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D3739A"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E51617" w:rsidRPr="00035744" w:rsidRDefault="00E51617"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E51617" w:rsidRPr="00035744" w:rsidRDefault="00E51617"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E44AD5" w:rsidRPr="00E44AD5">
            <w:rPr>
              <w:rStyle w:val="CommentReference"/>
              <w:rFonts w:ascii="Calibri" w:hAnsi="Calibri"/>
              <w:sz w:val="28"/>
            </w:rPr>
            <w:t>90973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lang w:val="en-US"/>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E44194" w:rsidRPr="00871572">
            <w:rPr>
              <w:rStyle w:val="VPField14pt"/>
              <w:lang w:val="en-US"/>
            </w:rPr>
            <w:t xml:space="preserve">Demonstrate understanding of </w:t>
          </w:r>
          <w:r w:rsidR="007B1030">
            <w:rPr>
              <w:rStyle w:val="VPField14pt"/>
              <w:lang w:val="en-US"/>
            </w:rPr>
            <w:t>interpersonal skills used to enhance relationships</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lang w:val="en-US"/>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E44194" w:rsidRPr="00871572">
            <w:rPr>
              <w:rStyle w:val="VPField14pt"/>
              <w:lang w:val="en-US"/>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lang w:val="en-US"/>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7B1030">
            <w:rPr>
              <w:rStyle w:val="VPField14pt"/>
              <w:lang w:val="en-US"/>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lang w:val="en-US"/>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E15324">
            <w:rPr>
              <w:rStyle w:val="VPField14pt"/>
              <w:lang w:val="en-US"/>
            </w:rPr>
            <w:t>At the vineyard</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lang w:val="en-US"/>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E44194" w:rsidRPr="00871572">
            <w:rPr>
              <w:rStyle w:val="VPField14pt"/>
              <w:lang w:val="en-US"/>
            </w:rPr>
            <w:t>Health</w:t>
          </w:r>
        </w:sdtContent>
      </w:sdt>
      <w:r w:rsidR="002E5928">
        <w:rPr>
          <w:rStyle w:val="VPField14pt"/>
        </w:rPr>
        <w:t xml:space="preserve"> VP-</w:t>
      </w:r>
      <w:sdt>
        <w:sdtPr>
          <w:rPr>
            <w:rStyle w:val="VPField14pt"/>
            <w:lang w:val="en-US"/>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E44194" w:rsidRPr="00871572">
            <w:rPr>
              <w:rStyle w:val="VPField14pt"/>
              <w:lang w:val="en-US"/>
            </w:rPr>
            <w:t>1.</w:t>
          </w:r>
          <w:r w:rsidR="007B1030">
            <w:rPr>
              <w:rStyle w:val="VPField14pt"/>
              <w:lang w:val="en-US"/>
            </w:rPr>
            <w:t>4</w:t>
          </w:r>
          <w:r w:rsidR="00E44AD5">
            <w:rPr>
              <w:rStyle w:val="VPField14pt"/>
              <w:lang w:val="en-US"/>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lang w:val="en-US"/>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E15324">
            <w:rPr>
              <w:rStyle w:val="VPField14pt"/>
              <w:lang w:val="en-US"/>
            </w:rPr>
            <w:t>Primary</w:t>
          </w:r>
          <w:r w:rsidR="00E44194" w:rsidRPr="00871572">
            <w:rPr>
              <w:rStyle w:val="VPField14pt"/>
              <w:lang w:val="en-US"/>
            </w:rPr>
            <w:t xml:space="preserve"> Industries</w:t>
          </w:r>
        </w:sdtContent>
      </w:sdt>
    </w:p>
    <w:p w:rsidR="007534F7" w:rsidRPr="00F27C34" w:rsidRDefault="007534F7" w:rsidP="006C5D0E">
      <w:pPr>
        <w:tabs>
          <w:tab w:val="left" w:pos="2835"/>
        </w:tabs>
        <w:rPr>
          <w:rStyle w:val="xStyle14pt"/>
        </w:rPr>
      </w:pPr>
    </w:p>
    <w:p w:rsidR="0007554D" w:rsidRDefault="0007554D" w:rsidP="006C5D0E">
      <w:pPr>
        <w:tabs>
          <w:tab w:val="left" w:pos="2835"/>
        </w:tabs>
        <w:rPr>
          <w:rStyle w:val="xStyle14pt"/>
        </w:rPr>
      </w:pPr>
    </w:p>
    <w:p w:rsidR="00AD2492" w:rsidRPr="00F27C34" w:rsidRDefault="00AD2492"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E44AD5" w:rsidRPr="00F6222A" w:rsidRDefault="00E44AD5" w:rsidP="00E44AD5">
            <w:pPr>
              <w:rPr>
                <w:lang w:val="en-GB"/>
              </w:rPr>
            </w:pPr>
            <w:r>
              <w:rPr>
                <w:lang w:val="en-GB"/>
              </w:rPr>
              <w:t>February</w:t>
            </w:r>
            <w:r w:rsidRPr="00F6222A">
              <w:rPr>
                <w:lang w:val="en-GB"/>
              </w:rPr>
              <w:t xml:space="preserve"> </w:t>
            </w:r>
            <w:r>
              <w:rPr>
                <w:lang w:val="en-GB"/>
              </w:rPr>
              <w:t>2015 Version 2</w:t>
            </w:r>
          </w:p>
          <w:p w:rsidR="00F6222A" w:rsidRPr="00F6222A" w:rsidRDefault="00F6222A" w:rsidP="00E44AD5">
            <w:pPr>
              <w:rPr>
                <w:lang w:val="en-GB"/>
              </w:rPr>
            </w:pPr>
            <w:r w:rsidRPr="00F6222A">
              <w:rPr>
                <w:lang w:val="en-GB"/>
              </w:rPr>
              <w:t xml:space="preserve">To support internal assessment from </w:t>
            </w:r>
            <w:r>
              <w:rPr>
                <w:lang w:val="en-GB"/>
              </w:rPr>
              <w:t>201</w:t>
            </w:r>
            <w:r w:rsidR="00E44AD5">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E44AD5">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E44AD5">
              <w:t>02</w:t>
            </w:r>
            <w:r w:rsidRPr="0031555D">
              <w:t>-201</w:t>
            </w:r>
            <w:r w:rsidR="00E44AD5">
              <w:t>5</w:t>
            </w:r>
            <w:r w:rsidRPr="0031555D">
              <w:t>-</w:t>
            </w:r>
            <w:r w:rsidR="005310F0">
              <w:t>90973</w:t>
            </w:r>
            <w:r w:rsidRPr="0031555D">
              <w:t>-</w:t>
            </w:r>
            <w:r w:rsidR="00E44AD5">
              <w:t>02</w:t>
            </w:r>
            <w:r w:rsidRPr="0031555D">
              <w:t>-</w:t>
            </w:r>
            <w:r w:rsidR="005310F0">
              <w:t>7</w:t>
            </w:r>
            <w:bookmarkStart w:id="0" w:name="_GoBack"/>
            <w:bookmarkEnd w:id="0"/>
            <w:r w:rsidR="00E44AD5">
              <w:t>250</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334871785"/>
          <w:placeholder>
            <w:docPart w:val="4AA7FD90F7E34A3E89CBBC4F0019E8D7"/>
          </w:placeholder>
          <w:text/>
        </w:sdtPr>
        <w:sdtEndPr>
          <w:rPr>
            <w:rStyle w:val="xStyleBold"/>
          </w:rPr>
        </w:sdtEndPr>
        <w:sdtContent>
          <w:r w:rsidR="00E44194" w:rsidRPr="00871572">
            <w:rPr>
              <w:lang w:val="en-US"/>
            </w:rPr>
            <w:t>9</w:t>
          </w:r>
          <w:r w:rsidR="000F1401">
            <w:rPr>
              <w:lang w:val="en-US"/>
            </w:rPr>
            <w:t>0973</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rPr>
            <w:b/>
            <w:bCs/>
            <w:lang w:val="en-US"/>
          </w:rPr>
          <w:alias w:val="standard title"/>
          <w:tag w:val="standard title"/>
          <w:id w:val="334871786"/>
          <w:placeholder>
            <w:docPart w:val="2EC9CC6863FC42499843069810FB495E"/>
          </w:placeholder>
          <w:text/>
        </w:sdtPr>
        <w:sdtContent>
          <w:r w:rsidR="00E44194" w:rsidRPr="00871572">
            <w:rPr>
              <w:lang w:val="en-US"/>
            </w:rPr>
            <w:t xml:space="preserve">Demonstrate understanding of </w:t>
          </w:r>
          <w:r w:rsidR="000F1401">
            <w:rPr>
              <w:lang w:val="en-US"/>
            </w:rPr>
            <w:t>interpersonal skills used to enhance relationships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1478266368"/>
          <w:placeholder>
            <w:docPart w:val="9D5E4BB0041F4BD0AA622954C1A2E1C4"/>
          </w:placeholder>
          <w:text/>
        </w:sdtPr>
        <w:sdtEndPr>
          <w:rPr>
            <w:rStyle w:val="xStyleBold"/>
          </w:rPr>
        </w:sdtEndPr>
        <w:sdtContent>
          <w:r w:rsidR="00E44194" w:rsidRPr="00871572">
            <w:rPr>
              <w:lang w:val="en-US"/>
            </w:rPr>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334871787"/>
          <w:placeholder>
            <w:docPart w:val="62B733052D8244A19E737986F51D2FAB"/>
          </w:placeholder>
          <w:text/>
        </w:sdtPr>
        <w:sdtEndPr>
          <w:rPr>
            <w:rStyle w:val="xStyleBold"/>
          </w:rPr>
        </w:sdtEndPr>
        <w:sdtContent>
          <w:r w:rsidR="000F1401">
            <w:rPr>
              <w:lang w:val="en-US"/>
            </w:rPr>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8"/>
          <w:placeholder>
            <w:docPart w:val="65B480F46F39441EA2EEF6E26285AABA"/>
          </w:placeholder>
          <w:text/>
        </w:sdtPr>
        <w:sdtEndPr>
          <w:rPr>
            <w:rStyle w:val="xStyleBold"/>
          </w:rPr>
        </w:sdtEndPr>
        <w:sdtContent>
          <w:r w:rsidR="008F2792">
            <w:rPr>
              <w:lang w:val="en-US"/>
            </w:rPr>
            <w:t>At the vineyard</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rPr>
            <w:b/>
            <w:bCs/>
            <w:lang w:val="en-US"/>
          </w:rPr>
          <w:alias w:val="subject name"/>
          <w:tag w:val="subject name"/>
          <w:id w:val="401076293"/>
          <w:placeholder>
            <w:docPart w:val="9C3139978FBE47F9BDCB3117B5FD542B"/>
          </w:placeholder>
          <w:text/>
        </w:sdtPr>
        <w:sdtEndPr>
          <w:rPr>
            <w:rStyle w:val="xStyleBold"/>
          </w:rPr>
        </w:sdtEndPr>
        <w:sdtContent>
          <w:r w:rsidR="00E44194" w:rsidRPr="00871572">
            <w:rPr>
              <w:lang w:val="en-US"/>
            </w:rPr>
            <w:t>Health</w:t>
          </w:r>
        </w:sdtContent>
      </w:sdt>
      <w:r w:rsidR="00811D80">
        <w:t xml:space="preserve"> </w:t>
      </w:r>
      <w:r w:rsidR="00811D80" w:rsidRPr="00CB5956">
        <w:t>VP</w:t>
      </w:r>
      <w:r w:rsidR="00811D80">
        <w:t>-</w:t>
      </w:r>
      <w:sdt>
        <w:sdtPr>
          <w:rPr>
            <w:lang w:val="en-US"/>
          </w:rPr>
          <w:alias w:val="resource number"/>
          <w:tag w:val="resource number"/>
          <w:id w:val="401076294"/>
          <w:placeholder>
            <w:docPart w:val="A5E108513741433AB06D9029B13ABEEF"/>
          </w:placeholder>
          <w:text/>
        </w:sdtPr>
        <w:sdtEndPr>
          <w:rPr>
            <w:rStyle w:val="xStyleBold"/>
            <w:b/>
            <w:bCs/>
          </w:rPr>
        </w:sdtEndPr>
        <w:sdtContent>
          <w:r w:rsidR="00E44194" w:rsidRPr="00871572">
            <w:rPr>
              <w:lang w:val="en-US"/>
            </w:rPr>
            <w:t>1.</w:t>
          </w:r>
          <w:r w:rsidR="000F1401">
            <w:rPr>
              <w:lang w:val="en-US"/>
            </w:rPr>
            <w:t>4</w:t>
          </w:r>
          <w:r w:rsidR="00E44AD5">
            <w:rPr>
              <w:lang w:val="en-US"/>
            </w:rPr>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329562876"/>
          <w:placeholder>
            <w:docPart w:val="56578F969244430093405F158F4FC404"/>
          </w:placeholder>
          <w:text/>
        </w:sdtPr>
        <w:sdtEndPr>
          <w:rPr>
            <w:rStyle w:val="xStyleBold"/>
          </w:rPr>
        </w:sdtEndPr>
        <w:sdtContent>
          <w:r w:rsidR="008F2792">
            <w:rPr>
              <w:lang w:val="en-US"/>
            </w:rPr>
            <w:t xml:space="preserve">Primary </w:t>
          </w:r>
          <w:r w:rsidR="00E44194" w:rsidRPr="00871572">
            <w:rPr>
              <w:lang w:val="en-US"/>
            </w:rPr>
            <w:t>Industries</w:t>
          </w:r>
        </w:sdtContent>
      </w:sdt>
    </w:p>
    <w:p w:rsidR="00E053F6" w:rsidRDefault="00E053F6" w:rsidP="002E5928">
      <w:pPr>
        <w:pStyle w:val="VPAELBannerAfter8pt"/>
      </w:pPr>
      <w:r>
        <w:t>Learner instructions</w:t>
      </w:r>
    </w:p>
    <w:p w:rsidR="00E053F6" w:rsidRPr="00D23CE7" w:rsidRDefault="00E053F6" w:rsidP="00E053F6">
      <w:pPr>
        <w:pStyle w:val="Heading1"/>
      </w:pPr>
      <w:r w:rsidRPr="00D23CE7">
        <w:t>Introduction</w:t>
      </w:r>
    </w:p>
    <w:p w:rsidR="001B68E9" w:rsidRPr="00D23CE7" w:rsidRDefault="00603BDE" w:rsidP="001B68E9">
      <w:pPr>
        <w:numPr>
          <w:ins w:id="1" w:author="Unknown" w:date="2013-04-03T13:41:00Z"/>
        </w:numPr>
        <w:rPr>
          <w:lang w:eastAsia="en-NZ"/>
        </w:rPr>
      </w:pPr>
      <w:r w:rsidRPr="00D23CE7">
        <w:t xml:space="preserve">This assessment activity requires </w:t>
      </w:r>
      <w:r w:rsidR="00497D90" w:rsidRPr="00D23CE7">
        <w:t xml:space="preserve">you to </w:t>
      </w:r>
      <w:r w:rsidR="00497D90" w:rsidRPr="00D23CE7">
        <w:rPr>
          <w:lang w:eastAsia="en-NZ"/>
        </w:rPr>
        <w:t xml:space="preserve">demonstrate </w:t>
      </w:r>
      <w:r w:rsidR="00F07F51" w:rsidRPr="00D23CE7">
        <w:rPr>
          <w:lang w:eastAsia="en-NZ"/>
        </w:rPr>
        <w:t xml:space="preserve">your </w:t>
      </w:r>
      <w:r w:rsidR="00CA5712" w:rsidRPr="00D23CE7">
        <w:rPr>
          <w:lang w:eastAsia="en-NZ"/>
        </w:rPr>
        <w:t>understanding of</w:t>
      </w:r>
      <w:r w:rsidR="00497D90" w:rsidRPr="00D23CE7">
        <w:rPr>
          <w:lang w:eastAsia="en-NZ"/>
        </w:rPr>
        <w:t xml:space="preserve"> </w:t>
      </w:r>
      <w:r w:rsidR="00F07F51" w:rsidRPr="00D23CE7">
        <w:rPr>
          <w:lang w:eastAsia="en-NZ"/>
        </w:rPr>
        <w:t>four interpersonal skill areas</w:t>
      </w:r>
      <w:r w:rsidR="008C0207" w:rsidRPr="00D23CE7">
        <w:rPr>
          <w:lang w:eastAsia="en-NZ"/>
        </w:rPr>
        <w:t xml:space="preserve"> (including their components)</w:t>
      </w:r>
      <w:r w:rsidR="00CD3070" w:rsidRPr="00D23CE7">
        <w:rPr>
          <w:lang w:eastAsia="en-NZ"/>
        </w:rPr>
        <w:t xml:space="preserve"> </w:t>
      </w:r>
      <w:r w:rsidR="00F70097" w:rsidRPr="00D23CE7">
        <w:rPr>
          <w:lang w:eastAsia="en-NZ"/>
        </w:rPr>
        <w:t>using a three-section</w:t>
      </w:r>
      <w:r w:rsidR="00EA197F" w:rsidRPr="00D23CE7">
        <w:rPr>
          <w:lang w:eastAsia="en-NZ"/>
        </w:rPr>
        <w:t xml:space="preserve"> conflict scenario related to working in the </w:t>
      </w:r>
      <w:r w:rsidR="008058F4" w:rsidRPr="00D23CE7">
        <w:rPr>
          <w:lang w:eastAsia="en-NZ"/>
        </w:rPr>
        <w:t>vineyard</w:t>
      </w:r>
      <w:r w:rsidR="00EA197F" w:rsidRPr="00D23CE7">
        <w:rPr>
          <w:lang w:eastAsia="en-NZ"/>
        </w:rPr>
        <w:t xml:space="preserve"> industry, </w:t>
      </w:r>
      <w:r w:rsidR="002629FC" w:rsidRPr="00D23CE7">
        <w:rPr>
          <w:lang w:eastAsia="en-NZ"/>
        </w:rPr>
        <w:t xml:space="preserve">and </w:t>
      </w:r>
      <w:r w:rsidR="001B68E9" w:rsidRPr="00D23CE7">
        <w:rPr>
          <w:lang w:eastAsia="en-NZ"/>
        </w:rPr>
        <w:t>demonstrate your ability to use the skills in practice.</w:t>
      </w:r>
    </w:p>
    <w:p w:rsidR="00497D90" w:rsidRPr="00D23CE7" w:rsidRDefault="00E053F6" w:rsidP="00497D90">
      <w:r w:rsidRPr="00D23CE7">
        <w:t xml:space="preserve">You are going to be assessed on </w:t>
      </w:r>
      <w:r w:rsidR="00C61055" w:rsidRPr="00D23CE7">
        <w:t xml:space="preserve">how </w:t>
      </w:r>
      <w:r w:rsidR="00497D90" w:rsidRPr="00D23CE7">
        <w:t xml:space="preserve">comprehensively </w:t>
      </w:r>
      <w:r w:rsidR="00C61055" w:rsidRPr="00D23CE7">
        <w:t>you demonstrate</w:t>
      </w:r>
      <w:r w:rsidR="00603BDE" w:rsidRPr="00D23CE7">
        <w:t xml:space="preserve"> </w:t>
      </w:r>
      <w:r w:rsidR="00A965A0" w:rsidRPr="00D23CE7">
        <w:t>your</w:t>
      </w:r>
      <w:r w:rsidR="00603BDE" w:rsidRPr="00D23CE7">
        <w:t xml:space="preserve"> understanding </w:t>
      </w:r>
      <w:r w:rsidR="00A965A0" w:rsidRPr="00D23CE7">
        <w:t>o</w:t>
      </w:r>
      <w:r w:rsidR="001B68E9" w:rsidRPr="00D23CE7">
        <w:t>f</w:t>
      </w:r>
      <w:r w:rsidR="00497D90" w:rsidRPr="00D23CE7">
        <w:t xml:space="preserve"> interpersonal skills </w:t>
      </w:r>
      <w:r w:rsidR="00C61055" w:rsidRPr="00D23CE7">
        <w:t>used to</w:t>
      </w:r>
      <w:r w:rsidR="00497D90" w:rsidRPr="00D23CE7">
        <w:t xml:space="preserve"> enhance relationships</w:t>
      </w:r>
      <w:r w:rsidR="00C61055" w:rsidRPr="00D23CE7">
        <w:t xml:space="preserve">. </w:t>
      </w:r>
      <w:r w:rsidR="00CD3070" w:rsidRPr="00D23CE7">
        <w:t>Your c</w:t>
      </w:r>
      <w:r w:rsidR="00497D90" w:rsidRPr="00D23CE7">
        <w:t>ritical explanations</w:t>
      </w:r>
      <w:r w:rsidR="001B68E9" w:rsidRPr="00D23CE7">
        <w:t xml:space="preserve"> will</w:t>
      </w:r>
      <w:r w:rsidR="00497D90" w:rsidRPr="00D23CE7">
        <w:t xml:space="preserve"> make explicit links between the components of </w:t>
      </w:r>
      <w:r w:rsidR="001B68E9" w:rsidRPr="00D23CE7">
        <w:t xml:space="preserve">the </w:t>
      </w:r>
      <w:r w:rsidR="00497D90" w:rsidRPr="00D23CE7">
        <w:t>skills</w:t>
      </w:r>
      <w:r w:rsidR="00665EBD" w:rsidRPr="00D23CE7">
        <w:t>,</w:t>
      </w:r>
      <w:r w:rsidR="00497D90" w:rsidRPr="00D23CE7">
        <w:t xml:space="preserve"> and how the</w:t>
      </w:r>
      <w:r w:rsidR="00CD03B1" w:rsidRPr="00D23CE7">
        <w:t>y</w:t>
      </w:r>
      <w:r w:rsidR="00497D90" w:rsidRPr="00D23CE7">
        <w:t xml:space="preserve"> enhance relationships in the scenario</w:t>
      </w:r>
      <w:r w:rsidR="00665EBD" w:rsidRPr="00D23CE7">
        <w:t xml:space="preserve"> </w:t>
      </w:r>
      <w:r w:rsidR="008C5943" w:rsidRPr="00D23CE7">
        <w:t>related to working in the vineyard industry</w:t>
      </w:r>
      <w:r w:rsidR="00497D90" w:rsidRPr="00D23CE7">
        <w:t>.</w:t>
      </w:r>
    </w:p>
    <w:p w:rsidR="00E053F6" w:rsidRPr="00D23CE7" w:rsidRDefault="00B320A2" w:rsidP="00E053F6">
      <w:r w:rsidRPr="00D23CE7">
        <w:t xml:space="preserve">The following instructions provide you with a way to structure your work </w:t>
      </w:r>
      <w:r w:rsidR="00CB5956" w:rsidRPr="00D23CE7">
        <w:t xml:space="preserve">so you can </w:t>
      </w:r>
      <w:r w:rsidRPr="00D23CE7">
        <w:t xml:space="preserve">demonstrate what you have learnt </w:t>
      </w:r>
      <w:r w:rsidR="00CB5956" w:rsidRPr="00D23CE7">
        <w:t xml:space="preserve">and </w:t>
      </w:r>
      <w:r w:rsidRPr="00D23CE7">
        <w:t>achieve success in this standard.</w:t>
      </w:r>
    </w:p>
    <w:p w:rsidR="008D5192" w:rsidRPr="00D23CE7" w:rsidRDefault="008D5192" w:rsidP="007D5A8C">
      <w:pPr>
        <w:pStyle w:val="VPAnnotationsbox"/>
        <w:rPr>
          <w:strike/>
        </w:rPr>
      </w:pPr>
      <w:r w:rsidRPr="00D23CE7">
        <w:t xml:space="preserve">Assessor/educator note: </w:t>
      </w:r>
      <w:r w:rsidR="0003230C" w:rsidRPr="00D23CE7">
        <w:rPr>
          <w:lang w:eastAsia="en-NZ"/>
        </w:rPr>
        <w:t>It is expected that the assessor/educator will read the learner instructions and modify them if necessary to suit their learners.</w:t>
      </w:r>
    </w:p>
    <w:p w:rsidR="00E053F6" w:rsidRPr="00D23CE7" w:rsidRDefault="00B320A2" w:rsidP="00B320A2">
      <w:pPr>
        <w:pStyle w:val="Heading1"/>
      </w:pPr>
      <w:r w:rsidRPr="00D23CE7">
        <w:t>Task</w:t>
      </w:r>
    </w:p>
    <w:p w:rsidR="007D5A8C" w:rsidRPr="00D23CE7" w:rsidRDefault="007D5A8C" w:rsidP="00FB3433">
      <w:r w:rsidRPr="00D23CE7">
        <w:t xml:space="preserve">Read the scenario </w:t>
      </w:r>
      <w:r w:rsidR="00AE417F" w:rsidRPr="00D23CE7">
        <w:t xml:space="preserve">below </w:t>
      </w:r>
      <w:r w:rsidRPr="00D23CE7">
        <w:t>and answer the questions that follow.</w:t>
      </w:r>
    </w:p>
    <w:p w:rsidR="00D07436" w:rsidRPr="00D23CE7" w:rsidRDefault="00911AFE" w:rsidP="00D07436">
      <w:pPr>
        <w:numPr>
          <w:ins w:id="2" w:author="Sue Yates" w:date="2013-04-03T14:05:00Z"/>
        </w:numPr>
        <w:pBdr>
          <w:top w:val="single" w:sz="4" w:space="1" w:color="auto"/>
          <w:left w:val="single" w:sz="4" w:space="4" w:color="auto"/>
          <w:bottom w:val="single" w:sz="4" w:space="1" w:color="auto"/>
          <w:right w:val="single" w:sz="4" w:space="4" w:color="auto"/>
        </w:pBdr>
        <w:spacing w:before="0" w:after="0"/>
      </w:pPr>
      <w:r w:rsidRPr="00D23CE7">
        <w:t>(</w:t>
      </w:r>
      <w:r w:rsidR="00FB4EE5" w:rsidRPr="00D23CE7">
        <w:t>Section</w:t>
      </w:r>
      <w:r w:rsidR="00A965A0" w:rsidRPr="00D23CE7">
        <w:t xml:space="preserve"> 1</w:t>
      </w:r>
      <w:r w:rsidRPr="00D23CE7">
        <w:t xml:space="preserve">) </w:t>
      </w:r>
    </w:p>
    <w:p w:rsidR="004C1072" w:rsidRDefault="00576B7A" w:rsidP="00D07436">
      <w:pPr>
        <w:pBdr>
          <w:top w:val="single" w:sz="4" w:space="1" w:color="auto"/>
          <w:left w:val="single" w:sz="4" w:space="4" w:color="auto"/>
          <w:bottom w:val="single" w:sz="4" w:space="1" w:color="auto"/>
          <w:right w:val="single" w:sz="4" w:space="4" w:color="auto"/>
        </w:pBdr>
        <w:spacing w:before="0" w:after="0"/>
      </w:pPr>
      <w:r w:rsidRPr="00D23CE7">
        <w:t xml:space="preserve">Tom and Evan </w:t>
      </w:r>
      <w:r w:rsidR="00580DB4" w:rsidRPr="00D23CE7">
        <w:t>are</w:t>
      </w:r>
      <w:r w:rsidRPr="00D23CE7">
        <w:t xml:space="preserve"> </w:t>
      </w:r>
      <w:r w:rsidR="004C1072">
        <w:t>workmates</w:t>
      </w:r>
      <w:r w:rsidR="0094640A" w:rsidRPr="00D23CE7">
        <w:t xml:space="preserve">. They both </w:t>
      </w:r>
      <w:r w:rsidR="00580DB4" w:rsidRPr="00D23CE7">
        <w:t>have</w:t>
      </w:r>
      <w:r w:rsidR="0094640A" w:rsidRPr="00D23CE7">
        <w:t xml:space="preserve"> part-</w:t>
      </w:r>
      <w:r w:rsidRPr="00D23CE7">
        <w:t xml:space="preserve">time jobs </w:t>
      </w:r>
      <w:r w:rsidR="00580DB4" w:rsidRPr="00D23CE7">
        <w:t>at the same vineyard and aspire</w:t>
      </w:r>
      <w:r w:rsidRPr="00D23CE7">
        <w:t xml:space="preserve"> to learn all aspects of wine making.</w:t>
      </w:r>
    </w:p>
    <w:p w:rsidR="004C1072" w:rsidRDefault="004C1072" w:rsidP="004C1072">
      <w:pPr>
        <w:pBdr>
          <w:top w:val="single" w:sz="4" w:space="1" w:color="auto"/>
          <w:left w:val="single" w:sz="4" w:space="4" w:color="auto"/>
          <w:bottom w:val="single" w:sz="4" w:space="1" w:color="auto"/>
          <w:right w:val="single" w:sz="4" w:space="4" w:color="auto"/>
        </w:pBdr>
        <w:spacing w:before="0" w:after="0"/>
      </w:pPr>
      <w:r>
        <w:t>They both enjoy earning their own money and they have developed a good relationship as workmates</w:t>
      </w:r>
      <w:r w:rsidR="0094640A" w:rsidRPr="00D23CE7">
        <w:t xml:space="preserve">. </w:t>
      </w:r>
      <w:r>
        <w:t xml:space="preserve">They work well together helping each other to get their jobs done quickly. </w:t>
      </w:r>
    </w:p>
    <w:p w:rsidR="004C1072" w:rsidRDefault="004C1072" w:rsidP="004C1072">
      <w:pPr>
        <w:pBdr>
          <w:top w:val="single" w:sz="4" w:space="1" w:color="auto"/>
          <w:left w:val="single" w:sz="4" w:space="4" w:color="auto"/>
          <w:bottom w:val="single" w:sz="4" w:space="1" w:color="auto"/>
          <w:right w:val="single" w:sz="4" w:space="4" w:color="auto"/>
        </w:pBdr>
        <w:spacing w:before="0" w:after="0"/>
      </w:pPr>
      <w:r>
        <w:t xml:space="preserve">A while back their supervisor asked them if they knew anything about how the rear wheel hub of the ATV was damaged. They </w:t>
      </w:r>
      <w:r w:rsidR="00B03BB4">
        <w:t>both said they had not used it.</w:t>
      </w:r>
    </w:p>
    <w:p w:rsidR="004C1072" w:rsidRDefault="004C1072" w:rsidP="004C1072">
      <w:pPr>
        <w:pBdr>
          <w:top w:val="single" w:sz="4" w:space="1" w:color="auto"/>
          <w:left w:val="single" w:sz="4" w:space="4" w:color="auto"/>
          <w:bottom w:val="single" w:sz="4" w:space="1" w:color="auto"/>
          <w:right w:val="single" w:sz="4" w:space="4" w:color="auto"/>
        </w:pBdr>
        <w:spacing w:before="0" w:after="0"/>
      </w:pPr>
      <w:r>
        <w:t>Tom thought it was a bit strange at the time because he was sure Evan had used it to move some posts to where they were digging them in, but decided not to say anything about</w:t>
      </w:r>
      <w:r w:rsidR="00B03BB4">
        <w:t xml:space="preserve"> it in front of the supervisor.</w:t>
      </w:r>
    </w:p>
    <w:p w:rsidR="004C1072" w:rsidRDefault="004C1072" w:rsidP="004C1072">
      <w:pPr>
        <w:pBdr>
          <w:top w:val="single" w:sz="4" w:space="1" w:color="auto"/>
          <w:left w:val="single" w:sz="4" w:space="4" w:color="auto"/>
          <w:bottom w:val="single" w:sz="4" w:space="1" w:color="auto"/>
          <w:right w:val="single" w:sz="4" w:space="4" w:color="auto"/>
        </w:pBdr>
        <w:spacing w:before="0" w:after="0"/>
      </w:pPr>
      <w:r>
        <w:lastRenderedPageBreak/>
        <w:t>Tom asked Evan about it when they were away from the other workers. Evan got quite defensive and said he wasn’t going to talk to the supervisor because he needed the job and Tom shouldn’t be a nark either.</w:t>
      </w:r>
    </w:p>
    <w:p w:rsidR="002C34AF" w:rsidRPr="00D23CE7" w:rsidDel="002C34AF" w:rsidRDefault="002C34AF" w:rsidP="004C1072">
      <w:pPr>
        <w:pBdr>
          <w:top w:val="single" w:sz="4" w:space="1" w:color="auto"/>
          <w:left w:val="single" w:sz="4" w:space="4" w:color="auto"/>
          <w:bottom w:val="single" w:sz="4" w:space="1" w:color="auto"/>
          <w:right w:val="single" w:sz="4" w:space="4" w:color="auto"/>
        </w:pBdr>
        <w:spacing w:before="0" w:after="0"/>
      </w:pPr>
    </w:p>
    <w:p w:rsidR="00D07436" w:rsidRPr="00D23CE7" w:rsidRDefault="00911AFE" w:rsidP="00D07436">
      <w:pPr>
        <w:pBdr>
          <w:top w:val="single" w:sz="4" w:space="1" w:color="auto"/>
          <w:left w:val="single" w:sz="4" w:space="4" w:color="auto"/>
          <w:bottom w:val="single" w:sz="4" w:space="1" w:color="auto"/>
          <w:right w:val="single" w:sz="4" w:space="4" w:color="auto"/>
        </w:pBdr>
        <w:spacing w:before="0" w:after="0"/>
      </w:pPr>
      <w:r w:rsidRPr="00D23CE7">
        <w:t>(</w:t>
      </w:r>
      <w:r w:rsidR="00FB4EE5" w:rsidRPr="00D23CE7">
        <w:t>Section</w:t>
      </w:r>
      <w:r w:rsidR="00576B7A" w:rsidRPr="00D23CE7">
        <w:t xml:space="preserve"> 2</w:t>
      </w:r>
      <w:r w:rsidRPr="00D23CE7">
        <w:t>)</w:t>
      </w:r>
    </w:p>
    <w:p w:rsidR="005C6420" w:rsidRDefault="004C1072" w:rsidP="0039727A">
      <w:pPr>
        <w:keepNext/>
        <w:pBdr>
          <w:top w:val="single" w:sz="4" w:space="1" w:color="auto"/>
          <w:left w:val="single" w:sz="4" w:space="4" w:color="auto"/>
          <w:bottom w:val="single" w:sz="4" w:space="1" w:color="auto"/>
          <w:right w:val="single" w:sz="4" w:space="4" w:color="auto"/>
        </w:pBdr>
        <w:spacing w:before="0" w:after="0"/>
      </w:pPr>
      <w:r w:rsidRPr="004C1072">
        <w:t>As time passes, Evan starts to distance himself from Tom at the job</w:t>
      </w:r>
      <w:r w:rsidR="004E58D4">
        <w:t>,</w:t>
      </w:r>
      <w:r w:rsidRPr="004C1072">
        <w:t xml:space="preserve"> not working alongside him and volunteering to work with a different gang at the vineyard</w:t>
      </w:r>
      <w:r w:rsidR="002658AE">
        <w:t xml:space="preserve">. </w:t>
      </w:r>
      <w:r w:rsidRPr="004C1072">
        <w:t>He begins to mock Tom in front of other people at work calling him the ‘good boy’ and ‘be careful or he might nark’. Tom is hurt by this, especially because he didn’t talk to anyone, has let the problem go and wants to remain friendly with him.</w:t>
      </w:r>
    </w:p>
    <w:p w:rsidR="005C6420" w:rsidRDefault="005C6420" w:rsidP="0039727A">
      <w:pPr>
        <w:keepNext/>
        <w:pBdr>
          <w:top w:val="single" w:sz="4" w:space="1" w:color="auto"/>
          <w:left w:val="single" w:sz="4" w:space="4" w:color="auto"/>
          <w:bottom w:val="single" w:sz="4" w:space="1" w:color="auto"/>
          <w:right w:val="single" w:sz="4" w:space="4" w:color="auto"/>
        </w:pBdr>
        <w:spacing w:before="0" w:after="0"/>
      </w:pPr>
    </w:p>
    <w:p w:rsidR="00D07436" w:rsidRPr="00D23CE7" w:rsidRDefault="00911AFE" w:rsidP="0039727A">
      <w:pPr>
        <w:keepNext/>
        <w:pBdr>
          <w:top w:val="single" w:sz="4" w:space="1" w:color="auto"/>
          <w:left w:val="single" w:sz="4" w:space="4" w:color="auto"/>
          <w:bottom w:val="single" w:sz="4" w:space="1" w:color="auto"/>
          <w:right w:val="single" w:sz="4" w:space="4" w:color="auto"/>
        </w:pBdr>
        <w:spacing w:before="0" w:after="0"/>
      </w:pPr>
      <w:r w:rsidRPr="00D23CE7">
        <w:t>(</w:t>
      </w:r>
      <w:r w:rsidR="00FB4EE5" w:rsidRPr="00D23CE7">
        <w:t>Section</w:t>
      </w:r>
      <w:r w:rsidR="00576B7A" w:rsidRPr="00D23CE7">
        <w:t xml:space="preserve"> 3</w:t>
      </w:r>
      <w:r w:rsidRPr="00D23CE7">
        <w:t xml:space="preserve">) </w:t>
      </w:r>
    </w:p>
    <w:p w:rsidR="00576B7A" w:rsidRPr="00D23CE7" w:rsidRDefault="00576B7A" w:rsidP="00D07436">
      <w:pPr>
        <w:pBdr>
          <w:top w:val="single" w:sz="4" w:space="1" w:color="auto"/>
          <w:left w:val="single" w:sz="4" w:space="4" w:color="auto"/>
          <w:bottom w:val="single" w:sz="4" w:space="1" w:color="auto"/>
          <w:right w:val="single" w:sz="4" w:space="4" w:color="auto"/>
        </w:pBdr>
        <w:spacing w:before="0" w:after="0"/>
      </w:pPr>
      <w:r w:rsidRPr="00D23CE7">
        <w:t xml:space="preserve">Tom </w:t>
      </w:r>
      <w:r w:rsidR="00D52492" w:rsidRPr="00D23CE7">
        <w:t>explains</w:t>
      </w:r>
      <w:r w:rsidRPr="00D23CE7">
        <w:t xml:space="preserve"> to Evan how he feels about the way Evan has been treating him, but their </w:t>
      </w:r>
      <w:r w:rsidR="004C1072">
        <w:t>working relationship</w:t>
      </w:r>
      <w:r w:rsidRPr="00D23CE7">
        <w:t xml:space="preserve"> has changed, becoming less friendly. After some time, Evan admits to himself that the way he treated Tom was not fair or kind. Evan realises that Tom has been a good </w:t>
      </w:r>
      <w:r w:rsidR="00F636F6">
        <w:t>workmate</w:t>
      </w:r>
      <w:r w:rsidRPr="00D23CE7">
        <w:t>.</w:t>
      </w:r>
    </w:p>
    <w:p w:rsidR="00576B7A" w:rsidRPr="00D23CE7" w:rsidRDefault="00576B7A" w:rsidP="00F70097">
      <w:pPr>
        <w:pBdr>
          <w:top w:val="single" w:sz="4" w:space="1" w:color="auto"/>
          <w:left w:val="single" w:sz="4" w:space="4" w:color="auto"/>
          <w:bottom w:val="single" w:sz="4" w:space="1" w:color="auto"/>
          <w:right w:val="single" w:sz="4" w:space="4" w:color="auto"/>
        </w:pBdr>
      </w:pPr>
      <w:r w:rsidRPr="00D23CE7">
        <w:t>Evan texts Tom asking to meet and talk things over.</w:t>
      </w:r>
    </w:p>
    <w:p w:rsidR="000214D1" w:rsidRPr="00D23CE7" w:rsidRDefault="000214D1" w:rsidP="00406D1B">
      <w:pPr>
        <w:rPr>
          <w:lang w:eastAsia="en-NZ"/>
        </w:rPr>
      </w:pPr>
      <w:r w:rsidRPr="00D23CE7">
        <w:rPr>
          <w:lang w:eastAsia="en-NZ"/>
        </w:rPr>
        <w:t xml:space="preserve">In relation to the three </w:t>
      </w:r>
      <w:r w:rsidR="00F70097" w:rsidRPr="00D23CE7">
        <w:rPr>
          <w:lang w:eastAsia="en-NZ"/>
        </w:rPr>
        <w:t>section</w:t>
      </w:r>
      <w:r w:rsidRPr="00D23CE7">
        <w:rPr>
          <w:lang w:eastAsia="en-NZ"/>
        </w:rPr>
        <w:t>s of the above scenario</w:t>
      </w:r>
      <w:r w:rsidR="00A97BEB" w:rsidRPr="00D23CE7">
        <w:rPr>
          <w:lang w:eastAsia="en-NZ"/>
        </w:rPr>
        <w:t>, demonstrate your understanding</w:t>
      </w:r>
      <w:r w:rsidRPr="00D23CE7">
        <w:rPr>
          <w:lang w:eastAsia="en-NZ"/>
        </w:rPr>
        <w:t xml:space="preserve"> of four interpersonal skill areas, and their components</w:t>
      </w:r>
      <w:r w:rsidR="00A97BEB" w:rsidRPr="00D23CE7">
        <w:rPr>
          <w:lang w:eastAsia="en-NZ"/>
        </w:rPr>
        <w:t>:</w:t>
      </w:r>
    </w:p>
    <w:p w:rsidR="000214D1" w:rsidRPr="00D23CE7" w:rsidRDefault="000214D1" w:rsidP="007032F8">
      <w:pPr>
        <w:pStyle w:val="VPBulletsbody-againstmargin"/>
        <w:rPr>
          <w:lang w:eastAsia="en-NZ"/>
        </w:rPr>
      </w:pPr>
      <w:r w:rsidRPr="00D23CE7">
        <w:rPr>
          <w:lang w:eastAsia="en-NZ"/>
        </w:rPr>
        <w:t>problem-solving skills (for solving individual and joint problems)</w:t>
      </w:r>
    </w:p>
    <w:p w:rsidR="00A97BEB" w:rsidRPr="00D23CE7" w:rsidRDefault="00A97BEB" w:rsidP="007032F8">
      <w:pPr>
        <w:pStyle w:val="VPBulletsbody-againstmargin"/>
        <w:rPr>
          <w:lang w:eastAsia="en-NZ"/>
        </w:rPr>
      </w:pPr>
      <w:r w:rsidRPr="00D23CE7">
        <w:rPr>
          <w:lang w:eastAsia="en-NZ"/>
        </w:rPr>
        <w:t>assertiveness skills</w:t>
      </w:r>
    </w:p>
    <w:p w:rsidR="000214D1" w:rsidRPr="00D23CE7" w:rsidRDefault="000214D1" w:rsidP="007032F8">
      <w:pPr>
        <w:pStyle w:val="VPBulletsbody-againstmargin"/>
      </w:pPr>
      <w:r w:rsidRPr="00D23CE7">
        <w:rPr>
          <w:lang w:eastAsia="en-NZ"/>
        </w:rPr>
        <w:t>skills for maintaining, managing changes</w:t>
      </w:r>
      <w:r w:rsidR="00430E07">
        <w:rPr>
          <w:lang w:eastAsia="en-NZ"/>
        </w:rPr>
        <w:t xml:space="preserve"> to</w:t>
      </w:r>
      <w:r w:rsidRPr="00D23CE7">
        <w:rPr>
          <w:lang w:eastAsia="en-NZ"/>
        </w:rPr>
        <w:t>, and enhancing relationships</w:t>
      </w:r>
    </w:p>
    <w:p w:rsidR="00A97BEB" w:rsidRPr="00D23CE7" w:rsidRDefault="00A97BEB" w:rsidP="007032F8">
      <w:pPr>
        <w:pStyle w:val="VPBulletsbody-againstmargin"/>
        <w:rPr>
          <w:lang w:eastAsia="en-NZ"/>
        </w:rPr>
      </w:pPr>
      <w:r w:rsidRPr="00D23CE7">
        <w:rPr>
          <w:lang w:eastAsia="en-NZ"/>
        </w:rPr>
        <w:t>listening skills (including non-verbal and verbal communication).</w:t>
      </w:r>
    </w:p>
    <w:p w:rsidR="0020099C" w:rsidRPr="00D23CE7" w:rsidRDefault="00406D1B" w:rsidP="0020099C">
      <w:r w:rsidRPr="00D23CE7">
        <w:rPr>
          <w:lang w:eastAsia="en-NZ"/>
        </w:rPr>
        <w:t>P</w:t>
      </w:r>
      <w:r w:rsidR="0020099C" w:rsidRPr="00D23CE7">
        <w:rPr>
          <w:lang w:eastAsia="en-NZ"/>
        </w:rPr>
        <w:t>roduce written work and take part in</w:t>
      </w:r>
      <w:r w:rsidR="001B68E9" w:rsidRPr="00D23CE7">
        <w:rPr>
          <w:lang w:eastAsia="en-NZ"/>
        </w:rPr>
        <w:t xml:space="preserve"> </w:t>
      </w:r>
      <w:r w:rsidR="0020099C" w:rsidRPr="00D23CE7">
        <w:rPr>
          <w:lang w:eastAsia="en-NZ"/>
        </w:rPr>
        <w:t>role-play demonstration</w:t>
      </w:r>
      <w:r w:rsidR="00430E07">
        <w:rPr>
          <w:lang w:eastAsia="en-NZ"/>
        </w:rPr>
        <w:t>s</w:t>
      </w:r>
      <w:r w:rsidR="0020099C" w:rsidRPr="00D23CE7">
        <w:rPr>
          <w:lang w:eastAsia="en-NZ"/>
        </w:rPr>
        <w:t xml:space="preserve"> of listening and assertiveness skills.</w:t>
      </w:r>
    </w:p>
    <w:p w:rsidR="00406D1B" w:rsidRPr="00D23CE7" w:rsidRDefault="00406D1B" w:rsidP="00406D1B">
      <w:pPr>
        <w:pStyle w:val="Heading2"/>
      </w:pPr>
      <w:r w:rsidRPr="00D23CE7">
        <w:t>Part 1: Explain</w:t>
      </w:r>
    </w:p>
    <w:p w:rsidR="000214D1" w:rsidRPr="00D23CE7" w:rsidRDefault="000214D1" w:rsidP="000349E5">
      <w:pPr>
        <w:pStyle w:val="Heading3"/>
      </w:pPr>
      <w:r w:rsidRPr="00D23CE7">
        <w:t>Problem-solving strategies</w:t>
      </w:r>
    </w:p>
    <w:p w:rsidR="000214D1" w:rsidRPr="00D23CE7" w:rsidRDefault="000214D1" w:rsidP="00D54EC9">
      <w:pPr>
        <w:rPr>
          <w:lang w:eastAsia="en-NZ"/>
        </w:rPr>
      </w:pPr>
      <w:r w:rsidRPr="008519D8">
        <w:rPr>
          <w:lang w:eastAsia="en-NZ"/>
        </w:rPr>
        <w:t xml:space="preserve">Select, apply, and explain an </w:t>
      </w:r>
      <w:r w:rsidRPr="00D23CE7">
        <w:rPr>
          <w:lang w:eastAsia="en-NZ"/>
        </w:rPr>
        <w:t>individual and a joint</w:t>
      </w:r>
      <w:r w:rsidRPr="008519D8">
        <w:rPr>
          <w:lang w:eastAsia="en-NZ"/>
        </w:rPr>
        <w:t xml:space="preserve"> problem-solving strategy that could be </w:t>
      </w:r>
      <w:r w:rsidRPr="00D23CE7">
        <w:rPr>
          <w:lang w:eastAsia="en-NZ"/>
        </w:rPr>
        <w:t>applied to the conflict situation</w:t>
      </w:r>
      <w:r w:rsidR="00430E07">
        <w:rPr>
          <w:lang w:eastAsia="en-NZ"/>
        </w:rPr>
        <w:t>s</w:t>
      </w:r>
      <w:r w:rsidRPr="00D23CE7">
        <w:rPr>
          <w:lang w:eastAsia="en-NZ"/>
        </w:rPr>
        <w:t xml:space="preserve"> </w:t>
      </w:r>
      <w:r w:rsidR="002807EB" w:rsidRPr="00D23CE7">
        <w:rPr>
          <w:lang w:eastAsia="en-NZ"/>
        </w:rPr>
        <w:t xml:space="preserve">in </w:t>
      </w:r>
      <w:r w:rsidR="001B68E9" w:rsidRPr="00D23CE7">
        <w:rPr>
          <w:lang w:eastAsia="en-NZ"/>
        </w:rPr>
        <w:t xml:space="preserve">Tom and Evan’s relationship that would enhance their </w:t>
      </w:r>
      <w:r w:rsidR="00465455">
        <w:rPr>
          <w:lang w:eastAsia="en-NZ"/>
        </w:rPr>
        <w:t xml:space="preserve">working </w:t>
      </w:r>
      <w:r w:rsidR="001B68E9" w:rsidRPr="00D23CE7">
        <w:rPr>
          <w:lang w:eastAsia="en-NZ"/>
        </w:rPr>
        <w:t>relationship.</w:t>
      </w:r>
      <w:r w:rsidRPr="00D23CE7">
        <w:rPr>
          <w:lang w:eastAsia="en-NZ"/>
        </w:rPr>
        <w:t xml:space="preserve"> You may use your learning journal or notes</w:t>
      </w:r>
      <w:r w:rsidR="007032F8" w:rsidRPr="00D23CE7">
        <w:rPr>
          <w:lang w:eastAsia="en-NZ"/>
        </w:rPr>
        <w:t xml:space="preserve"> on problem-solving strategies.</w:t>
      </w:r>
    </w:p>
    <w:p w:rsidR="000214D1" w:rsidRPr="00D23CE7" w:rsidRDefault="00D21422" w:rsidP="00601985">
      <w:r w:rsidRPr="00D23CE7">
        <w:t>Include in your answer</w:t>
      </w:r>
      <w:r w:rsidR="000214D1" w:rsidRPr="00D23CE7">
        <w:t>:</w:t>
      </w:r>
    </w:p>
    <w:p w:rsidR="000214D1" w:rsidRPr="00D23CE7" w:rsidRDefault="000214D1" w:rsidP="00601985">
      <w:pPr>
        <w:pStyle w:val="VPBulletsbody-againstmargin"/>
      </w:pPr>
      <w:r w:rsidRPr="00D23CE7">
        <w:t>the steps of the problem-solving strategy you are using</w:t>
      </w:r>
    </w:p>
    <w:p w:rsidR="000214D1" w:rsidRPr="00D23CE7" w:rsidRDefault="000214D1" w:rsidP="00601985">
      <w:pPr>
        <w:pStyle w:val="VPBulletsbody-againstmargin"/>
      </w:pPr>
      <w:r w:rsidRPr="00D23CE7">
        <w:t>how each step will be applied to solve the problem in the above scenario</w:t>
      </w:r>
    </w:p>
    <w:p w:rsidR="000214D1" w:rsidRPr="00D23CE7" w:rsidRDefault="000214D1" w:rsidP="00601985">
      <w:pPr>
        <w:pStyle w:val="VPBulletsbody-againstmargin"/>
      </w:pPr>
      <w:r w:rsidRPr="00D23CE7">
        <w:t xml:space="preserve">an explanation of how the use of the problem-solving strategy to solve the specific conflict can enhance </w:t>
      </w:r>
      <w:r w:rsidR="003D4C39" w:rsidRPr="00D23CE7">
        <w:t>Tom</w:t>
      </w:r>
      <w:r w:rsidRPr="00D23CE7">
        <w:t xml:space="preserve"> and </w:t>
      </w:r>
      <w:r w:rsidR="00601985" w:rsidRPr="00D23CE7">
        <w:t>Evan</w:t>
      </w:r>
      <w:r w:rsidRPr="00D23CE7">
        <w:t>’s relationship.</w:t>
      </w:r>
    </w:p>
    <w:p w:rsidR="00D54EC9" w:rsidRPr="00D23CE7" w:rsidRDefault="00D54EC9" w:rsidP="00C86955">
      <w:pPr>
        <w:pStyle w:val="Heading3"/>
      </w:pPr>
      <w:r w:rsidRPr="00D23CE7">
        <w:t>Assertiveness</w:t>
      </w:r>
    </w:p>
    <w:p w:rsidR="00D54EC9" w:rsidRPr="00D23CE7" w:rsidRDefault="00226AEE" w:rsidP="00D54EC9">
      <w:pPr>
        <w:rPr>
          <w:rFonts w:ascii="Calibri" w:hAnsi="Calibri"/>
        </w:rPr>
      </w:pPr>
      <w:r w:rsidRPr="00D23CE7">
        <w:t>Tom</w:t>
      </w:r>
      <w:r w:rsidR="00D54EC9" w:rsidRPr="00D23CE7">
        <w:t xml:space="preserve"> needs to be assertive to resolve the problem</w:t>
      </w:r>
      <w:r w:rsidR="00430E07">
        <w:t>s</w:t>
      </w:r>
      <w:r w:rsidR="00D54EC9" w:rsidRPr="00D23CE7">
        <w:t xml:space="preserve"> described in the scenario. </w:t>
      </w:r>
      <w:r w:rsidR="00D54EC9" w:rsidRPr="00D23CE7">
        <w:rPr>
          <w:rFonts w:ascii="Calibri" w:hAnsi="Calibri"/>
        </w:rPr>
        <w:t xml:space="preserve">Explain what it means to be assertive. Provide an assertive response that </w:t>
      </w:r>
      <w:r w:rsidRPr="00D23CE7">
        <w:rPr>
          <w:rFonts w:ascii="Calibri" w:hAnsi="Calibri"/>
        </w:rPr>
        <w:t>Tom</w:t>
      </w:r>
      <w:r w:rsidR="00D54EC9" w:rsidRPr="00D23CE7">
        <w:rPr>
          <w:rFonts w:ascii="Calibri" w:hAnsi="Calibri"/>
        </w:rPr>
        <w:t xml:space="preserve"> could make.</w:t>
      </w:r>
    </w:p>
    <w:p w:rsidR="00D54EC9" w:rsidRPr="00D23CE7" w:rsidRDefault="00762CC1" w:rsidP="00B03BB4">
      <w:pPr>
        <w:keepNext/>
      </w:pPr>
      <w:r w:rsidRPr="00D23CE7">
        <w:lastRenderedPageBreak/>
        <w:t>I</w:t>
      </w:r>
      <w:r w:rsidR="00D54EC9" w:rsidRPr="00D23CE7">
        <w:t>nclude</w:t>
      </w:r>
      <w:r w:rsidRPr="00D23CE7">
        <w:t xml:space="preserve"> in your answer</w:t>
      </w:r>
      <w:r w:rsidR="00D54EC9" w:rsidRPr="00D23CE7">
        <w:t>:</w:t>
      </w:r>
    </w:p>
    <w:p w:rsidR="00D54EC9" w:rsidRPr="00D23CE7" w:rsidRDefault="00D54EC9" w:rsidP="006727A2">
      <w:pPr>
        <w:pStyle w:val="VPBulletsbody-againstmargin"/>
        <w:rPr>
          <w:b/>
        </w:rPr>
      </w:pPr>
      <w:r w:rsidRPr="00D23CE7">
        <w:t xml:space="preserve">what </w:t>
      </w:r>
      <w:r w:rsidR="00226AEE" w:rsidRPr="00D23CE7">
        <w:t>Tom</w:t>
      </w:r>
      <w:r w:rsidRPr="00D23CE7">
        <w:t xml:space="preserve"> might say to Evan</w:t>
      </w:r>
    </w:p>
    <w:p w:rsidR="00D54EC9" w:rsidRPr="00D23CE7" w:rsidRDefault="00D54EC9" w:rsidP="006727A2">
      <w:pPr>
        <w:pStyle w:val="VPBulletsbody-againstmargin"/>
      </w:pPr>
      <w:r w:rsidRPr="00D23CE7">
        <w:t xml:space="preserve">a description of the tone of voice </w:t>
      </w:r>
      <w:r w:rsidR="00226AEE" w:rsidRPr="00D23CE7">
        <w:t>Tom</w:t>
      </w:r>
      <w:r w:rsidRPr="00D23CE7">
        <w:t xml:space="preserve"> could use</w:t>
      </w:r>
    </w:p>
    <w:p w:rsidR="00D54EC9" w:rsidRPr="00D23CE7" w:rsidRDefault="00D54EC9" w:rsidP="006727A2">
      <w:pPr>
        <w:pStyle w:val="VPBulletsbody-againstmargin"/>
      </w:pPr>
      <w:r w:rsidRPr="00D23CE7">
        <w:t xml:space="preserve">a description of the body language </w:t>
      </w:r>
      <w:r w:rsidR="00226AEE" w:rsidRPr="00D23CE7">
        <w:t>Tom</w:t>
      </w:r>
      <w:r w:rsidRPr="00D23CE7">
        <w:t xml:space="preserve"> could use (for example eye contact, hand gestures, posture, and facial expressions).</w:t>
      </w:r>
    </w:p>
    <w:p w:rsidR="00D54EC9" w:rsidRPr="00D23CE7" w:rsidRDefault="00D54EC9" w:rsidP="00FB3433">
      <w:r w:rsidRPr="00D23CE7">
        <w:t xml:space="preserve">Explain why the assertive response would enhance </w:t>
      </w:r>
      <w:r w:rsidR="001B68E9" w:rsidRPr="00D23CE7">
        <w:t xml:space="preserve">Tom and Evan’s </w:t>
      </w:r>
      <w:r w:rsidR="000D1892">
        <w:t>relationship</w:t>
      </w:r>
      <w:r w:rsidR="00465455">
        <w:t xml:space="preserve"> as workmates</w:t>
      </w:r>
      <w:r w:rsidRPr="00D23CE7">
        <w:t>.</w:t>
      </w:r>
    </w:p>
    <w:p w:rsidR="00D54EC9" w:rsidRPr="00D23CE7" w:rsidRDefault="00D54EC9" w:rsidP="000349E5">
      <w:pPr>
        <w:pStyle w:val="Heading3"/>
      </w:pPr>
      <w:r w:rsidRPr="00D23CE7">
        <w:t>Maintaining</w:t>
      </w:r>
      <w:r w:rsidR="003C5B04">
        <w:t>,</w:t>
      </w:r>
      <w:r w:rsidRPr="00D23CE7">
        <w:t xml:space="preserve"> managing changes to</w:t>
      </w:r>
      <w:r w:rsidR="003C5B04">
        <w:t>, and enhancing</w:t>
      </w:r>
      <w:r w:rsidRPr="00D23CE7">
        <w:t xml:space="preserve"> relationships</w:t>
      </w:r>
    </w:p>
    <w:p w:rsidR="00D54EC9" w:rsidRPr="00D23CE7" w:rsidRDefault="00D54EC9" w:rsidP="00D54EC9">
      <w:r w:rsidRPr="00D23CE7">
        <w:t xml:space="preserve">Identify barriers and (recent) changes that are apparent in </w:t>
      </w:r>
      <w:r w:rsidR="00226AEE" w:rsidRPr="00D23CE7">
        <w:t>Tom</w:t>
      </w:r>
      <w:r w:rsidRPr="00D23CE7">
        <w:t xml:space="preserve"> and </w:t>
      </w:r>
      <w:r w:rsidR="00226AEE" w:rsidRPr="00D23CE7">
        <w:t>Evan</w:t>
      </w:r>
      <w:r w:rsidRPr="00D23CE7">
        <w:t xml:space="preserve">’s </w:t>
      </w:r>
      <w:r w:rsidR="00465455">
        <w:t xml:space="preserve">work </w:t>
      </w:r>
      <w:r w:rsidRPr="00D23CE7">
        <w:t>relationship.</w:t>
      </w:r>
    </w:p>
    <w:p w:rsidR="00D54EC9" w:rsidRPr="00D23CE7" w:rsidRDefault="00D54EC9" w:rsidP="00D54EC9">
      <w:r w:rsidRPr="00D23CE7">
        <w:t xml:space="preserve">Explain the interpersonal skills that can be used to overcome the barriers and manage the changes, in order to maintain or enhance the relationship. </w:t>
      </w:r>
      <w:r w:rsidR="000349E5" w:rsidRPr="00D23CE7">
        <w:t>D</w:t>
      </w:r>
      <w:r w:rsidRPr="00D23CE7">
        <w:t>escribe what is involved in each skill</w:t>
      </w:r>
      <w:r w:rsidR="00C60F54" w:rsidRPr="00D23CE7">
        <w:t>,</w:t>
      </w:r>
      <w:r w:rsidRPr="00D23CE7">
        <w:t xml:space="preserve"> and justify why the relationship would be maintained or enhanced by </w:t>
      </w:r>
      <w:r w:rsidR="00C60F54" w:rsidRPr="00D23CE7">
        <w:t>their</w:t>
      </w:r>
      <w:r w:rsidRPr="00D23CE7">
        <w:t xml:space="preserve"> use.</w:t>
      </w:r>
    </w:p>
    <w:p w:rsidR="00C86955" w:rsidRPr="00D23CE7" w:rsidRDefault="00C86955" w:rsidP="00C86955">
      <w:pPr>
        <w:pStyle w:val="Heading2"/>
      </w:pPr>
      <w:r w:rsidRPr="00D23CE7">
        <w:t>Part 2: Demonstrate</w:t>
      </w:r>
    </w:p>
    <w:p w:rsidR="00A97BEB" w:rsidRPr="00D23CE7" w:rsidRDefault="00A97BEB" w:rsidP="00342608">
      <w:pPr>
        <w:pStyle w:val="Heading3"/>
      </w:pPr>
      <w:r w:rsidRPr="00D23CE7">
        <w:t>Listening skills</w:t>
      </w:r>
    </w:p>
    <w:p w:rsidR="00C86955" w:rsidRPr="00D23CE7" w:rsidRDefault="00C86955" w:rsidP="00C86955">
      <w:r w:rsidRPr="00D23CE7">
        <w:t>In a group of thr</w:t>
      </w:r>
      <w:r w:rsidR="00112404" w:rsidRPr="00D23CE7">
        <w:t>ee (speaker, listener, and peer-</w:t>
      </w:r>
      <w:r w:rsidRPr="00D23CE7">
        <w:t>assessor or assessor/</w:t>
      </w:r>
      <w:r w:rsidR="00FB4EE5" w:rsidRPr="00D23CE7">
        <w:t>educator</w:t>
      </w:r>
      <w:r w:rsidRPr="00D23CE7">
        <w:t>), choose a conversation topic and demonstrate your use of listening skills in a conversation.</w:t>
      </w:r>
    </w:p>
    <w:p w:rsidR="00C86955" w:rsidRPr="00D23CE7" w:rsidRDefault="00C86955" w:rsidP="00C86955">
      <w:r w:rsidRPr="00D23CE7">
        <w:t>The topic chosen will need to give you (as the listener) opportunities to demonstrate detailed, coherent, and highly effective use of listening skills. Listening skills include:</w:t>
      </w:r>
    </w:p>
    <w:p w:rsidR="00C86955" w:rsidRPr="00D23CE7" w:rsidRDefault="00C86955" w:rsidP="00C86955">
      <w:pPr>
        <w:pStyle w:val="VPBulletsbody-againstmargin"/>
      </w:pPr>
      <w:r w:rsidRPr="00D23CE7">
        <w:t>body language</w:t>
      </w:r>
    </w:p>
    <w:p w:rsidR="00C86955" w:rsidRPr="00D23CE7" w:rsidRDefault="00C86955" w:rsidP="00C86955">
      <w:pPr>
        <w:pStyle w:val="VPBulletsbody-againstmargin"/>
      </w:pPr>
      <w:r w:rsidRPr="00D23CE7">
        <w:t>minimal encouragers</w:t>
      </w:r>
    </w:p>
    <w:p w:rsidR="00C86955" w:rsidRPr="00D23CE7" w:rsidRDefault="00C86955" w:rsidP="00C86955">
      <w:pPr>
        <w:pStyle w:val="VPBulletsbody-againstmargin"/>
      </w:pPr>
      <w:r w:rsidRPr="00D23CE7">
        <w:t>reflecting feelings</w:t>
      </w:r>
    </w:p>
    <w:p w:rsidR="00C86955" w:rsidRPr="00D23CE7" w:rsidRDefault="00C86955" w:rsidP="00C86955">
      <w:pPr>
        <w:pStyle w:val="VPBulletsbody-againstmargin"/>
      </w:pPr>
      <w:r w:rsidRPr="00D23CE7">
        <w:t>paraphrasing or summarising</w:t>
      </w:r>
    </w:p>
    <w:p w:rsidR="00C86955" w:rsidRPr="00D23CE7" w:rsidRDefault="00C86955" w:rsidP="00C86955">
      <w:pPr>
        <w:pStyle w:val="VPBulletsbody-againstmargin"/>
      </w:pPr>
      <w:r w:rsidRPr="00D23CE7">
        <w:t>asking open questions.</w:t>
      </w:r>
    </w:p>
    <w:p w:rsidR="00342608" w:rsidRPr="00D23CE7" w:rsidRDefault="00C86955" w:rsidP="00FB3433">
      <w:r w:rsidRPr="00D23CE7">
        <w:t xml:space="preserve">After the demonstration both the listener (you) and the speaker will complete self-reflection </w:t>
      </w:r>
      <w:r w:rsidR="007032F8" w:rsidRPr="00D23CE7">
        <w:t>and comment on what</w:t>
      </w:r>
      <w:r w:rsidR="007032F8" w:rsidRPr="00D23CE7">
        <w:rPr>
          <w:rFonts w:ascii="Calibri" w:hAnsi="Calibri"/>
        </w:rPr>
        <w:t xml:space="preserve"> was detailed, coherent, and highly effective</w:t>
      </w:r>
      <w:r w:rsidRPr="00D23CE7">
        <w:t>.</w:t>
      </w:r>
    </w:p>
    <w:p w:rsidR="0020099C" w:rsidRPr="00D23CE7" w:rsidRDefault="0020099C" w:rsidP="00FB3433">
      <w:r w:rsidRPr="00D23CE7">
        <w:t>In your written work:</w:t>
      </w:r>
    </w:p>
    <w:p w:rsidR="00342608" w:rsidRPr="00D23CE7" w:rsidRDefault="002807EB" w:rsidP="0020099C">
      <w:pPr>
        <w:pStyle w:val="VPBulletsbody-againstmargin"/>
      </w:pPr>
      <w:r w:rsidRPr="00D23CE7">
        <w:t>d</w:t>
      </w:r>
      <w:r w:rsidR="00342608" w:rsidRPr="00D23CE7">
        <w:t>escribe specific examples of listening skills that you used in your practica</w:t>
      </w:r>
      <w:r w:rsidRPr="00D23CE7">
        <w:t>l demonstration as the listener</w:t>
      </w:r>
    </w:p>
    <w:p w:rsidR="00342608" w:rsidRPr="00D23CE7" w:rsidRDefault="002807EB" w:rsidP="00AD2492">
      <w:pPr>
        <w:pStyle w:val="VPBulletsbody-againstmargin"/>
      </w:pPr>
      <w:r w:rsidRPr="00D23CE7">
        <w:t>e</w:t>
      </w:r>
      <w:r w:rsidR="00342608" w:rsidRPr="00D23CE7">
        <w:t>xplain how your use of each skill could enhance a relationship now and/or in the future.</w:t>
      </w:r>
    </w:p>
    <w:p w:rsidR="00342608" w:rsidRPr="00D23CE7" w:rsidRDefault="00342608" w:rsidP="00342608">
      <w:pPr>
        <w:pStyle w:val="Heading3"/>
      </w:pPr>
      <w:r w:rsidRPr="00D23CE7">
        <w:t>Assertiveness skills</w:t>
      </w:r>
    </w:p>
    <w:p w:rsidR="00342608" w:rsidRPr="00D23CE7" w:rsidRDefault="00342608" w:rsidP="00342608">
      <w:r w:rsidRPr="00D23CE7">
        <w:t>Work with a partner and a peer</w:t>
      </w:r>
      <w:r w:rsidR="00B31952" w:rsidRPr="00D23CE7">
        <w:t>-</w:t>
      </w:r>
      <w:r w:rsidRPr="00D23CE7">
        <w:t>assessor to demonstrate your ability to use assertiveness skills in a role-play</w:t>
      </w:r>
      <w:r w:rsidR="0039727A" w:rsidRPr="00D23CE7">
        <w:t>.</w:t>
      </w:r>
    </w:p>
    <w:p w:rsidR="00342608" w:rsidRPr="00D23CE7" w:rsidRDefault="00342608" w:rsidP="00342608">
      <w:r w:rsidRPr="00D23CE7">
        <w:t xml:space="preserve">Choose </w:t>
      </w:r>
      <w:r w:rsidR="00C91D2E">
        <w:t xml:space="preserve">a </w:t>
      </w:r>
      <w:r w:rsidRPr="00D23CE7">
        <w:t>topic/s that will give you opportunities to demonstrate coherent and highly effective appli</w:t>
      </w:r>
      <w:r w:rsidR="007032F8" w:rsidRPr="00D23CE7">
        <w:t>cation of assertiveness skills.</w:t>
      </w:r>
    </w:p>
    <w:p w:rsidR="00342608" w:rsidRPr="00D23CE7" w:rsidRDefault="00342608" w:rsidP="00342608">
      <w:r w:rsidRPr="00D23CE7">
        <w:t>Demonstrate your understanding of both giving and receiving feedback, which can be positive (</w:t>
      </w:r>
      <w:r w:rsidR="00B33EEB">
        <w:t>for example</w:t>
      </w:r>
      <w:r w:rsidRPr="00D23CE7">
        <w:t xml:space="preserve"> compliments) or negative (</w:t>
      </w:r>
      <w:r w:rsidR="00B33EEB">
        <w:t>for example</w:t>
      </w:r>
      <w:r w:rsidRPr="00D23CE7">
        <w:t xml:space="preserve"> criticism).</w:t>
      </w:r>
    </w:p>
    <w:p w:rsidR="00342608" w:rsidRPr="00D23CE7" w:rsidRDefault="00342608" w:rsidP="00342608">
      <w:r w:rsidRPr="00D23CE7">
        <w:lastRenderedPageBreak/>
        <w:t xml:space="preserve">Develop a script or speaking notes for both you and your partner in order to </w:t>
      </w:r>
      <w:r w:rsidR="00B67A44" w:rsidRPr="00D23CE7">
        <w:t>‘</w:t>
      </w:r>
      <w:r w:rsidRPr="00D23CE7">
        <w:t>set up</w:t>
      </w:r>
      <w:r w:rsidR="00B67A44" w:rsidRPr="00D23CE7">
        <w:t>’</w:t>
      </w:r>
      <w:r w:rsidRPr="00D23CE7">
        <w:t xml:space="preserve"> the situations that require the assertive responses. </w:t>
      </w:r>
      <w:r w:rsidR="00B67A44" w:rsidRPr="00D23CE7">
        <w:t>I</w:t>
      </w:r>
      <w:r w:rsidRPr="00D23CE7">
        <w:t>nclude details of:</w:t>
      </w:r>
    </w:p>
    <w:p w:rsidR="00342608" w:rsidRPr="00D23CE7" w:rsidRDefault="00342608" w:rsidP="009062C2">
      <w:pPr>
        <w:pStyle w:val="VPBulletsbody-againstmargin"/>
        <w:rPr>
          <w:rFonts w:ascii="Calibri" w:hAnsi="Calibri"/>
        </w:rPr>
      </w:pPr>
      <w:r w:rsidRPr="00D23CE7">
        <w:rPr>
          <w:rFonts w:ascii="Calibri" w:hAnsi="Calibri"/>
        </w:rPr>
        <w:t xml:space="preserve">what will be said (including </w:t>
      </w:r>
      <w:r w:rsidR="00B67A44" w:rsidRPr="00D23CE7">
        <w:rPr>
          <w:rFonts w:ascii="Calibri" w:hAnsi="Calibri"/>
        </w:rPr>
        <w:t>‘</w:t>
      </w:r>
      <w:r w:rsidRPr="00D23CE7">
        <w:rPr>
          <w:rFonts w:ascii="Calibri" w:hAnsi="Calibri"/>
        </w:rPr>
        <w:t>I</w:t>
      </w:r>
      <w:r w:rsidR="00B67A44" w:rsidRPr="00D23CE7">
        <w:rPr>
          <w:rFonts w:ascii="Calibri" w:hAnsi="Calibri"/>
        </w:rPr>
        <w:t>’</w:t>
      </w:r>
      <w:r w:rsidRPr="00D23CE7">
        <w:rPr>
          <w:rFonts w:ascii="Calibri" w:hAnsi="Calibri"/>
        </w:rPr>
        <w:t xml:space="preserve"> statements and DESC </w:t>
      </w:r>
      <w:r w:rsidR="00F54136" w:rsidRPr="00D23CE7">
        <w:rPr>
          <w:rFonts w:ascii="Calibri" w:hAnsi="Calibri" w:cs="Calibri"/>
        </w:rPr>
        <w:t>−</w:t>
      </w:r>
      <w:r w:rsidR="00F54136" w:rsidRPr="00D23CE7">
        <w:rPr>
          <w:rFonts w:ascii="Calibri" w:hAnsi="Calibri"/>
        </w:rPr>
        <w:t xml:space="preserve"> </w:t>
      </w:r>
      <w:r w:rsidR="00F54136" w:rsidRPr="00D23CE7">
        <w:rPr>
          <w:rFonts w:ascii="Calibri" w:eastAsia="Times New Roman" w:hAnsi="Calibri" w:cs="Tahoma"/>
          <w:szCs w:val="20"/>
        </w:rPr>
        <w:t xml:space="preserve">Describe, Explain, Specify, Consequences </w:t>
      </w:r>
      <w:r w:rsidR="00F54136" w:rsidRPr="00D23CE7">
        <w:rPr>
          <w:rFonts w:ascii="Calibri" w:hAnsi="Calibri" w:cs="Calibri"/>
        </w:rPr>
        <w:t>−</w:t>
      </w:r>
      <w:r w:rsidR="00F54136" w:rsidRPr="00D23CE7">
        <w:rPr>
          <w:rFonts w:ascii="Calibri" w:eastAsia="Times New Roman" w:hAnsi="Calibri" w:cs="Tahoma"/>
          <w:szCs w:val="20"/>
        </w:rPr>
        <w:t xml:space="preserve"> scripts</w:t>
      </w:r>
      <w:r w:rsidRPr="00D23CE7">
        <w:rPr>
          <w:rFonts w:ascii="Calibri" w:hAnsi="Calibri"/>
        </w:rPr>
        <w:t>)</w:t>
      </w:r>
    </w:p>
    <w:p w:rsidR="00342608" w:rsidRPr="00D23CE7" w:rsidRDefault="00342608" w:rsidP="009062C2">
      <w:pPr>
        <w:pStyle w:val="VPBulletsbody-againstmargin"/>
        <w:rPr>
          <w:rFonts w:ascii="Calibri" w:hAnsi="Calibri"/>
        </w:rPr>
      </w:pPr>
      <w:r w:rsidRPr="00D23CE7">
        <w:rPr>
          <w:rFonts w:ascii="Calibri" w:hAnsi="Calibri"/>
        </w:rPr>
        <w:t>how it will be said (tone of voice)</w:t>
      </w:r>
    </w:p>
    <w:p w:rsidR="00342608" w:rsidRPr="00D23CE7" w:rsidRDefault="00342608" w:rsidP="009062C2">
      <w:pPr>
        <w:pStyle w:val="VPBulletsbody-againstmargin"/>
        <w:rPr>
          <w:rFonts w:ascii="Calibri" w:hAnsi="Calibri"/>
        </w:rPr>
      </w:pPr>
      <w:r w:rsidRPr="00D23CE7">
        <w:rPr>
          <w:rFonts w:ascii="Calibri" w:hAnsi="Calibri"/>
        </w:rPr>
        <w:t xml:space="preserve">the body language you will use (for example eye contact, facial </w:t>
      </w:r>
      <w:r w:rsidR="00430E07">
        <w:rPr>
          <w:rFonts w:ascii="Calibri" w:hAnsi="Calibri"/>
        </w:rPr>
        <w:t>expressions</w:t>
      </w:r>
      <w:r w:rsidRPr="00D23CE7">
        <w:rPr>
          <w:rFonts w:ascii="Calibri" w:hAnsi="Calibri"/>
        </w:rPr>
        <w:t>, hand gestures, and posture).</w:t>
      </w:r>
    </w:p>
    <w:p w:rsidR="00342608" w:rsidRPr="00D23CE7" w:rsidRDefault="00342608" w:rsidP="00FB3433">
      <w:r w:rsidRPr="00D23CE7">
        <w:t>Role-play t</w:t>
      </w:r>
      <w:r w:rsidR="007032F8" w:rsidRPr="00D23CE7">
        <w:t>he situation with your partner.</w:t>
      </w:r>
    </w:p>
    <w:p w:rsidR="007032F8" w:rsidRPr="00D23CE7" w:rsidRDefault="009C6419" w:rsidP="0039727A">
      <w:pPr>
        <w:rPr>
          <w:rFonts w:ascii="Calibri" w:hAnsi="Calibri"/>
        </w:rPr>
      </w:pPr>
      <w:r w:rsidRPr="00D23CE7">
        <w:t xml:space="preserve">After the demonstration, </w:t>
      </w:r>
      <w:r w:rsidR="00465455" w:rsidRPr="00D23CE7">
        <w:t xml:space="preserve">with your partner </w:t>
      </w:r>
      <w:r w:rsidRPr="00D23CE7">
        <w:t xml:space="preserve">complete </w:t>
      </w:r>
      <w:r w:rsidR="0073626B">
        <w:t>s</w:t>
      </w:r>
      <w:r w:rsidRPr="00D23CE7">
        <w:t xml:space="preserve">elf-reflection </w:t>
      </w:r>
      <w:r w:rsidR="00465455">
        <w:t xml:space="preserve">and </w:t>
      </w:r>
      <w:r w:rsidR="007032F8" w:rsidRPr="00D23CE7">
        <w:t>comment on what was detailed, coherent and highly effective.</w:t>
      </w:r>
    </w:p>
    <w:p w:rsidR="009C6419" w:rsidRDefault="009C6419" w:rsidP="00FB3433">
      <w:pPr>
        <w:numPr>
          <w:ins w:id="3" w:author="Unknown" w:date="2013-04-03T13:44:00Z"/>
        </w:numPr>
        <w:rPr>
          <w:lang w:val="en-AU"/>
        </w:rPr>
      </w:pPr>
    </w:p>
    <w:p w:rsidR="00FE4FE5" w:rsidRPr="00BD4DCA" w:rsidRDefault="00FE4FE5" w:rsidP="00BD4DCA">
      <w:pPr>
        <w:rPr>
          <w:rStyle w:val="xStyleBold"/>
        </w:rPr>
        <w:sectPr w:rsidR="00FE4FE5" w:rsidRPr="00BD4DCA">
          <w:headerReference w:type="default" r:id="rId12"/>
          <w:headerReference w:type="first" r:id="rId13"/>
          <w:footerReference w:type="first" r:id="rId14"/>
          <w:pgSz w:w="11906" w:h="16838" w:code="9"/>
          <w:pgMar w:top="1440" w:right="1440" w:bottom="1440" w:left="1440" w:header="709" w:footer="709" w:gutter="0"/>
          <w:cols w:space="708"/>
          <w:titlePg/>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76297720"/>
          <w:placeholder>
            <w:docPart w:val="865081D5BA554700AAE900398D38C876"/>
          </w:placeholder>
          <w:text/>
        </w:sdtPr>
        <w:sdtEndPr>
          <w:rPr>
            <w:rStyle w:val="xStyleBold"/>
          </w:rPr>
        </w:sdtEndPr>
        <w:sdtContent>
          <w:r w:rsidR="00E44194" w:rsidRPr="00871572">
            <w:rPr>
              <w:lang w:val="en-US"/>
            </w:rPr>
            <w:t>9</w:t>
          </w:r>
          <w:r w:rsidR="009E704A">
            <w:rPr>
              <w:lang w:val="en-US"/>
            </w:rPr>
            <w:t>0973</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rPr>
            <w:b/>
            <w:bCs/>
            <w:lang w:val="en-US"/>
          </w:rPr>
          <w:alias w:val="standard title"/>
          <w:tag w:val="standard title"/>
          <w:id w:val="76297721"/>
          <w:placeholder>
            <w:docPart w:val="F780702E73EC43B2BC25591CC714E53E"/>
          </w:placeholder>
          <w:text/>
        </w:sdtPr>
        <w:sdtContent>
          <w:r w:rsidR="00E44194" w:rsidRPr="00871572">
            <w:rPr>
              <w:lang w:val="en-US"/>
            </w:rPr>
            <w:t xml:space="preserve">Demonstrate understanding of </w:t>
          </w:r>
          <w:r w:rsidR="007F2618">
            <w:rPr>
              <w:lang w:val="en-US"/>
            </w:rPr>
            <w:t>interpersonal skills used to enhance relationships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892884104"/>
          <w:placeholder>
            <w:docPart w:val="302BF743926F470282EFED5F1415162E"/>
          </w:placeholder>
          <w:text/>
        </w:sdtPr>
        <w:sdtEndPr>
          <w:rPr>
            <w:rStyle w:val="xStyleBold"/>
          </w:rPr>
        </w:sdtEndPr>
        <w:sdtContent>
          <w:r w:rsidR="00E44194" w:rsidRPr="00871572">
            <w:rPr>
              <w:lang w:val="en-US"/>
            </w:rPr>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76297722"/>
          <w:placeholder>
            <w:docPart w:val="5334F93479954F578B7728FBC9CA6285"/>
          </w:placeholder>
          <w:text/>
        </w:sdtPr>
        <w:sdtEndPr>
          <w:rPr>
            <w:rStyle w:val="xStyleBold"/>
          </w:rPr>
        </w:sdtEndPr>
        <w:sdtContent>
          <w:r w:rsidR="009E704A">
            <w:rPr>
              <w:lang w:val="en-US"/>
            </w:rPr>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2"/>
          <w:placeholder>
            <w:docPart w:val="FF28DD543DF24A8BA3BC1D6DC92E9D25"/>
          </w:placeholder>
          <w:text/>
        </w:sdtPr>
        <w:sdtEndPr>
          <w:rPr>
            <w:rStyle w:val="xStyleBold"/>
          </w:rPr>
        </w:sdtEndPr>
        <w:sdtContent>
          <w:r w:rsidR="00226AEE">
            <w:rPr>
              <w:lang w:val="en-US"/>
            </w:rPr>
            <w:t>At the vineyard</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rPr>
            <w:b/>
            <w:bCs/>
            <w:lang w:val="en-US"/>
          </w:rPr>
          <w:alias w:val="subject name"/>
          <w:tag w:val="subject name"/>
          <w:id w:val="76297724"/>
          <w:placeholder>
            <w:docPart w:val="DC7D200AC709437799487942095A80DF"/>
          </w:placeholder>
          <w:text/>
        </w:sdtPr>
        <w:sdtEndPr>
          <w:rPr>
            <w:rStyle w:val="xStyleBold"/>
          </w:rPr>
        </w:sdtEndPr>
        <w:sdtContent>
          <w:r w:rsidR="00E44194" w:rsidRPr="00871572">
            <w:rPr>
              <w:lang w:val="en-US"/>
            </w:rPr>
            <w:t>Health</w:t>
          </w:r>
        </w:sdtContent>
      </w:sdt>
      <w:r w:rsidR="00C963A6">
        <w:t xml:space="preserve"> </w:t>
      </w:r>
      <w:r w:rsidR="00C963A6" w:rsidRPr="00CB5956">
        <w:t>VP</w:t>
      </w:r>
      <w:r w:rsidR="00C963A6">
        <w:t>-</w:t>
      </w:r>
      <w:sdt>
        <w:sdtPr>
          <w:rPr>
            <w:lang w:val="en-US"/>
          </w:rPr>
          <w:alias w:val="resource number"/>
          <w:tag w:val="resource number"/>
          <w:id w:val="401076292"/>
          <w:placeholder>
            <w:docPart w:val="3439C8315DA7404B9652493142A9DE0D"/>
          </w:placeholder>
          <w:text/>
        </w:sdtPr>
        <w:sdtEndPr>
          <w:rPr>
            <w:rStyle w:val="xStyleBold"/>
            <w:b/>
            <w:bCs/>
          </w:rPr>
        </w:sdtEndPr>
        <w:sdtContent>
          <w:r w:rsidR="00E44194" w:rsidRPr="00871572">
            <w:rPr>
              <w:lang w:val="en-US"/>
            </w:rPr>
            <w:t>1.</w:t>
          </w:r>
          <w:r w:rsidR="009E704A">
            <w:rPr>
              <w:lang w:val="en-US"/>
            </w:rPr>
            <w:t>4</w:t>
          </w:r>
          <w:r w:rsidR="00E44AD5">
            <w:rPr>
              <w:lang w:val="en-US"/>
            </w:rPr>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636886451"/>
          <w:placeholder>
            <w:docPart w:val="05F77C4E764443169DA378AA46927677"/>
          </w:placeholder>
          <w:text/>
        </w:sdtPr>
        <w:sdtEndPr>
          <w:rPr>
            <w:rStyle w:val="xStyleBold"/>
          </w:rPr>
        </w:sdtEndPr>
        <w:sdtContent>
          <w:r w:rsidR="00226AEE">
            <w:rPr>
              <w:lang w:val="en-US"/>
            </w:rPr>
            <w:t>Primary</w:t>
          </w:r>
          <w:r w:rsidR="00E44194" w:rsidRPr="00871572">
            <w:rPr>
              <w:lang w:val="en-US"/>
            </w:rPr>
            <w:t xml:space="preserve">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Pr="00D23CE7" w:rsidRDefault="00CA2937" w:rsidP="00CA2937">
      <w:pPr>
        <w:pStyle w:val="Heading1"/>
      </w:pPr>
      <w:r w:rsidRPr="00D23CE7">
        <w:t>Context/setting</w:t>
      </w:r>
    </w:p>
    <w:p w:rsidR="00334BE6" w:rsidRDefault="00334BE6" w:rsidP="00334BE6">
      <w:pPr>
        <w:rPr>
          <w:lang w:eastAsia="en-NZ"/>
        </w:rPr>
      </w:pPr>
      <w:r w:rsidRPr="00D23CE7">
        <w:t xml:space="preserve">This activity requires learners to </w:t>
      </w:r>
      <w:r w:rsidRPr="00D23CE7">
        <w:rPr>
          <w:lang w:eastAsia="en-NZ"/>
        </w:rPr>
        <w:t xml:space="preserve">demonstrate </w:t>
      </w:r>
      <w:r w:rsidR="007861BA" w:rsidRPr="00D23CE7">
        <w:rPr>
          <w:lang w:eastAsia="en-NZ"/>
        </w:rPr>
        <w:t xml:space="preserve">comprehensive </w:t>
      </w:r>
      <w:r w:rsidRPr="00D23CE7">
        <w:rPr>
          <w:lang w:eastAsia="en-NZ"/>
        </w:rPr>
        <w:t xml:space="preserve">understanding of four interpersonal skill areas </w:t>
      </w:r>
      <w:r w:rsidR="003C5B04" w:rsidRPr="00D23CE7">
        <w:rPr>
          <w:lang w:eastAsia="en-NZ"/>
        </w:rPr>
        <w:t>(including their components) using a three-section conflict scenario</w:t>
      </w:r>
      <w:r w:rsidR="003C5B04">
        <w:rPr>
          <w:lang w:eastAsia="en-NZ"/>
        </w:rPr>
        <w:t xml:space="preserve"> </w:t>
      </w:r>
      <w:r w:rsidR="0039727A" w:rsidRPr="00D23CE7">
        <w:rPr>
          <w:lang w:eastAsia="en-NZ"/>
        </w:rPr>
        <w:t>related to working in a vineyard</w:t>
      </w:r>
      <w:r w:rsidRPr="00D23CE7">
        <w:rPr>
          <w:lang w:eastAsia="en-NZ"/>
        </w:rPr>
        <w:t>.</w:t>
      </w:r>
    </w:p>
    <w:p w:rsidR="00334BE6" w:rsidRPr="00D23CE7" w:rsidRDefault="00334BE6" w:rsidP="00334BE6">
      <w:r w:rsidRPr="00D23CE7">
        <w:rPr>
          <w:lang w:eastAsia="en-NZ"/>
        </w:rPr>
        <w:t>Learners will produce written work and take part in role-play demonstrations of listening and assertiveness skills.</w:t>
      </w:r>
    </w:p>
    <w:p w:rsidR="00CA2937" w:rsidRPr="00D23CE7" w:rsidRDefault="00CA2937" w:rsidP="00CA2937">
      <w:pPr>
        <w:pStyle w:val="Heading1"/>
      </w:pPr>
      <w:r w:rsidRPr="00D23CE7">
        <w:t>Conditions</w:t>
      </w:r>
    </w:p>
    <w:p w:rsidR="0039727A" w:rsidRPr="00D23CE7" w:rsidRDefault="001129A9" w:rsidP="00CA2937">
      <w:pPr>
        <w:rPr>
          <w:lang w:eastAsia="en-NZ"/>
        </w:rPr>
      </w:pPr>
      <w:r w:rsidRPr="00D23CE7">
        <w:rPr>
          <w:lang w:eastAsia="en-NZ"/>
        </w:rPr>
        <w:t>The practical demonstration</w:t>
      </w:r>
      <w:r w:rsidR="00430E07">
        <w:rPr>
          <w:lang w:eastAsia="en-NZ"/>
        </w:rPr>
        <w:t>s</w:t>
      </w:r>
      <w:r w:rsidRPr="00D23CE7">
        <w:rPr>
          <w:lang w:eastAsia="en-NZ"/>
        </w:rPr>
        <w:t xml:space="preserve"> can be undertaken in </w:t>
      </w:r>
      <w:r w:rsidR="00430E07">
        <w:rPr>
          <w:lang w:eastAsia="en-NZ"/>
        </w:rPr>
        <w:t xml:space="preserve">a </w:t>
      </w:r>
      <w:r w:rsidRPr="00D23CE7">
        <w:rPr>
          <w:lang w:eastAsia="en-NZ"/>
        </w:rPr>
        <w:t>group, a</w:t>
      </w:r>
      <w:r w:rsidR="00E047FF" w:rsidRPr="00D23CE7">
        <w:rPr>
          <w:lang w:eastAsia="en-NZ"/>
        </w:rPr>
        <w:t xml:space="preserve">nd could be completed as a peer </w:t>
      </w:r>
      <w:r w:rsidRPr="00D23CE7">
        <w:rPr>
          <w:lang w:eastAsia="en-NZ"/>
        </w:rPr>
        <w:t>assessment under assessor/</w:t>
      </w:r>
      <w:r w:rsidR="00FB4EE5" w:rsidRPr="00D23CE7">
        <w:rPr>
          <w:lang w:eastAsia="en-NZ"/>
        </w:rPr>
        <w:t>educator</w:t>
      </w:r>
      <w:r w:rsidRPr="00D23CE7">
        <w:rPr>
          <w:lang w:eastAsia="en-NZ"/>
        </w:rPr>
        <w:t xml:space="preserve"> supervision. The written work will be individually assessed</w:t>
      </w:r>
      <w:r w:rsidR="0039727A" w:rsidRPr="00D23CE7">
        <w:rPr>
          <w:lang w:eastAsia="en-NZ"/>
        </w:rPr>
        <w:t>.</w:t>
      </w:r>
    </w:p>
    <w:p w:rsidR="0088133C" w:rsidRPr="00D23CE7" w:rsidRDefault="004F4D85" w:rsidP="00CA2937">
      <w:pPr>
        <w:rPr>
          <w:lang w:eastAsia="en-NZ"/>
        </w:rPr>
      </w:pPr>
      <w:r w:rsidRPr="00D23CE7">
        <w:t xml:space="preserve">This is an open-book activity during which learners may refer to </w:t>
      </w:r>
      <w:r w:rsidR="007861BA" w:rsidRPr="00D23CE7">
        <w:t>their learning journal and</w:t>
      </w:r>
      <w:r w:rsidRPr="00D23CE7">
        <w:t xml:space="preserve"> notes.</w:t>
      </w:r>
    </w:p>
    <w:p w:rsidR="007032F8" w:rsidRPr="008519D8" w:rsidRDefault="007032F8" w:rsidP="00CA2937">
      <w:r w:rsidRPr="008519D8">
        <w:lastRenderedPageBreak/>
        <w:t>The peer-assessor or assessor/educator will observe the role play</w:t>
      </w:r>
      <w:r w:rsidR="00430E07" w:rsidRPr="008519D8">
        <w:t>s</w:t>
      </w:r>
      <w:r w:rsidRPr="008519D8">
        <w:t xml:space="preserve"> and complete notes on the listening skills and asserti</w:t>
      </w:r>
      <w:r w:rsidR="00D52492" w:rsidRPr="008519D8">
        <w:t xml:space="preserve">veness skills observed. </w:t>
      </w:r>
      <w:r w:rsidR="008651FE" w:rsidRPr="008519D8">
        <w:t>A checklist could be set up for this purpose.</w:t>
      </w:r>
    </w:p>
    <w:p w:rsidR="00CA2937" w:rsidRPr="00D23CE7" w:rsidRDefault="00CA2937" w:rsidP="00CA2937">
      <w:pPr>
        <w:pStyle w:val="Heading1"/>
      </w:pPr>
      <w:r w:rsidRPr="00D23CE7">
        <w:t>Resource requirements</w:t>
      </w:r>
    </w:p>
    <w:p w:rsidR="00BB5A45" w:rsidRPr="00D23CE7" w:rsidRDefault="002A64CA" w:rsidP="00BB5A45">
      <w:pPr>
        <w:rPr>
          <w:rFonts w:ascii="Calibri" w:hAnsi="Calibri"/>
        </w:rPr>
      </w:pPr>
      <w:r w:rsidRPr="00D23CE7">
        <w:t>Access to</w:t>
      </w:r>
      <w:r w:rsidR="00BB5A45" w:rsidRPr="00D23CE7">
        <w:t>:</w:t>
      </w:r>
      <w:r w:rsidRPr="00D23CE7">
        <w:t xml:space="preserve"> </w:t>
      </w:r>
    </w:p>
    <w:p w:rsidR="002A64CA" w:rsidRPr="00D23CE7" w:rsidRDefault="00F07F51" w:rsidP="00BB5A45">
      <w:pPr>
        <w:pStyle w:val="VPBulletsbody-againstmargin"/>
        <w:rPr>
          <w:rFonts w:ascii="Calibri" w:hAnsi="Calibri"/>
        </w:rPr>
      </w:pPr>
      <w:r w:rsidRPr="00D23CE7">
        <w:rPr>
          <w:rFonts w:ascii="Calibri" w:hAnsi="Calibri"/>
        </w:rPr>
        <w:t>recording equipment</w:t>
      </w:r>
      <w:r w:rsidR="002A64CA" w:rsidRPr="00D23CE7">
        <w:rPr>
          <w:rFonts w:ascii="Calibri" w:hAnsi="Calibri"/>
        </w:rPr>
        <w:t xml:space="preserve"> (if applicable)</w:t>
      </w:r>
    </w:p>
    <w:p w:rsidR="00BB5A45" w:rsidRPr="00D23CE7" w:rsidRDefault="00BB5A45" w:rsidP="00BB5A45">
      <w:pPr>
        <w:pStyle w:val="VPBulletsbody-againstmargin"/>
        <w:rPr>
          <w:rFonts w:ascii="Calibri" w:hAnsi="Calibri"/>
        </w:rPr>
      </w:pPr>
      <w:r w:rsidRPr="00D23CE7">
        <w:rPr>
          <w:rFonts w:ascii="Calibri" w:hAnsi="Calibri"/>
        </w:rPr>
        <w:t>notes or learning journal.</w:t>
      </w:r>
    </w:p>
    <w:p w:rsidR="00CA2937" w:rsidRPr="00D23CE7" w:rsidRDefault="00CA2937" w:rsidP="00CA2937">
      <w:pPr>
        <w:pStyle w:val="Heading1"/>
      </w:pPr>
      <w:r w:rsidRPr="00D23CE7">
        <w:t>Additional information</w:t>
      </w:r>
    </w:p>
    <w:p w:rsidR="007775B3" w:rsidRPr="00D23CE7" w:rsidRDefault="00B1382C" w:rsidP="008A4D70">
      <w:pPr>
        <w:rPr>
          <w:b/>
          <w:bCs/>
        </w:rPr>
      </w:pPr>
      <w:r w:rsidRPr="00D23CE7">
        <w:rPr>
          <w:bCs/>
        </w:rPr>
        <w:t>None.</w:t>
      </w:r>
    </w:p>
    <w:p w:rsidR="00CA2937" w:rsidRPr="00D23CE7" w:rsidRDefault="00CA2937" w:rsidP="00E053F6"/>
    <w:p w:rsidR="0003223B" w:rsidRPr="00D23CE7" w:rsidRDefault="0003223B" w:rsidP="00E053F6">
      <w:pPr>
        <w:sectPr w:rsidR="0003223B" w:rsidRPr="00D23CE7">
          <w:headerReference w:type="default" r:id="rId15"/>
          <w:headerReference w:type="first" r:id="rId16"/>
          <w:pgSz w:w="11906" w:h="16838" w:code="9"/>
          <w:pgMar w:top="1440" w:right="1440" w:bottom="1440" w:left="1440" w:header="709" w:footer="709" w:gutter="0"/>
          <w:cols w:space="708"/>
          <w:docGrid w:linePitch="360"/>
        </w:sectPr>
      </w:pPr>
    </w:p>
    <w:p w:rsidR="0003223B" w:rsidRPr="00D23CE7" w:rsidRDefault="0003223B" w:rsidP="0003223B">
      <w:pPr>
        <w:pStyle w:val="Heading1"/>
      </w:pPr>
      <w:r w:rsidRPr="00D23CE7">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D066E4" w:rsidRPr="00D23CE7">
            <w:t>Health</w:t>
          </w:r>
          <w:r w:rsidR="00C2253C" w:rsidRPr="00D23CE7">
            <w:t xml:space="preserve"> 9</w:t>
          </w:r>
          <w:r w:rsidR="009E704A" w:rsidRPr="00D23CE7">
            <w:t>0973</w:t>
          </w:r>
        </w:sdtContent>
      </w:sdt>
      <w:r w:rsidRPr="00D23CE7">
        <w:t xml:space="preserve"> </w:t>
      </w:r>
      <w:r w:rsidR="00C2253C" w:rsidRPr="00D23CE7">
        <w:t>–</w:t>
      </w:r>
      <w:r w:rsidRPr="00D23CE7">
        <w:t xml:space="preserve"> </w:t>
      </w:r>
      <w:sdt>
        <w:sdtPr>
          <w:alias w:val="Resource title"/>
          <w:tag w:val="Resource title"/>
          <w:id w:val="401076186"/>
          <w:placeholder>
            <w:docPart w:val="083CA754EB534A9CAD35BD9C4117F048"/>
          </w:placeholder>
        </w:sdtPr>
        <w:sdtContent>
          <w:r w:rsidR="008C1131" w:rsidRPr="00D23CE7">
            <w:t>At the vineyard</w:t>
          </w:r>
        </w:sdtContent>
      </w:sdt>
    </w:p>
    <w:tbl>
      <w:tblPr>
        <w:tblW w:w="1428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644"/>
        <w:gridCol w:w="4678"/>
        <w:gridCol w:w="4961"/>
      </w:tblGrid>
      <w:tr w:rsidR="00CA2937" w:rsidRPr="00D23CE7" w:rsidTr="00742A17">
        <w:tc>
          <w:tcPr>
            <w:tcW w:w="4644" w:type="dxa"/>
          </w:tcPr>
          <w:p w:rsidR="00CA2937" w:rsidRPr="00D23CE7" w:rsidRDefault="00D47620" w:rsidP="000D2EBA">
            <w:pPr>
              <w:pStyle w:val="VP11ptBoldCenteredBefore3ptAfter3pt"/>
            </w:pPr>
            <w:r w:rsidRPr="00D23CE7">
              <w:t>Evidence/Judgements for Achievement</w:t>
            </w:r>
          </w:p>
        </w:tc>
        <w:tc>
          <w:tcPr>
            <w:tcW w:w="4678" w:type="dxa"/>
          </w:tcPr>
          <w:p w:rsidR="00CA2937" w:rsidRPr="00D23CE7" w:rsidRDefault="00D47620" w:rsidP="000D2EBA">
            <w:pPr>
              <w:pStyle w:val="VP11ptBoldCenteredBefore3ptAfter3pt"/>
            </w:pPr>
            <w:r w:rsidRPr="00D23CE7">
              <w:t>Evidence/Judgements for Achievement with Merit</w:t>
            </w:r>
          </w:p>
        </w:tc>
        <w:tc>
          <w:tcPr>
            <w:tcW w:w="4961" w:type="dxa"/>
          </w:tcPr>
          <w:p w:rsidR="00CA2937" w:rsidRPr="00D23CE7" w:rsidRDefault="00D47620" w:rsidP="000D2EBA">
            <w:pPr>
              <w:pStyle w:val="VP11ptBoldCenteredBefore3ptAfter3pt"/>
            </w:pPr>
            <w:r w:rsidRPr="00D23CE7">
              <w:t>Evidence/Judgements for Achievement with Excellence</w:t>
            </w:r>
          </w:p>
        </w:tc>
      </w:tr>
      <w:tr w:rsidR="00CA2937" w:rsidRPr="00D23CE7" w:rsidTr="00742A17">
        <w:tc>
          <w:tcPr>
            <w:tcW w:w="4644" w:type="dxa"/>
          </w:tcPr>
          <w:p w:rsidR="007F2618" w:rsidRPr="007D1956" w:rsidRDefault="001B5F40" w:rsidP="00F07F51">
            <w:pPr>
              <w:pStyle w:val="VPScheduletext"/>
            </w:pPr>
            <w:r w:rsidRPr="007D1956">
              <w:t xml:space="preserve">The learner demonstrates understanding of interpersonal skills used to enhance relationships by describing </w:t>
            </w:r>
            <w:r w:rsidR="00060207">
              <w:t>their</w:t>
            </w:r>
            <w:r w:rsidR="00060207" w:rsidRPr="007D1956">
              <w:t xml:space="preserve"> </w:t>
            </w:r>
            <w:r w:rsidRPr="007D1956">
              <w:t>use and how aspects can enhance relationships, and demonstrating the ability to use them by</w:t>
            </w:r>
            <w:r w:rsidR="007F2618" w:rsidRPr="007D1956">
              <w:t>:</w:t>
            </w:r>
          </w:p>
          <w:p w:rsidR="007C2E66" w:rsidRPr="007D1956" w:rsidRDefault="007C2E66" w:rsidP="007D1956">
            <w:pPr>
              <w:pStyle w:val="VPSchedulebullets"/>
              <w:rPr>
                <w:lang w:eastAsia="en-NZ"/>
              </w:rPr>
            </w:pPr>
            <w:r w:rsidRPr="007D1956">
              <w:rPr>
                <w:lang w:eastAsia="en-NZ"/>
              </w:rPr>
              <w:t>applying some steps of an individual and a joint problem-solving model to conflict situations, and describing how using problem-solving skills can enhance Tom and Evan’s relationship</w:t>
            </w:r>
          </w:p>
          <w:p w:rsidR="007C2E66" w:rsidRPr="007D1956" w:rsidRDefault="007C2E66" w:rsidP="007C2E66">
            <w:pPr>
              <w:pStyle w:val="VPSchedulebullets"/>
              <w:rPr>
                <w:lang w:eastAsia="en-NZ"/>
              </w:rPr>
            </w:pPr>
            <w:r w:rsidRPr="007D1956">
              <w:rPr>
                <w:lang w:eastAsia="en-NZ"/>
              </w:rPr>
              <w:t xml:space="preserve">describing </w:t>
            </w:r>
            <w:r w:rsidR="003C5B04">
              <w:rPr>
                <w:lang w:eastAsia="en-NZ"/>
              </w:rPr>
              <w:t xml:space="preserve">some of </w:t>
            </w:r>
            <w:r w:rsidR="007A4F4B">
              <w:rPr>
                <w:lang w:eastAsia="en-NZ"/>
              </w:rPr>
              <w:t xml:space="preserve">the </w:t>
            </w:r>
            <w:r w:rsidRPr="007D1956">
              <w:rPr>
                <w:lang w:eastAsia="en-NZ"/>
              </w:rPr>
              <w:t xml:space="preserve">components of assertiveness, including </w:t>
            </w:r>
            <w:r w:rsidR="00155AF3">
              <w:rPr>
                <w:lang w:eastAsia="en-NZ"/>
              </w:rPr>
              <w:t>non-</w:t>
            </w:r>
            <w:r w:rsidRPr="007D1956">
              <w:rPr>
                <w:lang w:eastAsia="en-NZ"/>
              </w:rPr>
              <w:t xml:space="preserve">verbal and verbal components, and how assertiveness can enhance Tom and Evan's relationship. </w:t>
            </w:r>
            <w:r w:rsidR="0025461D">
              <w:rPr>
                <w:lang w:eastAsia="en-NZ"/>
              </w:rPr>
              <w:t>S</w:t>
            </w:r>
            <w:r w:rsidRPr="007D1956">
              <w:rPr>
                <w:lang w:eastAsia="en-NZ"/>
              </w:rPr>
              <w:t xml:space="preserve">ome components of assertiveness </w:t>
            </w:r>
            <w:r w:rsidR="0025461D">
              <w:rPr>
                <w:lang w:eastAsia="en-NZ"/>
              </w:rPr>
              <w:t xml:space="preserve">are demonstrated </w:t>
            </w:r>
            <w:r w:rsidRPr="007D1956">
              <w:rPr>
                <w:lang w:eastAsia="en-NZ"/>
              </w:rPr>
              <w:t>when giving and receiving feedback in a role-play situation</w:t>
            </w:r>
          </w:p>
          <w:p w:rsidR="007C2E66" w:rsidRPr="007D1956" w:rsidRDefault="007C2E66" w:rsidP="007C2E66">
            <w:pPr>
              <w:pStyle w:val="VPSchedulebullets"/>
              <w:rPr>
                <w:lang w:eastAsia="en-NZ"/>
              </w:rPr>
            </w:pPr>
            <w:r w:rsidRPr="007D1956">
              <w:rPr>
                <w:lang w:eastAsia="en-NZ"/>
              </w:rPr>
              <w:t>describing interpersonal skills for maintaining</w:t>
            </w:r>
            <w:r w:rsidR="00DE183B">
              <w:rPr>
                <w:lang w:eastAsia="en-NZ"/>
              </w:rPr>
              <w:t>,</w:t>
            </w:r>
            <w:r w:rsidRPr="007D1956">
              <w:rPr>
                <w:lang w:eastAsia="en-NZ"/>
              </w:rPr>
              <w:t xml:space="preserve"> managing changes</w:t>
            </w:r>
            <w:r w:rsidR="00DE183B">
              <w:rPr>
                <w:lang w:eastAsia="en-NZ"/>
              </w:rPr>
              <w:t xml:space="preserve"> to</w:t>
            </w:r>
            <w:r w:rsidRPr="007D1956">
              <w:rPr>
                <w:lang w:eastAsia="en-NZ"/>
              </w:rPr>
              <w:t>, and</w:t>
            </w:r>
            <w:r w:rsidR="00DE183B">
              <w:rPr>
                <w:lang w:eastAsia="en-NZ"/>
              </w:rPr>
              <w:t xml:space="preserve"> enhancing relationships and</w:t>
            </w:r>
            <w:r w:rsidRPr="007D1956">
              <w:rPr>
                <w:lang w:eastAsia="en-NZ"/>
              </w:rPr>
              <w:t xml:space="preserve"> how their use can enhance Tom and Evan's relationship</w:t>
            </w:r>
          </w:p>
          <w:p w:rsidR="007C2E66" w:rsidRPr="007D1956" w:rsidRDefault="007C2E66" w:rsidP="007C2E66">
            <w:pPr>
              <w:pStyle w:val="VPSchedulebullets"/>
              <w:rPr>
                <w:lang w:eastAsia="en-NZ"/>
              </w:rPr>
            </w:pPr>
            <w:r w:rsidRPr="007D1956">
              <w:rPr>
                <w:lang w:eastAsia="en-NZ"/>
              </w:rPr>
              <w:t>demonstrating non-verbal and verbal listening skills in a role-play situation, and describing the listening skills they have applied and how their use can enhance a relationship</w:t>
            </w:r>
          </w:p>
          <w:p w:rsidR="009C6419" w:rsidRPr="007D1956" w:rsidRDefault="009C6419" w:rsidP="004C68B2">
            <w:pPr>
              <w:pStyle w:val="VPScheduletext"/>
              <w:numPr>
                <w:ins w:id="4" w:author="Unknown" w:date="2013-04-03T13:46:00Z"/>
              </w:numPr>
              <w:ind w:left="284"/>
              <w:rPr>
                <w:lang w:eastAsia="en-NZ"/>
              </w:rPr>
            </w:pPr>
            <w:r w:rsidRPr="007D1956">
              <w:rPr>
                <w:lang w:eastAsia="en-NZ"/>
              </w:rPr>
              <w:t>For example:</w:t>
            </w:r>
          </w:p>
          <w:p w:rsidR="00226AEE" w:rsidRPr="007D1956" w:rsidRDefault="00CC6297" w:rsidP="00100862">
            <w:pPr>
              <w:pStyle w:val="VPSchedulebullets"/>
              <w:numPr>
                <w:ilvl w:val="1"/>
                <w:numId w:val="4"/>
              </w:numPr>
              <w:rPr>
                <w:i/>
                <w:iCs/>
                <w:lang w:eastAsia="en-NZ"/>
              </w:rPr>
            </w:pPr>
            <w:r w:rsidRPr="007D1956">
              <w:rPr>
                <w:iCs/>
                <w:lang w:eastAsia="en-NZ"/>
              </w:rPr>
              <w:t>p</w:t>
            </w:r>
            <w:r w:rsidR="00226AEE" w:rsidRPr="007D1956">
              <w:rPr>
                <w:iCs/>
                <w:lang w:eastAsia="en-NZ"/>
              </w:rPr>
              <w:t xml:space="preserve">roblem solving (individual): </w:t>
            </w:r>
            <w:r w:rsidR="00226AEE" w:rsidRPr="007D1956">
              <w:rPr>
                <w:i/>
                <w:iCs/>
                <w:lang w:eastAsia="en-NZ"/>
              </w:rPr>
              <w:t xml:space="preserve">Tom describes </w:t>
            </w:r>
            <w:r w:rsidR="00226AEE" w:rsidRPr="007D1956">
              <w:rPr>
                <w:i/>
                <w:iCs/>
                <w:lang w:eastAsia="en-NZ"/>
              </w:rPr>
              <w:lastRenderedPageBreak/>
              <w:t>how he is feeling. He explains the situation as specifically as possible. He specifies the change he wants and says why he thinks this would work. Tom’s confidence is improved, and he is more like</w:t>
            </w:r>
            <w:r w:rsidR="004C68B2" w:rsidRPr="007D1956">
              <w:rPr>
                <w:i/>
                <w:iCs/>
                <w:lang w:eastAsia="en-NZ"/>
              </w:rPr>
              <w:t>ly to sort things out with Evan</w:t>
            </w:r>
            <w:r w:rsidR="00AD2492" w:rsidRPr="007D1956">
              <w:rPr>
                <w:i/>
                <w:iCs/>
                <w:lang w:eastAsia="en-NZ"/>
              </w:rPr>
              <w:t>.</w:t>
            </w:r>
          </w:p>
          <w:p w:rsidR="00226AEE" w:rsidRPr="007D1956" w:rsidRDefault="00CC6297" w:rsidP="00100862">
            <w:pPr>
              <w:pStyle w:val="VPSchedulebullets"/>
              <w:numPr>
                <w:ilvl w:val="1"/>
                <w:numId w:val="4"/>
              </w:numPr>
              <w:rPr>
                <w:i/>
                <w:iCs/>
                <w:lang w:eastAsia="en-NZ"/>
              </w:rPr>
            </w:pPr>
            <w:r w:rsidRPr="007D1956">
              <w:rPr>
                <w:iCs/>
                <w:lang w:eastAsia="en-NZ"/>
              </w:rPr>
              <w:t>a</w:t>
            </w:r>
            <w:r w:rsidR="00226AEE" w:rsidRPr="007D1956">
              <w:rPr>
                <w:iCs/>
                <w:lang w:eastAsia="en-NZ"/>
              </w:rPr>
              <w:t xml:space="preserve">ssertiveness: </w:t>
            </w:r>
            <w:r w:rsidR="00226AEE" w:rsidRPr="007D1956">
              <w:rPr>
                <w:i/>
                <w:iCs/>
                <w:lang w:eastAsia="en-NZ"/>
              </w:rPr>
              <w:t>Assertiveness is a way of communicating personal feelings and needs</w:t>
            </w:r>
            <w:r w:rsidR="00AE4855" w:rsidRPr="007D1956">
              <w:rPr>
                <w:i/>
                <w:iCs/>
                <w:lang w:eastAsia="en-NZ"/>
              </w:rPr>
              <w:t>,</w:t>
            </w:r>
            <w:r w:rsidR="00226AEE" w:rsidRPr="007D1956">
              <w:rPr>
                <w:i/>
                <w:iCs/>
                <w:lang w:eastAsia="en-NZ"/>
              </w:rPr>
              <w:t xml:space="preserve"> and acknowledging those of others. Tom says </w:t>
            </w:r>
            <w:r w:rsidR="00AE4855" w:rsidRPr="007D1956">
              <w:rPr>
                <w:i/>
                <w:iCs/>
                <w:lang w:eastAsia="en-NZ"/>
              </w:rPr>
              <w:t>‘</w:t>
            </w:r>
            <w:r w:rsidR="00226AEE" w:rsidRPr="007D1956">
              <w:rPr>
                <w:i/>
                <w:iCs/>
                <w:lang w:eastAsia="en-NZ"/>
              </w:rPr>
              <w:t>I feel upset when you mock me and I’d like to sort this out</w:t>
            </w:r>
            <w:r w:rsidR="00AE4855" w:rsidRPr="007D1956">
              <w:rPr>
                <w:i/>
                <w:iCs/>
                <w:lang w:eastAsia="en-NZ"/>
              </w:rPr>
              <w:t>’</w:t>
            </w:r>
            <w:r w:rsidR="00226AEE" w:rsidRPr="007D1956">
              <w:rPr>
                <w:i/>
                <w:iCs/>
                <w:lang w:eastAsia="en-NZ"/>
              </w:rPr>
              <w:t>. He uses an even and calm voice. He looks directly at Evan and maintains a serious expression. Evan appreciates Tom’s mature approach and his honesty. This will help the relationship get back on track.</w:t>
            </w:r>
          </w:p>
          <w:p w:rsidR="00226AEE" w:rsidRPr="007D1956" w:rsidRDefault="00DE183B" w:rsidP="00100862">
            <w:pPr>
              <w:pStyle w:val="VPSchedulebullets"/>
              <w:numPr>
                <w:ilvl w:val="1"/>
                <w:numId w:val="4"/>
              </w:numPr>
              <w:rPr>
                <w:i/>
                <w:iCs/>
                <w:lang w:eastAsia="en-NZ"/>
              </w:rPr>
            </w:pPr>
            <w:r>
              <w:rPr>
                <w:iCs/>
                <w:lang w:eastAsia="en-NZ"/>
              </w:rPr>
              <w:t>m</w:t>
            </w:r>
            <w:r w:rsidR="00226AEE" w:rsidRPr="007D1956">
              <w:rPr>
                <w:iCs/>
                <w:lang w:eastAsia="en-NZ"/>
              </w:rPr>
              <w:t>aintaining</w:t>
            </w:r>
            <w:r>
              <w:rPr>
                <w:iCs/>
                <w:lang w:eastAsia="en-NZ"/>
              </w:rPr>
              <w:t xml:space="preserve">, </w:t>
            </w:r>
            <w:r w:rsidR="00226AEE" w:rsidRPr="007D1956">
              <w:rPr>
                <w:iCs/>
                <w:lang w:eastAsia="en-NZ"/>
              </w:rPr>
              <w:t>managing</w:t>
            </w:r>
            <w:r>
              <w:rPr>
                <w:iCs/>
                <w:lang w:eastAsia="en-NZ"/>
              </w:rPr>
              <w:t xml:space="preserve"> changes to, and enhancing</w:t>
            </w:r>
            <w:r w:rsidR="00226AEE" w:rsidRPr="007D1956">
              <w:rPr>
                <w:iCs/>
                <w:lang w:eastAsia="en-NZ"/>
              </w:rPr>
              <w:t xml:space="preserve"> </w:t>
            </w:r>
            <w:r w:rsidR="0057375B" w:rsidRPr="007D1956">
              <w:rPr>
                <w:iCs/>
                <w:lang w:eastAsia="en-NZ"/>
              </w:rPr>
              <w:t>relationships</w:t>
            </w:r>
            <w:r w:rsidR="00226AEE" w:rsidRPr="007D1956">
              <w:rPr>
                <w:iCs/>
                <w:lang w:eastAsia="en-NZ"/>
              </w:rPr>
              <w:t>:</w:t>
            </w:r>
            <w:r w:rsidR="006600CD" w:rsidRPr="007D1956">
              <w:rPr>
                <w:iCs/>
                <w:lang w:eastAsia="en-NZ"/>
              </w:rPr>
              <w:t xml:space="preserve"> </w:t>
            </w:r>
            <w:r w:rsidR="00226AEE" w:rsidRPr="007D1956">
              <w:rPr>
                <w:i/>
                <w:iCs/>
                <w:lang w:eastAsia="en-NZ"/>
              </w:rPr>
              <w:t xml:space="preserve">Barriers to the </w:t>
            </w:r>
            <w:r w:rsidR="0057375B" w:rsidRPr="007D1956">
              <w:rPr>
                <w:i/>
                <w:iCs/>
                <w:lang w:eastAsia="en-NZ"/>
              </w:rPr>
              <w:t xml:space="preserve">relationship </w:t>
            </w:r>
            <w:r w:rsidR="00226AEE" w:rsidRPr="007D1956">
              <w:rPr>
                <w:i/>
                <w:iCs/>
                <w:lang w:eastAsia="en-NZ"/>
              </w:rPr>
              <w:t>could include Tom feeling mistreated by Evan. Tom could assertively talk to Evan about the situation. Tom will feel good for sticking up for himsel</w:t>
            </w:r>
            <w:r w:rsidR="00AE4855" w:rsidRPr="007D1956">
              <w:rPr>
                <w:i/>
                <w:iCs/>
                <w:lang w:eastAsia="en-NZ"/>
              </w:rPr>
              <w:t xml:space="preserve">f, and Evan might realise that </w:t>
            </w:r>
            <w:r w:rsidR="00226AEE" w:rsidRPr="007D1956">
              <w:rPr>
                <w:i/>
                <w:iCs/>
                <w:lang w:eastAsia="en-NZ"/>
              </w:rPr>
              <w:t xml:space="preserve">he needs to start valuing his </w:t>
            </w:r>
            <w:r w:rsidR="0057375B" w:rsidRPr="007D1956">
              <w:rPr>
                <w:i/>
                <w:iCs/>
                <w:lang w:eastAsia="en-NZ"/>
              </w:rPr>
              <w:t xml:space="preserve">workmate </w:t>
            </w:r>
            <w:r w:rsidR="00226AEE" w:rsidRPr="007D1956">
              <w:rPr>
                <w:i/>
                <w:iCs/>
                <w:lang w:eastAsia="en-NZ"/>
              </w:rPr>
              <w:t xml:space="preserve">more. One change is that </w:t>
            </w:r>
            <w:r w:rsidR="00D00C2B" w:rsidRPr="007D1956">
              <w:rPr>
                <w:i/>
                <w:iCs/>
                <w:lang w:eastAsia="en-NZ"/>
              </w:rPr>
              <w:t>Evan is not working alongside Tom at the vineyard</w:t>
            </w:r>
            <w:r w:rsidR="002658AE" w:rsidRPr="007D1956">
              <w:rPr>
                <w:i/>
                <w:iCs/>
                <w:lang w:eastAsia="en-NZ"/>
              </w:rPr>
              <w:t xml:space="preserve">. </w:t>
            </w:r>
            <w:r w:rsidR="00226AEE" w:rsidRPr="007D1956">
              <w:rPr>
                <w:i/>
                <w:iCs/>
                <w:lang w:eastAsia="en-NZ"/>
              </w:rPr>
              <w:t xml:space="preserve">Evan could include Tom in some of his activities outside work. The </w:t>
            </w:r>
            <w:r w:rsidR="0057375B" w:rsidRPr="007D1956">
              <w:rPr>
                <w:i/>
                <w:iCs/>
                <w:lang w:eastAsia="en-NZ"/>
              </w:rPr>
              <w:t xml:space="preserve">work relationship </w:t>
            </w:r>
            <w:r w:rsidR="00226AEE" w:rsidRPr="007D1956">
              <w:rPr>
                <w:i/>
                <w:iCs/>
                <w:lang w:eastAsia="en-NZ"/>
              </w:rPr>
              <w:t>is maintained</w:t>
            </w:r>
            <w:r w:rsidR="00226AEE" w:rsidRPr="007D1956">
              <w:rPr>
                <w:iCs/>
                <w:lang w:eastAsia="en-NZ"/>
              </w:rPr>
              <w:t xml:space="preserve"> </w:t>
            </w:r>
            <w:r w:rsidR="00226AEE" w:rsidRPr="007D1956">
              <w:rPr>
                <w:i/>
                <w:iCs/>
                <w:lang w:eastAsia="en-NZ"/>
              </w:rPr>
              <w:t>and both get to spend time together having fun.</w:t>
            </w:r>
          </w:p>
          <w:p w:rsidR="00226AEE" w:rsidRPr="007D1956" w:rsidRDefault="00CC6297" w:rsidP="00100862">
            <w:pPr>
              <w:pStyle w:val="VPSchedulebullets"/>
              <w:numPr>
                <w:ilvl w:val="1"/>
                <w:numId w:val="4"/>
              </w:numPr>
              <w:rPr>
                <w:i/>
                <w:iCs/>
                <w:lang w:eastAsia="en-NZ"/>
              </w:rPr>
            </w:pPr>
            <w:r w:rsidRPr="007D1956">
              <w:rPr>
                <w:iCs/>
                <w:lang w:eastAsia="en-NZ"/>
              </w:rPr>
              <w:t>l</w:t>
            </w:r>
            <w:r w:rsidR="00226AEE" w:rsidRPr="007D1956">
              <w:rPr>
                <w:iCs/>
                <w:lang w:eastAsia="en-NZ"/>
              </w:rPr>
              <w:t>istening skills</w:t>
            </w:r>
            <w:r w:rsidR="00875252" w:rsidRPr="007D1956">
              <w:rPr>
                <w:iCs/>
                <w:lang w:eastAsia="en-NZ"/>
              </w:rPr>
              <w:t xml:space="preserve"> </w:t>
            </w:r>
            <w:r w:rsidR="00875252" w:rsidRPr="007D1956">
              <w:rPr>
                <w:rFonts w:cstheme="minorHAnsi"/>
                <w:iCs/>
                <w:lang w:eastAsia="en-NZ"/>
              </w:rPr>
              <w:t>−</w:t>
            </w:r>
            <w:r w:rsidR="00226AEE" w:rsidRPr="007D1956">
              <w:rPr>
                <w:iCs/>
                <w:lang w:eastAsia="en-NZ"/>
              </w:rPr>
              <w:t xml:space="preserve"> notes </w:t>
            </w:r>
            <w:r w:rsidR="006600CD" w:rsidRPr="007D1956">
              <w:rPr>
                <w:iCs/>
                <w:lang w:eastAsia="en-NZ"/>
              </w:rPr>
              <w:t>include</w:t>
            </w:r>
            <w:r w:rsidR="00875252" w:rsidRPr="007D1956">
              <w:rPr>
                <w:iCs/>
                <w:lang w:eastAsia="en-NZ"/>
              </w:rPr>
              <w:t xml:space="preserve"> b</w:t>
            </w:r>
            <w:r w:rsidR="00226AEE" w:rsidRPr="007D1956">
              <w:rPr>
                <w:iCs/>
                <w:lang w:eastAsia="en-NZ"/>
              </w:rPr>
              <w:t>ody language: eye contact</w:t>
            </w:r>
            <w:r w:rsidR="00EB605F" w:rsidRPr="007D1956">
              <w:rPr>
                <w:iCs/>
                <w:lang w:eastAsia="en-NZ"/>
              </w:rPr>
              <w:t>:</w:t>
            </w:r>
            <w:r w:rsidR="00226AEE" w:rsidRPr="007D1956">
              <w:rPr>
                <w:iCs/>
                <w:lang w:eastAsia="en-NZ"/>
              </w:rPr>
              <w:t xml:space="preserve"> </w:t>
            </w:r>
            <w:r w:rsidR="00D23CE7" w:rsidRPr="007D1956">
              <w:rPr>
                <w:i/>
                <w:iCs/>
                <w:lang w:eastAsia="en-NZ"/>
              </w:rPr>
              <w:t xml:space="preserve">The </w:t>
            </w:r>
            <w:r w:rsidR="00226AEE" w:rsidRPr="007D1956">
              <w:rPr>
                <w:i/>
                <w:iCs/>
                <w:lang w:eastAsia="en-NZ"/>
              </w:rPr>
              <w:t>speaker could see that he</w:t>
            </w:r>
            <w:r w:rsidR="00200579">
              <w:rPr>
                <w:i/>
                <w:iCs/>
                <w:lang w:eastAsia="en-NZ"/>
              </w:rPr>
              <w:t>/she</w:t>
            </w:r>
            <w:r w:rsidR="00226AEE" w:rsidRPr="007D1956">
              <w:rPr>
                <w:i/>
                <w:iCs/>
                <w:lang w:eastAsia="en-NZ"/>
              </w:rPr>
              <w:t xml:space="preserve"> had my attention. This means our conversation will continue and </w:t>
            </w:r>
            <w:r w:rsidR="00226AEE" w:rsidRPr="007D1956">
              <w:rPr>
                <w:i/>
                <w:iCs/>
                <w:lang w:eastAsia="en-NZ"/>
              </w:rPr>
              <w:lastRenderedPageBreak/>
              <w:t xml:space="preserve">we’ll develop </w:t>
            </w:r>
            <w:r w:rsidR="007A4F4B">
              <w:rPr>
                <w:i/>
                <w:iCs/>
                <w:lang w:eastAsia="en-NZ"/>
              </w:rPr>
              <w:t xml:space="preserve">our </w:t>
            </w:r>
            <w:r w:rsidR="0057375B" w:rsidRPr="007D1956">
              <w:rPr>
                <w:i/>
                <w:iCs/>
                <w:lang w:eastAsia="en-NZ"/>
              </w:rPr>
              <w:t xml:space="preserve">working </w:t>
            </w:r>
            <w:r w:rsidR="00226AEE" w:rsidRPr="007D1956">
              <w:rPr>
                <w:i/>
                <w:iCs/>
                <w:lang w:eastAsia="en-NZ"/>
              </w:rPr>
              <w:t xml:space="preserve">relationship </w:t>
            </w:r>
            <w:r w:rsidR="006600CD" w:rsidRPr="007D1956">
              <w:rPr>
                <w:i/>
                <w:iCs/>
                <w:lang w:eastAsia="en-NZ"/>
              </w:rPr>
              <w:t xml:space="preserve">by </w:t>
            </w:r>
            <w:r w:rsidR="00226AEE" w:rsidRPr="007D1956">
              <w:rPr>
                <w:i/>
                <w:iCs/>
                <w:lang w:eastAsia="en-NZ"/>
              </w:rPr>
              <w:t>getting to know each other more.</w:t>
            </w:r>
          </w:p>
          <w:p w:rsidR="00AD61D9" w:rsidRPr="007D1956" w:rsidRDefault="0003230C" w:rsidP="00AD61D9">
            <w:pPr>
              <w:pStyle w:val="VPScheduletext"/>
              <w:rPr>
                <w:i/>
                <w:iCs/>
                <w:color w:val="FF0000"/>
              </w:rPr>
            </w:pPr>
            <w:r w:rsidRPr="007D1956">
              <w:rPr>
                <w:i/>
                <w:iCs/>
                <w:color w:val="FF0000"/>
              </w:rPr>
              <w:t>The above expected learner responses</w:t>
            </w:r>
            <w:r w:rsidR="009C75AF" w:rsidRPr="007D1956">
              <w:rPr>
                <w:i/>
                <w:iCs/>
                <w:color w:val="FF0000"/>
              </w:rPr>
              <w:t xml:space="preserve"> are indicative only and relate to just part of what is required.</w:t>
            </w:r>
          </w:p>
        </w:tc>
        <w:tc>
          <w:tcPr>
            <w:tcW w:w="4678" w:type="dxa"/>
          </w:tcPr>
          <w:p w:rsidR="007F2618" w:rsidRPr="007D1956" w:rsidRDefault="001B5F40" w:rsidP="00A6178E">
            <w:pPr>
              <w:pStyle w:val="VPScheduletext"/>
            </w:pPr>
            <w:r w:rsidRPr="007D1956">
              <w:lastRenderedPageBreak/>
              <w:t>The learner demonstrates in-depth understanding of interpersonal skills used to enhance relationships by explaining their use and how they enhance relationships, and demonstrating the ability to use them by</w:t>
            </w:r>
            <w:r w:rsidR="009C6419" w:rsidRPr="007D1956">
              <w:t>:</w:t>
            </w:r>
          </w:p>
          <w:p w:rsidR="00A96B13" w:rsidRPr="007D1956" w:rsidRDefault="00A96B13" w:rsidP="007D1956">
            <w:pPr>
              <w:pStyle w:val="VPSchedulebullets"/>
              <w:rPr>
                <w:b/>
                <w:bCs/>
                <w:lang w:eastAsia="en-NZ"/>
              </w:rPr>
            </w:pPr>
            <w:r w:rsidRPr="007D1956">
              <w:rPr>
                <w:lang w:eastAsia="en-NZ"/>
              </w:rPr>
              <w:t xml:space="preserve">applying most steps of an individual and a joint problem-solving model </w:t>
            </w:r>
            <w:r w:rsidR="00430E07">
              <w:rPr>
                <w:lang w:eastAsia="en-NZ"/>
              </w:rPr>
              <w:t>to</w:t>
            </w:r>
            <w:r w:rsidRPr="007D1956">
              <w:rPr>
                <w:lang w:eastAsia="en-NZ"/>
              </w:rPr>
              <w:t xml:space="preserve"> conflict situations</w:t>
            </w:r>
            <w:r w:rsidR="00B33EEB">
              <w:rPr>
                <w:lang w:eastAsia="en-NZ"/>
              </w:rPr>
              <w:t>,</w:t>
            </w:r>
            <w:r w:rsidRPr="007D1956">
              <w:rPr>
                <w:lang w:eastAsia="en-NZ"/>
              </w:rPr>
              <w:t xml:space="preserve"> and explaining how using problem-solving skills can enhance</w:t>
            </w:r>
            <w:r w:rsidRPr="007D1956" w:rsidDel="00A96B13">
              <w:rPr>
                <w:lang w:eastAsia="en-NZ"/>
              </w:rPr>
              <w:t xml:space="preserve"> </w:t>
            </w:r>
            <w:r w:rsidRPr="007D1956">
              <w:rPr>
                <w:lang w:eastAsia="en-NZ"/>
              </w:rPr>
              <w:t>Tom and Evan’s relationship</w:t>
            </w:r>
          </w:p>
          <w:p w:rsidR="00A96B13" w:rsidRPr="007D1956" w:rsidRDefault="00DE183B" w:rsidP="00A96B13">
            <w:pPr>
              <w:pStyle w:val="VPSchedulebullets"/>
              <w:rPr>
                <w:lang w:eastAsia="en-NZ"/>
              </w:rPr>
            </w:pPr>
            <w:r>
              <w:rPr>
                <w:lang w:eastAsia="en-NZ"/>
              </w:rPr>
              <w:t xml:space="preserve">describing the components of assertiveness, including </w:t>
            </w:r>
            <w:r w:rsidR="00155AF3">
              <w:rPr>
                <w:lang w:eastAsia="en-NZ"/>
              </w:rPr>
              <w:t>non-</w:t>
            </w:r>
            <w:r>
              <w:rPr>
                <w:lang w:eastAsia="en-NZ"/>
              </w:rPr>
              <w:t xml:space="preserve">verbal and verbal components and </w:t>
            </w:r>
            <w:r w:rsidR="00A96B13" w:rsidRPr="007D1956">
              <w:rPr>
                <w:lang w:eastAsia="en-NZ"/>
              </w:rPr>
              <w:t xml:space="preserve">explaining how </w:t>
            </w:r>
            <w:r>
              <w:rPr>
                <w:lang w:eastAsia="en-NZ"/>
              </w:rPr>
              <w:t xml:space="preserve">the use of </w:t>
            </w:r>
            <w:r w:rsidR="00A96B13" w:rsidRPr="007D1956">
              <w:rPr>
                <w:lang w:eastAsia="en-NZ"/>
              </w:rPr>
              <w:t xml:space="preserve">assertiveness can enhance Tom and Evan’s relationship. </w:t>
            </w:r>
            <w:r w:rsidR="0025461D">
              <w:rPr>
                <w:lang w:eastAsia="en-NZ"/>
              </w:rPr>
              <w:t>M</w:t>
            </w:r>
            <w:r w:rsidR="00A96B13" w:rsidRPr="007D1956">
              <w:rPr>
                <w:lang w:eastAsia="en-NZ"/>
              </w:rPr>
              <w:t>ost components of assertiveness</w:t>
            </w:r>
            <w:r w:rsidR="0025461D">
              <w:rPr>
                <w:lang w:eastAsia="en-NZ"/>
              </w:rPr>
              <w:t xml:space="preserve"> are demonstrated</w:t>
            </w:r>
            <w:r w:rsidR="00A96B13" w:rsidRPr="007D1956">
              <w:rPr>
                <w:lang w:eastAsia="en-NZ"/>
              </w:rPr>
              <w:t xml:space="preserve"> in a purposeful, clear and appropriate manner when giving and receiving feedback in a role-play</w:t>
            </w:r>
          </w:p>
          <w:p w:rsidR="00A96B13" w:rsidRPr="007D1956" w:rsidRDefault="00A96B13" w:rsidP="00A96B13">
            <w:pPr>
              <w:pStyle w:val="VPSchedulebullets"/>
              <w:rPr>
                <w:lang w:eastAsia="en-NZ"/>
              </w:rPr>
            </w:pPr>
            <w:r w:rsidRPr="007D1956">
              <w:rPr>
                <w:lang w:eastAsia="en-NZ"/>
              </w:rPr>
              <w:t>explaining interpersonal skills for maintaining</w:t>
            </w:r>
            <w:r w:rsidR="00DE183B">
              <w:rPr>
                <w:lang w:eastAsia="en-NZ"/>
              </w:rPr>
              <w:t>,</w:t>
            </w:r>
            <w:r w:rsidRPr="007D1956">
              <w:rPr>
                <w:lang w:eastAsia="en-NZ"/>
              </w:rPr>
              <w:t xml:space="preserve"> managing changes</w:t>
            </w:r>
            <w:r w:rsidR="00DE183B">
              <w:rPr>
                <w:lang w:eastAsia="en-NZ"/>
              </w:rPr>
              <w:t xml:space="preserve"> to</w:t>
            </w:r>
            <w:r w:rsidRPr="007D1956">
              <w:rPr>
                <w:lang w:eastAsia="en-NZ"/>
              </w:rPr>
              <w:t>,</w:t>
            </w:r>
            <w:r w:rsidR="00DE183B">
              <w:rPr>
                <w:lang w:eastAsia="en-NZ"/>
              </w:rPr>
              <w:t xml:space="preserve"> and enhancing relationships</w:t>
            </w:r>
            <w:r w:rsidRPr="007D1956">
              <w:rPr>
                <w:lang w:eastAsia="en-NZ"/>
              </w:rPr>
              <w:t xml:space="preserve"> and how their use can enhance Tom and Evan's relationship</w:t>
            </w:r>
          </w:p>
          <w:p w:rsidR="00A96B13" w:rsidRPr="007D1956" w:rsidRDefault="00A96B13" w:rsidP="007D1956">
            <w:pPr>
              <w:pStyle w:val="VPSchedulebullets"/>
              <w:rPr>
                <w:b/>
                <w:bCs/>
                <w:lang w:eastAsia="en-NZ"/>
              </w:rPr>
            </w:pPr>
            <w:r w:rsidRPr="007D1956">
              <w:rPr>
                <w:lang w:eastAsia="en-NZ"/>
              </w:rPr>
              <w:t>demonstrating detailed and coherent non-verbal and verbal listening skills in a role-play situation, and explaining how their use can enhance a relationship</w:t>
            </w:r>
          </w:p>
          <w:p w:rsidR="006600CD" w:rsidRPr="007D1956" w:rsidRDefault="006600CD" w:rsidP="004C68B2">
            <w:pPr>
              <w:pStyle w:val="VPScheduletext"/>
              <w:numPr>
                <w:ins w:id="5" w:author="Unknown" w:date="2013-04-03T13:52:00Z"/>
              </w:numPr>
              <w:ind w:left="284"/>
              <w:rPr>
                <w:lang w:eastAsia="en-NZ"/>
              </w:rPr>
            </w:pPr>
            <w:r w:rsidRPr="007D1956">
              <w:rPr>
                <w:lang w:eastAsia="en-NZ"/>
              </w:rPr>
              <w:t>For example:</w:t>
            </w:r>
          </w:p>
          <w:p w:rsidR="00226AEE" w:rsidRPr="007D1956" w:rsidRDefault="001549FD" w:rsidP="004C68B2">
            <w:pPr>
              <w:pStyle w:val="VPSchedulebullets"/>
              <w:numPr>
                <w:ilvl w:val="1"/>
                <w:numId w:val="4"/>
              </w:numPr>
              <w:rPr>
                <w:i/>
                <w:iCs/>
                <w:lang w:eastAsia="en-NZ"/>
              </w:rPr>
            </w:pPr>
            <w:r w:rsidRPr="007D1956">
              <w:rPr>
                <w:iCs/>
                <w:lang w:eastAsia="en-NZ"/>
              </w:rPr>
              <w:lastRenderedPageBreak/>
              <w:t>p</w:t>
            </w:r>
            <w:r w:rsidR="00226AEE" w:rsidRPr="007D1956">
              <w:rPr>
                <w:iCs/>
                <w:lang w:eastAsia="en-NZ"/>
              </w:rPr>
              <w:t xml:space="preserve">roblem solving (individual): </w:t>
            </w:r>
            <w:r w:rsidR="00226AEE" w:rsidRPr="007D1956">
              <w:rPr>
                <w:i/>
                <w:iCs/>
                <w:lang w:eastAsia="en-NZ"/>
              </w:rPr>
              <w:t>Tom describes how he is feeling, using</w:t>
            </w:r>
            <w:r w:rsidR="00CA336A" w:rsidRPr="007D1956">
              <w:rPr>
                <w:i/>
                <w:iCs/>
                <w:lang w:eastAsia="en-NZ"/>
              </w:rPr>
              <w:t xml:space="preserve"> </w:t>
            </w:r>
            <w:r w:rsidR="005043C0" w:rsidRPr="007D1956">
              <w:rPr>
                <w:i/>
                <w:iCs/>
                <w:lang w:eastAsia="en-NZ"/>
              </w:rPr>
              <w:t>‘</w:t>
            </w:r>
            <w:r w:rsidR="00226AEE" w:rsidRPr="007D1956">
              <w:rPr>
                <w:i/>
                <w:iCs/>
                <w:lang w:eastAsia="en-NZ"/>
              </w:rPr>
              <w:t>I</w:t>
            </w:r>
            <w:r w:rsidR="00CA336A" w:rsidRPr="007D1956">
              <w:rPr>
                <w:i/>
                <w:iCs/>
                <w:lang w:eastAsia="en-NZ"/>
              </w:rPr>
              <w:t xml:space="preserve">’ </w:t>
            </w:r>
            <w:r w:rsidR="00226AEE" w:rsidRPr="007D1956">
              <w:rPr>
                <w:i/>
                <w:iCs/>
                <w:lang w:eastAsia="en-NZ"/>
              </w:rPr>
              <w:t xml:space="preserve">statements. He explains the situation as specifically as possible. He spells out the change required. Tom describes positive consequences of this change for Tom, Evan and/or their </w:t>
            </w:r>
            <w:r w:rsidR="0057375B" w:rsidRPr="007D1956">
              <w:rPr>
                <w:i/>
                <w:iCs/>
                <w:lang w:eastAsia="en-NZ"/>
              </w:rPr>
              <w:t xml:space="preserve">working </w:t>
            </w:r>
            <w:r w:rsidR="00226AEE" w:rsidRPr="007D1956">
              <w:rPr>
                <w:i/>
                <w:iCs/>
                <w:lang w:eastAsia="en-NZ"/>
              </w:rPr>
              <w:t>relationship/well-being. For example</w:t>
            </w:r>
            <w:r w:rsidR="00DE183B">
              <w:rPr>
                <w:i/>
                <w:iCs/>
                <w:lang w:eastAsia="en-NZ"/>
              </w:rPr>
              <w:t>,</w:t>
            </w:r>
            <w:r w:rsidR="00226AEE" w:rsidRPr="007D1956">
              <w:rPr>
                <w:i/>
                <w:iCs/>
                <w:lang w:eastAsia="en-NZ"/>
              </w:rPr>
              <w:t xml:space="preserve"> </w:t>
            </w:r>
            <w:r w:rsidR="00CA336A" w:rsidRPr="007D1956">
              <w:rPr>
                <w:i/>
                <w:iCs/>
                <w:lang w:eastAsia="en-NZ"/>
              </w:rPr>
              <w:t>‘</w:t>
            </w:r>
            <w:r w:rsidR="00226AEE" w:rsidRPr="007D1956">
              <w:rPr>
                <w:i/>
                <w:iCs/>
                <w:lang w:eastAsia="en-NZ"/>
              </w:rPr>
              <w:t>I am feeling upset and annoyed because …</w:t>
            </w:r>
            <w:r w:rsidR="00CA336A" w:rsidRPr="007D1956">
              <w:rPr>
                <w:i/>
                <w:iCs/>
                <w:lang w:eastAsia="en-NZ"/>
              </w:rPr>
              <w:t xml:space="preserve">’ </w:t>
            </w:r>
            <w:r w:rsidR="00226AEE" w:rsidRPr="007D1956">
              <w:rPr>
                <w:i/>
                <w:iCs/>
                <w:lang w:eastAsia="en-NZ"/>
              </w:rPr>
              <w:t xml:space="preserve">Tom’s confidence is improved and he is more likely to sort things out with Evan. This enhances their </w:t>
            </w:r>
            <w:r w:rsidR="00D76834" w:rsidRPr="007D1956">
              <w:rPr>
                <w:i/>
                <w:iCs/>
                <w:lang w:eastAsia="en-NZ"/>
              </w:rPr>
              <w:t xml:space="preserve">collegiality </w:t>
            </w:r>
            <w:r w:rsidR="00226AEE" w:rsidRPr="007D1956">
              <w:rPr>
                <w:i/>
                <w:iCs/>
                <w:lang w:eastAsia="en-NZ"/>
              </w:rPr>
              <w:t xml:space="preserve">as their </w:t>
            </w:r>
            <w:r w:rsidR="00D76834" w:rsidRPr="007D1956">
              <w:rPr>
                <w:i/>
                <w:iCs/>
                <w:lang w:eastAsia="en-NZ"/>
              </w:rPr>
              <w:t xml:space="preserve">working </w:t>
            </w:r>
            <w:r w:rsidR="00226AEE" w:rsidRPr="007D1956">
              <w:rPr>
                <w:i/>
                <w:iCs/>
                <w:lang w:eastAsia="en-NZ"/>
              </w:rPr>
              <w:t>relationship stays on track.</w:t>
            </w:r>
          </w:p>
          <w:p w:rsidR="00226AEE" w:rsidRPr="007D1956" w:rsidRDefault="001549FD" w:rsidP="004C68B2">
            <w:pPr>
              <w:pStyle w:val="VPSchedulebullets"/>
              <w:numPr>
                <w:ilvl w:val="1"/>
                <w:numId w:val="4"/>
              </w:numPr>
              <w:rPr>
                <w:i/>
                <w:iCs/>
                <w:lang w:eastAsia="en-NZ"/>
              </w:rPr>
            </w:pPr>
            <w:r w:rsidRPr="007D1956">
              <w:rPr>
                <w:iCs/>
                <w:lang w:eastAsia="en-NZ"/>
              </w:rPr>
              <w:t>a</w:t>
            </w:r>
            <w:r w:rsidR="00226AEE" w:rsidRPr="007D1956">
              <w:rPr>
                <w:iCs/>
                <w:lang w:eastAsia="en-NZ"/>
              </w:rPr>
              <w:t xml:space="preserve">ssertiveness: </w:t>
            </w:r>
            <w:r w:rsidR="00226AEE" w:rsidRPr="007D1956">
              <w:rPr>
                <w:i/>
                <w:iCs/>
                <w:lang w:eastAsia="en-NZ"/>
              </w:rPr>
              <w:t xml:space="preserve">Assertiveness is a way of communicating personal feelings, clearly outlining one’s own needs, and acknowledging the feelings and needs of others. Tom says </w:t>
            </w:r>
            <w:r w:rsidR="00CA336A" w:rsidRPr="007D1956">
              <w:rPr>
                <w:i/>
                <w:iCs/>
                <w:lang w:eastAsia="en-NZ"/>
              </w:rPr>
              <w:t>‘</w:t>
            </w:r>
            <w:r w:rsidR="00226AEE" w:rsidRPr="007D1956">
              <w:rPr>
                <w:i/>
                <w:iCs/>
                <w:lang w:eastAsia="en-NZ"/>
              </w:rPr>
              <w:t>I feel upset when you mock me and I’d like to sort this out</w:t>
            </w:r>
            <w:r w:rsidR="00CA336A" w:rsidRPr="007D1956">
              <w:rPr>
                <w:i/>
                <w:iCs/>
                <w:lang w:eastAsia="en-NZ"/>
              </w:rPr>
              <w:t>’</w:t>
            </w:r>
            <w:r w:rsidR="00226AEE" w:rsidRPr="007D1956">
              <w:rPr>
                <w:i/>
                <w:iCs/>
                <w:lang w:eastAsia="en-NZ"/>
              </w:rPr>
              <w:t>. He speaks in an even and calm voice, not too loud. He looks directly at Evan and maintains a serious expression. Evan appreciates Tom’s mature approach and his honesty. This will help the relationship get back on track and will ensure that future communication is open, therefore enhancing the friendship.</w:t>
            </w:r>
          </w:p>
          <w:p w:rsidR="00226AEE" w:rsidRPr="007D1956" w:rsidRDefault="00DE183B" w:rsidP="004C68B2">
            <w:pPr>
              <w:pStyle w:val="VPSchedulebullets"/>
              <w:numPr>
                <w:ilvl w:val="1"/>
                <w:numId w:val="4"/>
              </w:numPr>
              <w:rPr>
                <w:i/>
                <w:iCs/>
                <w:lang w:eastAsia="en-NZ"/>
              </w:rPr>
            </w:pPr>
            <w:r>
              <w:rPr>
                <w:iCs/>
                <w:lang w:eastAsia="en-NZ"/>
              </w:rPr>
              <w:t>m</w:t>
            </w:r>
            <w:r w:rsidR="00226AEE" w:rsidRPr="007D1956">
              <w:rPr>
                <w:iCs/>
                <w:lang w:eastAsia="en-NZ"/>
              </w:rPr>
              <w:t>aintaining</w:t>
            </w:r>
            <w:r>
              <w:rPr>
                <w:iCs/>
                <w:lang w:eastAsia="en-NZ"/>
              </w:rPr>
              <w:t>,</w:t>
            </w:r>
            <w:r w:rsidR="00226AEE" w:rsidRPr="007D1956">
              <w:rPr>
                <w:iCs/>
                <w:lang w:eastAsia="en-NZ"/>
              </w:rPr>
              <w:t xml:space="preserve"> managing </w:t>
            </w:r>
            <w:r>
              <w:rPr>
                <w:iCs/>
                <w:lang w:eastAsia="en-NZ"/>
              </w:rPr>
              <w:t xml:space="preserve">changes to, and enhancing </w:t>
            </w:r>
            <w:r w:rsidR="00D76834" w:rsidRPr="007D1956">
              <w:rPr>
                <w:iCs/>
                <w:lang w:eastAsia="en-NZ"/>
              </w:rPr>
              <w:t>relationships</w:t>
            </w:r>
            <w:r w:rsidR="00226AEE" w:rsidRPr="007D1956">
              <w:rPr>
                <w:iCs/>
                <w:lang w:eastAsia="en-NZ"/>
              </w:rPr>
              <w:t xml:space="preserve">: </w:t>
            </w:r>
            <w:r w:rsidR="00CA336A" w:rsidRPr="007D1956">
              <w:rPr>
                <w:i/>
                <w:iCs/>
                <w:lang w:eastAsia="en-NZ"/>
              </w:rPr>
              <w:t>B</w:t>
            </w:r>
            <w:r w:rsidR="00226AEE" w:rsidRPr="007D1956">
              <w:rPr>
                <w:i/>
                <w:iCs/>
                <w:lang w:eastAsia="en-NZ"/>
              </w:rPr>
              <w:t xml:space="preserve">arriers could include Tom feeling mistreated and no longer trusting Evan to be his </w:t>
            </w:r>
            <w:r w:rsidR="00D76834" w:rsidRPr="007D1956">
              <w:rPr>
                <w:i/>
                <w:iCs/>
                <w:lang w:eastAsia="en-NZ"/>
              </w:rPr>
              <w:t>workmate</w:t>
            </w:r>
            <w:r w:rsidR="00226AEE" w:rsidRPr="007D1956">
              <w:rPr>
                <w:i/>
                <w:iCs/>
                <w:lang w:eastAsia="en-NZ"/>
              </w:rPr>
              <w:t xml:space="preserve">. Tom speaks assertively to Evan and explains his feelings and opinions on how Evan has been treating him badly. Evan will </w:t>
            </w:r>
            <w:r w:rsidR="00226AEE" w:rsidRPr="007D1956">
              <w:rPr>
                <w:i/>
                <w:iCs/>
                <w:lang w:eastAsia="en-NZ"/>
              </w:rPr>
              <w:lastRenderedPageBreak/>
              <w:t>begin to understand how Tom feels and realise that he has been selfish and thoughtless, apologise</w:t>
            </w:r>
            <w:r w:rsidR="006600CD" w:rsidRPr="007D1956">
              <w:rPr>
                <w:i/>
                <w:iCs/>
                <w:lang w:eastAsia="en-NZ"/>
              </w:rPr>
              <w:t>,</w:t>
            </w:r>
            <w:r w:rsidR="00226AEE" w:rsidRPr="007D1956">
              <w:rPr>
                <w:i/>
                <w:iCs/>
                <w:lang w:eastAsia="en-NZ"/>
              </w:rPr>
              <w:t xml:space="preserve"> and decide to make a change to his behaviour. This will be positive for both </w:t>
            </w:r>
            <w:r w:rsidR="00D76834" w:rsidRPr="007D1956">
              <w:rPr>
                <w:i/>
                <w:iCs/>
                <w:lang w:eastAsia="en-NZ"/>
              </w:rPr>
              <w:t xml:space="preserve">of them </w:t>
            </w:r>
            <w:r w:rsidR="00226AEE" w:rsidRPr="007D1956">
              <w:rPr>
                <w:i/>
                <w:iCs/>
                <w:lang w:eastAsia="en-NZ"/>
              </w:rPr>
              <w:t xml:space="preserve">because they can work on rebuilding the loss of trust and still be </w:t>
            </w:r>
            <w:r w:rsidR="0057375B" w:rsidRPr="007D1956">
              <w:rPr>
                <w:i/>
                <w:iCs/>
                <w:lang w:eastAsia="en-NZ"/>
              </w:rPr>
              <w:t>workmates</w:t>
            </w:r>
            <w:r w:rsidR="00226AEE" w:rsidRPr="007D1956">
              <w:rPr>
                <w:i/>
                <w:iCs/>
                <w:lang w:eastAsia="en-NZ"/>
              </w:rPr>
              <w:t xml:space="preserve">. </w:t>
            </w:r>
            <w:r w:rsidR="00D00C2B" w:rsidRPr="007D1956">
              <w:rPr>
                <w:i/>
                <w:iCs/>
                <w:lang w:eastAsia="en-NZ"/>
              </w:rPr>
              <w:t>One change is that Evan is not working alongside Tom and has been volunteering to work with another gang at the vineyard</w:t>
            </w:r>
            <w:r w:rsidR="002658AE" w:rsidRPr="007D1956">
              <w:rPr>
                <w:i/>
                <w:iCs/>
                <w:lang w:eastAsia="en-NZ"/>
              </w:rPr>
              <w:t xml:space="preserve">. </w:t>
            </w:r>
            <w:r w:rsidR="00226AEE" w:rsidRPr="007D1956">
              <w:rPr>
                <w:i/>
                <w:iCs/>
                <w:lang w:eastAsia="en-NZ"/>
              </w:rPr>
              <w:t>Evan decides to include Tom in some of his activities and sets aside time to spend just with him doing something fun. Tom will realise that Evan wants to make it up to him, and they will enjoy spending time together, and this will maintain the</w:t>
            </w:r>
            <w:r w:rsidR="00D76834" w:rsidRPr="007D1956">
              <w:rPr>
                <w:i/>
                <w:iCs/>
                <w:lang w:eastAsia="en-NZ"/>
              </w:rPr>
              <w:t>ir</w:t>
            </w:r>
            <w:r w:rsidR="00226AEE" w:rsidRPr="007D1956">
              <w:rPr>
                <w:i/>
                <w:iCs/>
                <w:lang w:eastAsia="en-NZ"/>
              </w:rPr>
              <w:t xml:space="preserve"> </w:t>
            </w:r>
            <w:r w:rsidR="0057375B" w:rsidRPr="007D1956">
              <w:rPr>
                <w:i/>
                <w:iCs/>
                <w:lang w:eastAsia="en-NZ"/>
              </w:rPr>
              <w:t>working relationship</w:t>
            </w:r>
            <w:r w:rsidR="00226AEE" w:rsidRPr="007D1956">
              <w:rPr>
                <w:i/>
                <w:iCs/>
                <w:lang w:eastAsia="en-NZ"/>
              </w:rPr>
              <w:t>.</w:t>
            </w:r>
          </w:p>
          <w:p w:rsidR="00226AEE" w:rsidRPr="007D1956" w:rsidRDefault="001549FD" w:rsidP="004C68B2">
            <w:pPr>
              <w:pStyle w:val="VPSchedulebullets"/>
              <w:numPr>
                <w:ilvl w:val="1"/>
                <w:numId w:val="4"/>
              </w:numPr>
              <w:rPr>
                <w:i/>
                <w:iCs/>
                <w:lang w:eastAsia="en-NZ"/>
              </w:rPr>
            </w:pPr>
            <w:r w:rsidRPr="007D1956">
              <w:rPr>
                <w:iCs/>
                <w:lang w:eastAsia="en-NZ"/>
              </w:rPr>
              <w:t>l</w:t>
            </w:r>
            <w:r w:rsidR="00226AEE" w:rsidRPr="007D1956">
              <w:rPr>
                <w:iCs/>
                <w:lang w:eastAsia="en-NZ"/>
              </w:rPr>
              <w:t>istening skills</w:t>
            </w:r>
            <w:r w:rsidR="00EB605F" w:rsidRPr="007D1956">
              <w:rPr>
                <w:iCs/>
                <w:lang w:eastAsia="en-NZ"/>
              </w:rPr>
              <w:t xml:space="preserve"> -</w:t>
            </w:r>
            <w:r w:rsidR="00226AEE" w:rsidRPr="007D1956">
              <w:rPr>
                <w:iCs/>
                <w:lang w:eastAsia="en-NZ"/>
              </w:rPr>
              <w:t xml:space="preserve"> notes </w:t>
            </w:r>
            <w:r w:rsidR="00251260" w:rsidRPr="007D1956">
              <w:rPr>
                <w:iCs/>
                <w:lang w:eastAsia="en-NZ"/>
              </w:rPr>
              <w:t>on b</w:t>
            </w:r>
            <w:r w:rsidR="00226AEE" w:rsidRPr="007D1956">
              <w:rPr>
                <w:iCs/>
                <w:lang w:eastAsia="en-NZ"/>
              </w:rPr>
              <w:t>ody language: eye contact</w:t>
            </w:r>
            <w:r w:rsidR="00EB605F" w:rsidRPr="007D1956">
              <w:rPr>
                <w:iCs/>
                <w:lang w:eastAsia="en-NZ"/>
              </w:rPr>
              <w:t>:</w:t>
            </w:r>
            <w:r w:rsidR="00226AEE" w:rsidRPr="007D1956">
              <w:rPr>
                <w:i/>
                <w:iCs/>
                <w:lang w:eastAsia="en-NZ"/>
              </w:rPr>
              <w:t xml:space="preserve"> </w:t>
            </w:r>
            <w:r w:rsidR="0077759A" w:rsidRPr="007D1956">
              <w:rPr>
                <w:i/>
                <w:iCs/>
              </w:rPr>
              <w:t>M</w:t>
            </w:r>
            <w:r w:rsidR="00001918" w:rsidRPr="007D1956">
              <w:rPr>
                <w:i/>
                <w:iCs/>
              </w:rPr>
              <w:t xml:space="preserve">y use of eye contact </w:t>
            </w:r>
            <w:r w:rsidR="00226AEE" w:rsidRPr="007D1956">
              <w:rPr>
                <w:i/>
                <w:iCs/>
                <w:lang w:eastAsia="en-NZ"/>
              </w:rPr>
              <w:t xml:space="preserve">made the </w:t>
            </w:r>
            <w:r w:rsidR="00213B36" w:rsidRPr="007D1956">
              <w:rPr>
                <w:i/>
                <w:iCs/>
                <w:lang w:eastAsia="en-NZ"/>
              </w:rPr>
              <w:t>speaker</w:t>
            </w:r>
            <w:r w:rsidR="00226AEE" w:rsidRPr="007D1956">
              <w:rPr>
                <w:i/>
                <w:iCs/>
                <w:lang w:eastAsia="en-NZ"/>
              </w:rPr>
              <w:t xml:space="preserve"> feel that I was interested and wanted him</w:t>
            </w:r>
            <w:r w:rsidR="00200579">
              <w:rPr>
                <w:i/>
                <w:iCs/>
                <w:lang w:eastAsia="en-NZ"/>
              </w:rPr>
              <w:t>/her</w:t>
            </w:r>
            <w:r w:rsidR="00226AEE" w:rsidRPr="007D1956">
              <w:rPr>
                <w:i/>
                <w:iCs/>
                <w:lang w:eastAsia="en-NZ"/>
              </w:rPr>
              <w:t xml:space="preserve"> to continue and this meant that we kept talking and learnt more about the other person, bringing us closer.</w:t>
            </w:r>
          </w:p>
          <w:p w:rsidR="003B2E13" w:rsidRPr="007D1956" w:rsidRDefault="0003230C" w:rsidP="00CD6E6B">
            <w:pPr>
              <w:pStyle w:val="VPScheduletext"/>
              <w:rPr>
                <w:i/>
                <w:iCs/>
                <w:color w:val="FF0000"/>
              </w:rPr>
            </w:pPr>
            <w:r w:rsidRPr="007D1956">
              <w:rPr>
                <w:i/>
                <w:iCs/>
                <w:color w:val="FF0000"/>
              </w:rPr>
              <w:t xml:space="preserve">The above </w:t>
            </w:r>
            <w:r w:rsidR="003B2E13" w:rsidRPr="007D1956">
              <w:rPr>
                <w:i/>
                <w:iCs/>
                <w:color w:val="FF0000"/>
              </w:rPr>
              <w:t>expected learner respo</w:t>
            </w:r>
            <w:r w:rsidRPr="007D1956">
              <w:rPr>
                <w:i/>
                <w:iCs/>
                <w:color w:val="FF0000"/>
              </w:rPr>
              <w:t>nses</w:t>
            </w:r>
            <w:r w:rsidR="003B2E13" w:rsidRPr="007D1956">
              <w:rPr>
                <w:i/>
                <w:iCs/>
                <w:color w:val="FF0000"/>
              </w:rPr>
              <w:t xml:space="preserve"> are indicative only and relate to just part of what is required.</w:t>
            </w:r>
          </w:p>
          <w:p w:rsidR="003B2E13" w:rsidRPr="007D1956" w:rsidRDefault="003B2E13" w:rsidP="00D47620">
            <w:pPr>
              <w:pStyle w:val="VPScheduletext"/>
            </w:pPr>
          </w:p>
        </w:tc>
        <w:tc>
          <w:tcPr>
            <w:tcW w:w="4961" w:type="dxa"/>
          </w:tcPr>
          <w:p w:rsidR="007F2618" w:rsidRPr="007D1956" w:rsidRDefault="001B5F40" w:rsidP="0098229F">
            <w:pPr>
              <w:pStyle w:val="VPScheduletext"/>
            </w:pPr>
            <w:r w:rsidRPr="007D1956">
              <w:lastRenderedPageBreak/>
              <w:t>The learner demonstrates comprehensive understanding of interpersonal skills used to enhance relationships by critically explaining their use and how they enhance relationships, and demonstrating the ability to use them by</w:t>
            </w:r>
            <w:r w:rsidR="009C6419" w:rsidRPr="007D1956">
              <w:t>:</w:t>
            </w:r>
          </w:p>
          <w:p w:rsidR="00233CC0" w:rsidRPr="007D1956" w:rsidRDefault="00233CC0" w:rsidP="007D1956">
            <w:pPr>
              <w:pStyle w:val="VPSchedulebullets"/>
              <w:rPr>
                <w:b/>
                <w:bCs/>
                <w:lang w:eastAsia="en-NZ"/>
              </w:rPr>
            </w:pPr>
            <w:r w:rsidRPr="007D1956">
              <w:rPr>
                <w:lang w:eastAsia="en-NZ"/>
              </w:rPr>
              <w:t xml:space="preserve">applying the steps of an individual and a joint problem-solving model </w:t>
            </w:r>
            <w:r w:rsidR="00430E07">
              <w:rPr>
                <w:lang w:eastAsia="en-NZ"/>
              </w:rPr>
              <w:t>to</w:t>
            </w:r>
            <w:r w:rsidRPr="007D1956">
              <w:rPr>
                <w:lang w:eastAsia="en-NZ"/>
              </w:rPr>
              <w:t xml:space="preserve"> conflict situations, and critically explaining how using problem-solving skills can enhance Tom and Evan's relationship. Clear and explicit links are made between the application of problem-solving and how the relationship is enhanced</w:t>
            </w:r>
          </w:p>
          <w:p w:rsidR="00233CC0" w:rsidRPr="007D1956" w:rsidRDefault="000669AB" w:rsidP="007D1956">
            <w:pPr>
              <w:pStyle w:val="VPSchedulebullets"/>
              <w:rPr>
                <w:b/>
                <w:bCs/>
                <w:lang w:eastAsia="en-NZ"/>
              </w:rPr>
            </w:pPr>
            <w:r>
              <w:rPr>
                <w:lang w:eastAsia="en-NZ"/>
              </w:rPr>
              <w:t xml:space="preserve">critically </w:t>
            </w:r>
            <w:r w:rsidR="00233CC0" w:rsidRPr="007D1956">
              <w:rPr>
                <w:lang w:eastAsia="en-NZ"/>
              </w:rPr>
              <w:t xml:space="preserve">explaining </w:t>
            </w:r>
            <w:r>
              <w:rPr>
                <w:lang w:eastAsia="en-NZ"/>
              </w:rPr>
              <w:t xml:space="preserve">how </w:t>
            </w:r>
            <w:r w:rsidR="00233CC0" w:rsidRPr="007D1956">
              <w:rPr>
                <w:lang w:eastAsia="en-NZ"/>
              </w:rPr>
              <w:t xml:space="preserve">the components of assertiveness can enhance Tom and Evan’s relationship by making clear and explicit links between the assertive response and how Tom and Evan’s relationship is enhanced. </w:t>
            </w:r>
            <w:r w:rsidR="0025461D">
              <w:rPr>
                <w:lang w:eastAsia="en-NZ"/>
              </w:rPr>
              <w:t>A</w:t>
            </w:r>
            <w:r w:rsidR="00233CC0" w:rsidRPr="007D1956">
              <w:rPr>
                <w:lang w:eastAsia="en-NZ"/>
              </w:rPr>
              <w:t>ll components of assertiveness</w:t>
            </w:r>
            <w:r w:rsidR="0025461D">
              <w:rPr>
                <w:lang w:eastAsia="en-NZ"/>
              </w:rPr>
              <w:t xml:space="preserve"> are demonstrated</w:t>
            </w:r>
            <w:r w:rsidR="00233CC0" w:rsidRPr="007D1956">
              <w:rPr>
                <w:lang w:eastAsia="en-NZ"/>
              </w:rPr>
              <w:t xml:space="preserve"> in a highly effective manner that is likely to secure the desired outcome when giving and receiving feedback in a role-play situation</w:t>
            </w:r>
          </w:p>
          <w:p w:rsidR="00233CC0" w:rsidRPr="007D1956" w:rsidRDefault="00233CC0" w:rsidP="00233CC0">
            <w:pPr>
              <w:pStyle w:val="VPSchedulebullets"/>
              <w:rPr>
                <w:lang w:eastAsia="en-NZ"/>
              </w:rPr>
            </w:pPr>
            <w:r w:rsidRPr="007D1956">
              <w:rPr>
                <w:lang w:eastAsia="en-NZ"/>
              </w:rPr>
              <w:t>explaining comprehensively interpersonal skills for maintaining</w:t>
            </w:r>
            <w:r w:rsidR="00DE183B">
              <w:rPr>
                <w:lang w:eastAsia="en-NZ"/>
              </w:rPr>
              <w:t>,</w:t>
            </w:r>
            <w:r w:rsidRPr="007D1956">
              <w:rPr>
                <w:lang w:eastAsia="en-NZ"/>
              </w:rPr>
              <w:t xml:space="preserve"> managing changes</w:t>
            </w:r>
            <w:r w:rsidR="00DE183B">
              <w:rPr>
                <w:lang w:eastAsia="en-NZ"/>
              </w:rPr>
              <w:t xml:space="preserve"> to</w:t>
            </w:r>
            <w:r w:rsidRPr="007D1956">
              <w:rPr>
                <w:lang w:eastAsia="en-NZ"/>
              </w:rPr>
              <w:t>, and</w:t>
            </w:r>
            <w:r w:rsidR="00DE183B">
              <w:rPr>
                <w:lang w:eastAsia="en-NZ"/>
              </w:rPr>
              <w:t xml:space="preserve"> enhancing relationships and</w:t>
            </w:r>
            <w:r w:rsidRPr="007D1956">
              <w:rPr>
                <w:lang w:eastAsia="en-NZ"/>
              </w:rPr>
              <w:t xml:space="preserve"> critically explaining how their use can enhance Tom and Evan's relationship</w:t>
            </w:r>
            <w:r w:rsidR="00200579">
              <w:rPr>
                <w:lang w:eastAsia="en-NZ"/>
              </w:rPr>
              <w:t>. C</w:t>
            </w:r>
            <w:r w:rsidRPr="007D1956">
              <w:rPr>
                <w:lang w:eastAsia="en-NZ"/>
              </w:rPr>
              <w:t xml:space="preserve">lear and explicit links </w:t>
            </w:r>
            <w:r w:rsidR="00200579">
              <w:rPr>
                <w:lang w:eastAsia="en-NZ"/>
              </w:rPr>
              <w:t xml:space="preserve">are made </w:t>
            </w:r>
            <w:r w:rsidRPr="007D1956">
              <w:rPr>
                <w:lang w:eastAsia="en-NZ"/>
              </w:rPr>
              <w:t xml:space="preserve">between the use of the skills and how Tom and </w:t>
            </w:r>
            <w:r w:rsidRPr="007D1956">
              <w:rPr>
                <w:lang w:eastAsia="en-NZ"/>
              </w:rPr>
              <w:lastRenderedPageBreak/>
              <w:t>Evan's relationship is enhanced</w:t>
            </w:r>
          </w:p>
          <w:p w:rsidR="00233CC0" w:rsidRPr="007D1956" w:rsidRDefault="00233CC0" w:rsidP="00233CC0">
            <w:pPr>
              <w:pStyle w:val="VPSchedulebullets"/>
              <w:rPr>
                <w:lang w:eastAsia="en-NZ"/>
              </w:rPr>
            </w:pPr>
            <w:r w:rsidRPr="007D1956">
              <w:rPr>
                <w:lang w:eastAsia="en-NZ"/>
              </w:rPr>
              <w:t xml:space="preserve">demonstrating detailed, coherent, and highly effective non-verbal and verbal listening skills in a role-play </w:t>
            </w:r>
            <w:r w:rsidR="00864105">
              <w:rPr>
                <w:lang w:eastAsia="en-NZ"/>
              </w:rPr>
              <w:t>situation.</w:t>
            </w:r>
            <w:r w:rsidRPr="007D1956">
              <w:rPr>
                <w:lang w:eastAsia="en-NZ"/>
              </w:rPr>
              <w:t xml:space="preserve"> </w:t>
            </w:r>
            <w:r w:rsidR="00864105" w:rsidRPr="002A25F8">
              <w:rPr>
                <w:lang w:eastAsia="en-NZ"/>
              </w:rPr>
              <w:t xml:space="preserve">The application of the skills is deliberate and the desired outcome is met. </w:t>
            </w:r>
            <w:r w:rsidR="00864105">
              <w:rPr>
                <w:lang w:eastAsia="en-NZ"/>
              </w:rPr>
              <w:t>T</w:t>
            </w:r>
            <w:r w:rsidRPr="007D1956">
              <w:rPr>
                <w:lang w:eastAsia="en-NZ"/>
              </w:rPr>
              <w:t>he</w:t>
            </w:r>
            <w:r w:rsidR="00864105">
              <w:rPr>
                <w:lang w:eastAsia="en-NZ"/>
              </w:rPr>
              <w:t>se</w:t>
            </w:r>
            <w:r w:rsidRPr="007D1956">
              <w:rPr>
                <w:lang w:eastAsia="en-NZ"/>
              </w:rPr>
              <w:t xml:space="preserve"> listening skills </w:t>
            </w:r>
            <w:r w:rsidR="00864105">
              <w:rPr>
                <w:lang w:eastAsia="en-NZ"/>
              </w:rPr>
              <w:t>are</w:t>
            </w:r>
            <w:r w:rsidRPr="007D1956">
              <w:rPr>
                <w:lang w:eastAsia="en-NZ"/>
              </w:rPr>
              <w:t xml:space="preserve"> critically explain</w:t>
            </w:r>
            <w:r w:rsidR="00864105">
              <w:rPr>
                <w:lang w:eastAsia="en-NZ"/>
              </w:rPr>
              <w:t>ed showing</w:t>
            </w:r>
            <w:r w:rsidRPr="007D1956">
              <w:rPr>
                <w:lang w:eastAsia="en-NZ"/>
              </w:rPr>
              <w:t xml:space="preserve"> how their use can enhance a relationship. Clear and explicit links are made between the listening skills and how a relationship is enhanced</w:t>
            </w:r>
          </w:p>
          <w:p w:rsidR="0077759A" w:rsidRPr="007D1956" w:rsidRDefault="0077759A" w:rsidP="00735FEF">
            <w:pPr>
              <w:pStyle w:val="VPScheduletext"/>
              <w:numPr>
                <w:ins w:id="6" w:author="Unknown" w:date="2013-04-03T13:57:00Z"/>
              </w:numPr>
              <w:ind w:left="284"/>
              <w:rPr>
                <w:lang w:eastAsia="en-NZ"/>
              </w:rPr>
            </w:pPr>
            <w:r w:rsidRPr="007D1956">
              <w:rPr>
                <w:lang w:eastAsia="en-NZ"/>
              </w:rPr>
              <w:t>For example:</w:t>
            </w:r>
          </w:p>
          <w:p w:rsidR="008D50D1" w:rsidRPr="007D1956" w:rsidRDefault="001549FD" w:rsidP="00735FEF">
            <w:pPr>
              <w:pStyle w:val="VPSchedulebullets"/>
              <w:numPr>
                <w:ilvl w:val="1"/>
                <w:numId w:val="4"/>
              </w:numPr>
              <w:rPr>
                <w:i/>
                <w:lang w:eastAsia="en-NZ"/>
              </w:rPr>
            </w:pPr>
            <w:r w:rsidRPr="007D1956">
              <w:rPr>
                <w:lang w:eastAsia="en-NZ"/>
              </w:rPr>
              <w:t>p</w:t>
            </w:r>
            <w:r w:rsidR="008D50D1" w:rsidRPr="007D1956">
              <w:rPr>
                <w:lang w:eastAsia="en-NZ"/>
              </w:rPr>
              <w:t>roblem solving (individual</w:t>
            </w:r>
            <w:r w:rsidR="008D50D1" w:rsidRPr="007D1956">
              <w:rPr>
                <w:i/>
                <w:lang w:eastAsia="en-NZ"/>
              </w:rPr>
              <w:t>)</w:t>
            </w:r>
            <w:r w:rsidR="008D50D1" w:rsidRPr="008519D8">
              <w:rPr>
                <w:lang w:eastAsia="en-NZ"/>
              </w:rPr>
              <w:t>:</w:t>
            </w:r>
            <w:r w:rsidR="008D50D1" w:rsidRPr="007D1956">
              <w:rPr>
                <w:i/>
                <w:lang w:eastAsia="en-NZ"/>
              </w:rPr>
              <w:t xml:space="preserve"> Tom describes how he is feeling, using </w:t>
            </w:r>
            <w:r w:rsidR="0062615C" w:rsidRPr="007D1956">
              <w:rPr>
                <w:i/>
                <w:lang w:eastAsia="en-NZ"/>
              </w:rPr>
              <w:t>‘</w:t>
            </w:r>
            <w:r w:rsidR="008D50D1" w:rsidRPr="007D1956">
              <w:rPr>
                <w:i/>
                <w:lang w:eastAsia="en-NZ"/>
              </w:rPr>
              <w:t>I</w:t>
            </w:r>
            <w:r w:rsidR="0062615C" w:rsidRPr="007D1956">
              <w:rPr>
                <w:i/>
                <w:lang w:eastAsia="en-NZ"/>
              </w:rPr>
              <w:t xml:space="preserve">’ </w:t>
            </w:r>
            <w:r w:rsidR="008D50D1" w:rsidRPr="007D1956">
              <w:rPr>
                <w:i/>
                <w:lang w:eastAsia="en-NZ"/>
              </w:rPr>
              <w:t>statements. He explains the situation as specifically as possible. He spells out the change required. Tom describes positive consequences of this change for Tom, Evan and/or their relationship/well-being. For example</w:t>
            </w:r>
            <w:r w:rsidR="00DE183B">
              <w:rPr>
                <w:i/>
                <w:lang w:eastAsia="en-NZ"/>
              </w:rPr>
              <w:t>,</w:t>
            </w:r>
            <w:r w:rsidR="008D50D1" w:rsidRPr="007D1956">
              <w:rPr>
                <w:i/>
                <w:lang w:eastAsia="en-NZ"/>
              </w:rPr>
              <w:t xml:space="preserve"> </w:t>
            </w:r>
            <w:r w:rsidR="0062615C" w:rsidRPr="007D1956">
              <w:rPr>
                <w:i/>
                <w:lang w:eastAsia="en-NZ"/>
              </w:rPr>
              <w:t>‘</w:t>
            </w:r>
            <w:r w:rsidR="008D50D1" w:rsidRPr="007D1956">
              <w:rPr>
                <w:i/>
                <w:lang w:eastAsia="en-NZ"/>
              </w:rPr>
              <w:t xml:space="preserve">I am feeling upset and annoyed about the distance in our </w:t>
            </w:r>
            <w:r w:rsidR="00040C0C" w:rsidRPr="007D1956">
              <w:rPr>
                <w:i/>
                <w:lang w:eastAsia="en-NZ"/>
              </w:rPr>
              <w:t xml:space="preserve">work relationship </w:t>
            </w:r>
            <w:r w:rsidR="008D50D1" w:rsidRPr="007D1956">
              <w:rPr>
                <w:i/>
                <w:lang w:eastAsia="en-NZ"/>
              </w:rPr>
              <w:t>recently. Since you …</w:t>
            </w:r>
            <w:r w:rsidR="0062615C" w:rsidRPr="007D1956">
              <w:rPr>
                <w:i/>
                <w:lang w:eastAsia="en-NZ"/>
              </w:rPr>
              <w:t>’</w:t>
            </w:r>
            <w:r w:rsidR="008D50D1" w:rsidRPr="007D1956">
              <w:rPr>
                <w:i/>
                <w:lang w:eastAsia="en-NZ"/>
              </w:rPr>
              <w:t xml:space="preserve"> This will open up healthier communication between Tom and Evan so that each understands the other person’s point of view (especially Evan understanding the effect of his behaviour on Tom). This will allow them to be honest and open in the future, which increases self-confidence and confidence in the </w:t>
            </w:r>
            <w:r w:rsidR="00040C0C" w:rsidRPr="007D1956">
              <w:rPr>
                <w:i/>
                <w:lang w:eastAsia="en-NZ"/>
              </w:rPr>
              <w:t>relationship</w:t>
            </w:r>
            <w:r w:rsidR="008D50D1" w:rsidRPr="007D1956">
              <w:rPr>
                <w:i/>
                <w:lang w:eastAsia="en-NZ"/>
              </w:rPr>
              <w:t xml:space="preserve">. This improves the relationship by allowing positive communication </w:t>
            </w:r>
            <w:r w:rsidR="00100862" w:rsidRPr="007D1956">
              <w:rPr>
                <w:i/>
                <w:lang w:eastAsia="en-NZ"/>
              </w:rPr>
              <w:t>rather than bullying behaviour.</w:t>
            </w:r>
          </w:p>
          <w:p w:rsidR="008D50D1" w:rsidRPr="007D1956" w:rsidRDefault="001549FD" w:rsidP="00100862">
            <w:pPr>
              <w:pStyle w:val="VPSchedulebullets"/>
              <w:numPr>
                <w:ilvl w:val="1"/>
                <w:numId w:val="4"/>
              </w:numPr>
              <w:rPr>
                <w:i/>
                <w:iCs/>
                <w:lang w:eastAsia="en-NZ"/>
              </w:rPr>
            </w:pPr>
            <w:r w:rsidRPr="007D1956">
              <w:rPr>
                <w:iCs/>
                <w:lang w:eastAsia="en-NZ"/>
              </w:rPr>
              <w:t>a</w:t>
            </w:r>
            <w:r w:rsidR="008D50D1" w:rsidRPr="007D1956">
              <w:rPr>
                <w:iCs/>
                <w:lang w:eastAsia="en-NZ"/>
              </w:rPr>
              <w:t xml:space="preserve">ssertiveness: </w:t>
            </w:r>
            <w:r w:rsidR="008D50D1" w:rsidRPr="007D1956">
              <w:rPr>
                <w:i/>
                <w:iCs/>
                <w:lang w:eastAsia="en-NZ"/>
              </w:rPr>
              <w:t xml:space="preserve">Assertiveness is defined as a way of communicating personal feelings, clearly outlining one’s own needs, and </w:t>
            </w:r>
            <w:r w:rsidR="008D50D1" w:rsidRPr="007D1956">
              <w:rPr>
                <w:i/>
                <w:iCs/>
                <w:lang w:eastAsia="en-NZ"/>
              </w:rPr>
              <w:lastRenderedPageBreak/>
              <w:t xml:space="preserve">acknowledging the feelings of others. It involves respect for self and others. Tom says, </w:t>
            </w:r>
            <w:r w:rsidR="0062615C" w:rsidRPr="007D1956">
              <w:rPr>
                <w:i/>
                <w:iCs/>
                <w:lang w:eastAsia="en-NZ"/>
              </w:rPr>
              <w:t>‘</w:t>
            </w:r>
            <w:r w:rsidR="008D50D1" w:rsidRPr="007D1956">
              <w:rPr>
                <w:i/>
                <w:iCs/>
                <w:lang w:eastAsia="en-NZ"/>
              </w:rPr>
              <w:t xml:space="preserve">I feel upset when you mock me and I’d like to sort this out. That will help us to maintain our </w:t>
            </w:r>
            <w:r w:rsidR="00040C0C" w:rsidRPr="007D1956">
              <w:rPr>
                <w:i/>
                <w:iCs/>
                <w:lang w:eastAsia="en-NZ"/>
              </w:rPr>
              <w:t>work</w:t>
            </w:r>
            <w:r w:rsidR="007A4F4B">
              <w:rPr>
                <w:i/>
                <w:iCs/>
                <w:lang w:eastAsia="en-NZ"/>
              </w:rPr>
              <w:t>ing</w:t>
            </w:r>
            <w:r w:rsidR="00040C0C" w:rsidRPr="007D1956">
              <w:rPr>
                <w:i/>
                <w:iCs/>
                <w:lang w:eastAsia="en-NZ"/>
              </w:rPr>
              <w:t xml:space="preserve"> relationship’</w:t>
            </w:r>
            <w:r w:rsidR="008D50D1" w:rsidRPr="007D1956">
              <w:rPr>
                <w:i/>
                <w:iCs/>
                <w:lang w:eastAsia="en-NZ"/>
              </w:rPr>
              <w:t xml:space="preserve">. He speaks in an even and calm voice, not too loud. He looks directly at Evan and maintains a serious expression. Evan appreciates Tom’s mature approach and his honesty. Use of </w:t>
            </w:r>
            <w:r w:rsidR="0062615C" w:rsidRPr="007D1956">
              <w:rPr>
                <w:i/>
                <w:iCs/>
                <w:lang w:eastAsia="en-NZ"/>
              </w:rPr>
              <w:t>‘</w:t>
            </w:r>
            <w:r w:rsidR="008D50D1" w:rsidRPr="007D1956">
              <w:rPr>
                <w:i/>
                <w:iCs/>
                <w:lang w:eastAsia="en-NZ"/>
              </w:rPr>
              <w:t>I</w:t>
            </w:r>
            <w:r w:rsidR="0062615C" w:rsidRPr="007D1956">
              <w:rPr>
                <w:i/>
                <w:iCs/>
                <w:lang w:eastAsia="en-NZ"/>
              </w:rPr>
              <w:t xml:space="preserve">’ </w:t>
            </w:r>
            <w:r w:rsidR="008D50D1" w:rsidRPr="007D1956">
              <w:rPr>
                <w:i/>
                <w:iCs/>
                <w:lang w:eastAsia="en-NZ"/>
              </w:rPr>
              <w:t xml:space="preserve">statements </w:t>
            </w:r>
            <w:r w:rsidR="00213B36" w:rsidRPr="007D1956">
              <w:rPr>
                <w:i/>
                <w:iCs/>
                <w:lang w:eastAsia="en-NZ"/>
              </w:rPr>
              <w:t xml:space="preserve">makes </w:t>
            </w:r>
            <w:r w:rsidR="000D1892" w:rsidRPr="007D1956">
              <w:rPr>
                <w:i/>
                <w:iCs/>
                <w:lang w:eastAsia="en-NZ"/>
              </w:rPr>
              <w:t xml:space="preserve">it </w:t>
            </w:r>
            <w:r w:rsidR="00213B36" w:rsidRPr="007D1956">
              <w:rPr>
                <w:i/>
                <w:iCs/>
                <w:lang w:eastAsia="en-NZ"/>
              </w:rPr>
              <w:t>obvious</w:t>
            </w:r>
            <w:r w:rsidR="008D50D1" w:rsidRPr="007D1956">
              <w:rPr>
                <w:i/>
                <w:iCs/>
                <w:lang w:eastAsia="en-NZ"/>
              </w:rPr>
              <w:t xml:space="preserve"> how Tom is feeling. This allows Evan to acknowledge the hurt he is causing and </w:t>
            </w:r>
            <w:r w:rsidR="0062615C" w:rsidRPr="007D1956">
              <w:rPr>
                <w:i/>
                <w:iCs/>
                <w:lang w:eastAsia="en-NZ"/>
              </w:rPr>
              <w:t xml:space="preserve">to </w:t>
            </w:r>
            <w:r w:rsidR="008D50D1" w:rsidRPr="007D1956">
              <w:rPr>
                <w:i/>
                <w:iCs/>
                <w:lang w:eastAsia="en-NZ"/>
              </w:rPr>
              <w:t>change his behaviour by treating Tom in a more respectful manner. This will help the relationship get back on track and will ensure that future communication is open, therefore enhancing and strengthening the relationship and developing trust. Tom also feels empowered that he has communicated effectively with Evan.</w:t>
            </w:r>
          </w:p>
          <w:p w:rsidR="008D50D1" w:rsidRPr="007D1956" w:rsidRDefault="00DE183B" w:rsidP="00C86422">
            <w:pPr>
              <w:pStyle w:val="VPSchedulebullets"/>
              <w:numPr>
                <w:ilvl w:val="1"/>
                <w:numId w:val="4"/>
              </w:numPr>
              <w:rPr>
                <w:i/>
                <w:iCs/>
                <w:lang w:eastAsia="en-NZ"/>
              </w:rPr>
            </w:pPr>
            <w:r>
              <w:rPr>
                <w:iCs/>
                <w:lang w:eastAsia="en-NZ"/>
              </w:rPr>
              <w:t>m</w:t>
            </w:r>
            <w:r w:rsidR="008D50D1" w:rsidRPr="007D1956">
              <w:rPr>
                <w:iCs/>
                <w:lang w:eastAsia="en-NZ"/>
              </w:rPr>
              <w:t>aintaining</w:t>
            </w:r>
            <w:r>
              <w:rPr>
                <w:iCs/>
                <w:lang w:eastAsia="en-NZ"/>
              </w:rPr>
              <w:t xml:space="preserve">, </w:t>
            </w:r>
            <w:r w:rsidR="008D50D1" w:rsidRPr="007D1956">
              <w:rPr>
                <w:iCs/>
                <w:lang w:eastAsia="en-NZ"/>
              </w:rPr>
              <w:t>managing</w:t>
            </w:r>
            <w:r>
              <w:rPr>
                <w:iCs/>
                <w:lang w:eastAsia="en-NZ"/>
              </w:rPr>
              <w:t xml:space="preserve"> changes to, and enhancing</w:t>
            </w:r>
            <w:r w:rsidR="008D50D1" w:rsidRPr="007D1956">
              <w:rPr>
                <w:iCs/>
                <w:lang w:eastAsia="en-NZ"/>
              </w:rPr>
              <w:t xml:space="preserve"> </w:t>
            </w:r>
            <w:r w:rsidR="00040C0C" w:rsidRPr="007D1956">
              <w:rPr>
                <w:iCs/>
                <w:lang w:eastAsia="en-NZ"/>
              </w:rPr>
              <w:t>relationships</w:t>
            </w:r>
            <w:r w:rsidR="008D50D1" w:rsidRPr="007D1956">
              <w:rPr>
                <w:iCs/>
                <w:lang w:eastAsia="en-NZ"/>
              </w:rPr>
              <w:t xml:space="preserve">: </w:t>
            </w:r>
            <w:r w:rsidR="00C86422" w:rsidRPr="007D1956">
              <w:rPr>
                <w:i/>
                <w:iCs/>
                <w:lang w:eastAsia="en-NZ"/>
              </w:rPr>
              <w:t xml:space="preserve">Barriers could include Tom feeling disappointed that Evan was not honest about the damage to the ATV, leading to Tom feeling he cannot trust Evan. Tom could decide to speak to Evan to explain how he felt when he didn’t own up about the damage and how he knows it was not done on purpose. Tom could say to Evan he would go with him to speak to their supervisor and support him because he is </w:t>
            </w:r>
            <w:r w:rsidR="00121242" w:rsidRPr="007D1956">
              <w:rPr>
                <w:i/>
                <w:iCs/>
                <w:lang w:eastAsia="en-NZ"/>
              </w:rPr>
              <w:t>hi</w:t>
            </w:r>
            <w:r w:rsidR="00121242">
              <w:rPr>
                <w:i/>
                <w:iCs/>
                <w:lang w:eastAsia="en-NZ"/>
              </w:rPr>
              <w:t>s</w:t>
            </w:r>
            <w:r w:rsidR="00121242" w:rsidRPr="007D1956">
              <w:rPr>
                <w:i/>
                <w:iCs/>
                <w:lang w:eastAsia="en-NZ"/>
              </w:rPr>
              <w:t xml:space="preserve"> </w:t>
            </w:r>
            <w:r w:rsidR="00C86422" w:rsidRPr="007D1956">
              <w:rPr>
                <w:i/>
                <w:iCs/>
                <w:lang w:eastAsia="en-NZ"/>
              </w:rPr>
              <w:t>workmate and that is what being a workmate is about</w:t>
            </w:r>
            <w:r w:rsidR="002658AE" w:rsidRPr="007D1956">
              <w:rPr>
                <w:i/>
                <w:iCs/>
                <w:lang w:eastAsia="en-NZ"/>
              </w:rPr>
              <w:t xml:space="preserve">. </w:t>
            </w:r>
            <w:r w:rsidR="00C86422" w:rsidRPr="007D1956">
              <w:rPr>
                <w:i/>
                <w:iCs/>
                <w:lang w:eastAsia="en-NZ"/>
              </w:rPr>
              <w:t xml:space="preserve">By Tom supporting Evan to do the right thing means that Evan is given an opportunity to put </w:t>
            </w:r>
            <w:r w:rsidR="00C86422" w:rsidRPr="007D1956">
              <w:rPr>
                <w:i/>
                <w:iCs/>
                <w:lang w:eastAsia="en-NZ"/>
              </w:rPr>
              <w:lastRenderedPageBreak/>
              <w:t xml:space="preserve">things right in a non-threatening and supported way. This will help to restore his faith and respect for Evan because they are sorting out the original conflict and the supervisor will know what actually happened. This will enable the trust to be re-built in Tom and Evan’s relationship and Tom has shown how he values their relationship by supporting Evan, thus enhancing their working relationship. One change is that Evan is not working alongside Tom and </w:t>
            </w:r>
            <w:r w:rsidR="00D00C2B" w:rsidRPr="007D1956">
              <w:rPr>
                <w:i/>
                <w:iCs/>
                <w:lang w:eastAsia="en-NZ"/>
              </w:rPr>
              <w:t xml:space="preserve">has been </w:t>
            </w:r>
            <w:r w:rsidR="00C86422" w:rsidRPr="007D1956">
              <w:rPr>
                <w:i/>
                <w:iCs/>
                <w:lang w:eastAsia="en-NZ"/>
              </w:rPr>
              <w:t xml:space="preserve">volunteering to work with another gang at the vineyard. </w:t>
            </w:r>
            <w:r w:rsidR="008D50D1" w:rsidRPr="007D1956">
              <w:rPr>
                <w:i/>
                <w:iCs/>
                <w:lang w:eastAsia="en-NZ"/>
              </w:rPr>
              <w:t>They could spend more time together</w:t>
            </w:r>
            <w:r w:rsidR="00C86422" w:rsidRPr="007D1956">
              <w:rPr>
                <w:i/>
                <w:iCs/>
                <w:lang w:eastAsia="en-NZ"/>
              </w:rPr>
              <w:t xml:space="preserve"> doing activities outside work,</w:t>
            </w:r>
            <w:r w:rsidR="008D50D1" w:rsidRPr="007D1956">
              <w:rPr>
                <w:i/>
                <w:iCs/>
                <w:lang w:eastAsia="en-NZ"/>
              </w:rPr>
              <w:t xml:space="preserve"> to improve the </w:t>
            </w:r>
            <w:r w:rsidR="00C86422" w:rsidRPr="007D1956">
              <w:rPr>
                <w:i/>
                <w:iCs/>
                <w:lang w:eastAsia="en-NZ"/>
              </w:rPr>
              <w:t xml:space="preserve">relationship </w:t>
            </w:r>
            <w:r w:rsidR="008D50D1" w:rsidRPr="007D1956">
              <w:rPr>
                <w:i/>
                <w:iCs/>
                <w:lang w:eastAsia="en-NZ"/>
              </w:rPr>
              <w:t xml:space="preserve">in a non-competitive way (e.g. movies, sports). By spending more time together doing other activities they both enjoy, their </w:t>
            </w:r>
            <w:r w:rsidR="00565021" w:rsidRPr="007D1956">
              <w:rPr>
                <w:i/>
                <w:iCs/>
                <w:lang w:eastAsia="en-NZ"/>
              </w:rPr>
              <w:t>relationship can</w:t>
            </w:r>
            <w:r w:rsidR="008D50D1" w:rsidRPr="007D1956">
              <w:rPr>
                <w:i/>
                <w:iCs/>
                <w:lang w:eastAsia="en-NZ"/>
              </w:rPr>
              <w:t xml:space="preserve"> grow again without the </w:t>
            </w:r>
            <w:r w:rsidR="00C86422" w:rsidRPr="007D1956">
              <w:rPr>
                <w:i/>
                <w:iCs/>
                <w:lang w:eastAsia="en-NZ"/>
              </w:rPr>
              <w:t>complication of being at work where the conflict occurred</w:t>
            </w:r>
            <w:r w:rsidR="008D50D1" w:rsidRPr="007D1956">
              <w:rPr>
                <w:i/>
                <w:iCs/>
                <w:lang w:eastAsia="en-NZ"/>
              </w:rPr>
              <w:t>. This means their relationship is enhanced.</w:t>
            </w:r>
          </w:p>
          <w:p w:rsidR="008D50D1" w:rsidRPr="007D1956" w:rsidRDefault="001549FD" w:rsidP="00100862">
            <w:pPr>
              <w:pStyle w:val="VPSchedulebullets"/>
              <w:numPr>
                <w:ilvl w:val="1"/>
                <w:numId w:val="4"/>
              </w:numPr>
              <w:rPr>
                <w:i/>
                <w:iCs/>
                <w:lang w:eastAsia="en-NZ"/>
              </w:rPr>
            </w:pPr>
            <w:r w:rsidRPr="007D1956">
              <w:rPr>
                <w:iCs/>
                <w:lang w:eastAsia="en-NZ"/>
              </w:rPr>
              <w:t>l</w:t>
            </w:r>
            <w:r w:rsidR="008D50D1" w:rsidRPr="007D1956">
              <w:rPr>
                <w:iCs/>
                <w:lang w:eastAsia="en-NZ"/>
              </w:rPr>
              <w:t>istening skills</w:t>
            </w:r>
            <w:r w:rsidR="0062615C" w:rsidRPr="007D1956">
              <w:rPr>
                <w:iCs/>
                <w:lang w:eastAsia="en-NZ"/>
              </w:rPr>
              <w:t xml:space="preserve"> – </w:t>
            </w:r>
            <w:r w:rsidR="008D50D1" w:rsidRPr="007D1956">
              <w:rPr>
                <w:iCs/>
                <w:lang w:eastAsia="en-NZ"/>
              </w:rPr>
              <w:t xml:space="preserve">notes </w:t>
            </w:r>
            <w:r w:rsidR="0062615C" w:rsidRPr="007D1956">
              <w:rPr>
                <w:iCs/>
                <w:lang w:eastAsia="en-NZ"/>
              </w:rPr>
              <w:t>on b</w:t>
            </w:r>
            <w:r w:rsidR="008D50D1" w:rsidRPr="007D1956">
              <w:rPr>
                <w:iCs/>
                <w:lang w:eastAsia="en-NZ"/>
              </w:rPr>
              <w:t xml:space="preserve">ody language: </w:t>
            </w:r>
            <w:r w:rsidR="008D50D1" w:rsidRPr="008519D8">
              <w:rPr>
                <w:iCs/>
                <w:lang w:eastAsia="en-NZ"/>
              </w:rPr>
              <w:t>eye contact</w:t>
            </w:r>
            <w:r w:rsidR="00EB605F" w:rsidRPr="008519D8">
              <w:rPr>
                <w:iCs/>
                <w:lang w:eastAsia="en-NZ"/>
              </w:rPr>
              <w:t>:</w:t>
            </w:r>
            <w:r w:rsidR="00EB605F" w:rsidRPr="007D1956">
              <w:rPr>
                <w:iCs/>
                <w:lang w:eastAsia="en-NZ"/>
              </w:rPr>
              <w:t xml:space="preserve"> </w:t>
            </w:r>
            <w:r w:rsidR="0077759A" w:rsidRPr="007D1956">
              <w:rPr>
                <w:i/>
                <w:iCs/>
                <w:lang w:eastAsia="en-NZ"/>
              </w:rPr>
              <w:t>I</w:t>
            </w:r>
            <w:r w:rsidR="008D50D1" w:rsidRPr="007D1956">
              <w:rPr>
                <w:i/>
                <w:iCs/>
                <w:lang w:eastAsia="en-NZ"/>
              </w:rPr>
              <w:t xml:space="preserve">n the conversation, my good use of eye contact showed the </w:t>
            </w:r>
            <w:r w:rsidR="00213B36" w:rsidRPr="007D1956">
              <w:rPr>
                <w:i/>
                <w:iCs/>
                <w:szCs w:val="22"/>
                <w:lang w:eastAsia="en-NZ"/>
              </w:rPr>
              <w:t>speaker</w:t>
            </w:r>
            <w:r w:rsidR="008D50D1" w:rsidRPr="007D1956">
              <w:rPr>
                <w:i/>
                <w:iCs/>
                <w:lang w:eastAsia="en-NZ"/>
              </w:rPr>
              <w:t xml:space="preserve"> that I was </w:t>
            </w:r>
            <w:r w:rsidR="002B0385">
              <w:rPr>
                <w:i/>
                <w:iCs/>
                <w:lang w:eastAsia="en-NZ"/>
              </w:rPr>
              <w:t xml:space="preserve">interested </w:t>
            </w:r>
            <w:r w:rsidR="008D50D1" w:rsidRPr="007D1956">
              <w:rPr>
                <w:i/>
                <w:iCs/>
                <w:lang w:eastAsia="en-NZ"/>
              </w:rPr>
              <w:t>in what he</w:t>
            </w:r>
            <w:r w:rsidR="00200579">
              <w:rPr>
                <w:i/>
                <w:iCs/>
                <w:lang w:eastAsia="en-NZ"/>
              </w:rPr>
              <w:t>/she</w:t>
            </w:r>
            <w:r w:rsidR="008D50D1" w:rsidRPr="007D1956">
              <w:rPr>
                <w:i/>
                <w:iCs/>
                <w:lang w:eastAsia="en-NZ"/>
              </w:rPr>
              <w:t xml:space="preserve"> had to say. </w:t>
            </w:r>
            <w:r w:rsidR="00DE183B">
              <w:rPr>
                <w:i/>
                <w:iCs/>
                <w:lang w:eastAsia="en-NZ"/>
              </w:rPr>
              <w:t>During the conversation t</w:t>
            </w:r>
            <w:r w:rsidR="008D50D1" w:rsidRPr="007D1956">
              <w:rPr>
                <w:i/>
                <w:iCs/>
                <w:lang w:eastAsia="en-NZ"/>
              </w:rPr>
              <w:t xml:space="preserve">his made me feel like I was being a good listener, and made </w:t>
            </w:r>
            <w:r w:rsidR="00C86422" w:rsidRPr="007D1956">
              <w:rPr>
                <w:i/>
                <w:iCs/>
                <w:lang w:eastAsia="en-NZ"/>
              </w:rPr>
              <w:t>him</w:t>
            </w:r>
            <w:r w:rsidR="00200579">
              <w:rPr>
                <w:i/>
                <w:iCs/>
                <w:lang w:eastAsia="en-NZ"/>
              </w:rPr>
              <w:t>/her</w:t>
            </w:r>
            <w:r w:rsidR="00C86422" w:rsidRPr="007D1956">
              <w:rPr>
                <w:i/>
                <w:iCs/>
                <w:lang w:eastAsia="en-NZ"/>
              </w:rPr>
              <w:t xml:space="preserve"> </w:t>
            </w:r>
            <w:r w:rsidR="008D50D1" w:rsidRPr="007D1956">
              <w:rPr>
                <w:i/>
                <w:iCs/>
                <w:lang w:eastAsia="en-NZ"/>
              </w:rPr>
              <w:t>feel valued and respected</w:t>
            </w:r>
            <w:r w:rsidR="00DE183B">
              <w:rPr>
                <w:i/>
                <w:iCs/>
                <w:lang w:eastAsia="en-NZ"/>
              </w:rPr>
              <w:t xml:space="preserve">. </w:t>
            </w:r>
            <w:r w:rsidR="00DE183B">
              <w:rPr>
                <w:rFonts w:cstheme="minorHAnsi"/>
                <w:i/>
                <w:iCs/>
              </w:rPr>
              <w:t>This encouraged them to tell me more about the conflict which meant I had a greater understanding and our bond was</w:t>
            </w:r>
            <w:r w:rsidR="008D50D1" w:rsidRPr="007D1956">
              <w:rPr>
                <w:i/>
                <w:iCs/>
                <w:lang w:eastAsia="en-NZ"/>
              </w:rPr>
              <w:t xml:space="preserve"> strengthen</w:t>
            </w:r>
            <w:r w:rsidR="00200579">
              <w:rPr>
                <w:i/>
                <w:iCs/>
                <w:lang w:eastAsia="en-NZ"/>
              </w:rPr>
              <w:t>ed.</w:t>
            </w:r>
          </w:p>
          <w:p w:rsidR="006854BE" w:rsidRPr="00D23CE7" w:rsidRDefault="0003230C" w:rsidP="00313D53">
            <w:pPr>
              <w:pStyle w:val="VPScheduletext"/>
              <w:rPr>
                <w:i/>
                <w:iCs/>
                <w:color w:val="FF0000"/>
              </w:rPr>
            </w:pPr>
            <w:r w:rsidRPr="007D1956">
              <w:rPr>
                <w:i/>
                <w:iCs/>
                <w:color w:val="FF0000"/>
              </w:rPr>
              <w:t>The above expected learner responses</w:t>
            </w:r>
            <w:r w:rsidR="006854BE" w:rsidRPr="007D1956">
              <w:rPr>
                <w:i/>
                <w:iCs/>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010F50">
            <w:t>e</w:t>
          </w:r>
          <w:r w:rsidRPr="002B7AA3">
            <w:t>ment based on an examination of the evidence provided against the criteria in the Achievement Standard. Judgements should be holistic, rather than based on a checklist approach</w:t>
          </w:r>
          <w:r>
            <w:t>.</w:t>
          </w:r>
        </w:p>
      </w:sdtContent>
    </w:sdt>
    <w:sectPr w:rsidR="00833535" w:rsidSect="00CA2937">
      <w:footerReference w:type="default" r:id="rId17"/>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9F7" w:rsidRDefault="000569F7" w:rsidP="006C5D0E">
      <w:pPr>
        <w:spacing w:before="0" w:after="0"/>
      </w:pPr>
      <w:r>
        <w:separator/>
      </w:r>
    </w:p>
  </w:endnote>
  <w:endnote w:type="continuationSeparator" w:id="0">
    <w:p w:rsidR="000569F7" w:rsidRDefault="000569F7"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CB5956" w:rsidRDefault="00E51617"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44AD5">
      <w:rPr>
        <w:sz w:val="20"/>
        <w:szCs w:val="20"/>
      </w:rPr>
      <w:t>5</w:t>
    </w:r>
    <w:r w:rsidRPr="00CB5956">
      <w:rPr>
        <w:sz w:val="20"/>
        <w:szCs w:val="20"/>
      </w:rPr>
      <w:tab/>
      <w:t xml:space="preserve">Page </w:t>
    </w:r>
    <w:r w:rsidR="00D3739A" w:rsidRPr="00CB5956">
      <w:rPr>
        <w:sz w:val="20"/>
        <w:szCs w:val="20"/>
      </w:rPr>
      <w:fldChar w:fldCharType="begin"/>
    </w:r>
    <w:r w:rsidRPr="00CB5956">
      <w:rPr>
        <w:sz w:val="20"/>
        <w:szCs w:val="20"/>
      </w:rPr>
      <w:instrText xml:space="preserve"> PAGE </w:instrText>
    </w:r>
    <w:r w:rsidR="00D3739A" w:rsidRPr="00CB5956">
      <w:rPr>
        <w:sz w:val="20"/>
        <w:szCs w:val="20"/>
      </w:rPr>
      <w:fldChar w:fldCharType="separate"/>
    </w:r>
    <w:r w:rsidR="0097439B">
      <w:rPr>
        <w:noProof/>
        <w:sz w:val="20"/>
        <w:szCs w:val="20"/>
      </w:rPr>
      <w:t>7</w:t>
    </w:r>
    <w:r w:rsidR="00D3739A" w:rsidRPr="00CB5956">
      <w:rPr>
        <w:sz w:val="20"/>
        <w:szCs w:val="20"/>
      </w:rPr>
      <w:fldChar w:fldCharType="end"/>
    </w:r>
    <w:r w:rsidRPr="00CB5956">
      <w:rPr>
        <w:sz w:val="20"/>
        <w:szCs w:val="20"/>
      </w:rPr>
      <w:t xml:space="preserve"> of </w:t>
    </w:r>
    <w:r w:rsidR="00D3739A" w:rsidRPr="00CB5956">
      <w:rPr>
        <w:sz w:val="20"/>
        <w:szCs w:val="20"/>
      </w:rPr>
      <w:fldChar w:fldCharType="begin"/>
    </w:r>
    <w:r w:rsidRPr="00CB5956">
      <w:rPr>
        <w:sz w:val="20"/>
        <w:szCs w:val="20"/>
      </w:rPr>
      <w:instrText xml:space="preserve"> NUMPAGES </w:instrText>
    </w:r>
    <w:r w:rsidR="00D3739A" w:rsidRPr="00CB5956">
      <w:rPr>
        <w:sz w:val="20"/>
        <w:szCs w:val="20"/>
      </w:rPr>
      <w:fldChar w:fldCharType="separate"/>
    </w:r>
    <w:r w:rsidR="0097439B">
      <w:rPr>
        <w:noProof/>
        <w:sz w:val="20"/>
        <w:szCs w:val="20"/>
      </w:rPr>
      <w:t>7</w:t>
    </w:r>
    <w:r w:rsidR="00D3739A"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CB5956" w:rsidRDefault="00E51617"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44AD5">
      <w:rPr>
        <w:sz w:val="20"/>
        <w:szCs w:val="20"/>
      </w:rPr>
      <w:t>5</w:t>
    </w:r>
    <w:r w:rsidRPr="00CB5956">
      <w:rPr>
        <w:sz w:val="20"/>
        <w:szCs w:val="20"/>
      </w:rPr>
      <w:tab/>
      <w:t xml:space="preserve">Page </w:t>
    </w:r>
    <w:r w:rsidR="00D3739A" w:rsidRPr="00CB5956">
      <w:rPr>
        <w:sz w:val="20"/>
        <w:szCs w:val="20"/>
      </w:rPr>
      <w:fldChar w:fldCharType="begin"/>
    </w:r>
    <w:r w:rsidRPr="00CB5956">
      <w:rPr>
        <w:sz w:val="20"/>
        <w:szCs w:val="20"/>
      </w:rPr>
      <w:instrText xml:space="preserve"> PAGE </w:instrText>
    </w:r>
    <w:r w:rsidR="00D3739A" w:rsidRPr="00CB5956">
      <w:rPr>
        <w:sz w:val="20"/>
        <w:szCs w:val="20"/>
      </w:rPr>
      <w:fldChar w:fldCharType="separate"/>
    </w:r>
    <w:r w:rsidR="0097439B">
      <w:rPr>
        <w:noProof/>
        <w:sz w:val="20"/>
        <w:szCs w:val="20"/>
      </w:rPr>
      <w:t>1</w:t>
    </w:r>
    <w:r w:rsidR="00D3739A" w:rsidRPr="00CB5956">
      <w:rPr>
        <w:sz w:val="20"/>
        <w:szCs w:val="20"/>
      </w:rPr>
      <w:fldChar w:fldCharType="end"/>
    </w:r>
    <w:r w:rsidRPr="00CB5956">
      <w:rPr>
        <w:sz w:val="20"/>
        <w:szCs w:val="20"/>
      </w:rPr>
      <w:t xml:space="preserve"> of </w:t>
    </w:r>
    <w:r w:rsidR="00D3739A" w:rsidRPr="00CB5956">
      <w:rPr>
        <w:sz w:val="20"/>
        <w:szCs w:val="20"/>
      </w:rPr>
      <w:fldChar w:fldCharType="begin"/>
    </w:r>
    <w:r w:rsidRPr="00CB5956">
      <w:rPr>
        <w:sz w:val="20"/>
        <w:szCs w:val="20"/>
      </w:rPr>
      <w:instrText xml:space="preserve"> NUMPAGES </w:instrText>
    </w:r>
    <w:r w:rsidR="00D3739A" w:rsidRPr="00CB5956">
      <w:rPr>
        <w:sz w:val="20"/>
        <w:szCs w:val="20"/>
      </w:rPr>
      <w:fldChar w:fldCharType="separate"/>
    </w:r>
    <w:r w:rsidR="0097439B">
      <w:rPr>
        <w:noProof/>
        <w:sz w:val="20"/>
        <w:szCs w:val="20"/>
      </w:rPr>
      <w:t>12</w:t>
    </w:r>
    <w:r w:rsidR="00D3739A"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CB5956" w:rsidRDefault="00E51617"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44AD5">
      <w:rPr>
        <w:sz w:val="20"/>
        <w:szCs w:val="20"/>
      </w:rPr>
      <w:t>5</w:t>
    </w:r>
    <w:r w:rsidRPr="00CB5956">
      <w:rPr>
        <w:sz w:val="20"/>
        <w:szCs w:val="20"/>
      </w:rPr>
      <w:tab/>
      <w:t xml:space="preserve">Page </w:t>
    </w:r>
    <w:r w:rsidR="00D3739A" w:rsidRPr="00CB5956">
      <w:rPr>
        <w:sz w:val="20"/>
        <w:szCs w:val="20"/>
      </w:rPr>
      <w:fldChar w:fldCharType="begin"/>
    </w:r>
    <w:r w:rsidRPr="00CB5956">
      <w:rPr>
        <w:sz w:val="20"/>
        <w:szCs w:val="20"/>
      </w:rPr>
      <w:instrText xml:space="preserve"> PAGE </w:instrText>
    </w:r>
    <w:r w:rsidR="00D3739A" w:rsidRPr="00CB5956">
      <w:rPr>
        <w:sz w:val="20"/>
        <w:szCs w:val="20"/>
      </w:rPr>
      <w:fldChar w:fldCharType="separate"/>
    </w:r>
    <w:r w:rsidR="0097439B">
      <w:rPr>
        <w:noProof/>
        <w:sz w:val="20"/>
        <w:szCs w:val="20"/>
      </w:rPr>
      <w:t>2</w:t>
    </w:r>
    <w:r w:rsidR="00D3739A" w:rsidRPr="00CB5956">
      <w:rPr>
        <w:sz w:val="20"/>
        <w:szCs w:val="20"/>
      </w:rPr>
      <w:fldChar w:fldCharType="end"/>
    </w:r>
    <w:r w:rsidRPr="00CB5956">
      <w:rPr>
        <w:sz w:val="20"/>
        <w:szCs w:val="20"/>
      </w:rPr>
      <w:t xml:space="preserve"> of </w:t>
    </w:r>
    <w:r w:rsidR="00D3739A" w:rsidRPr="00CB5956">
      <w:rPr>
        <w:sz w:val="20"/>
        <w:szCs w:val="20"/>
      </w:rPr>
      <w:fldChar w:fldCharType="begin"/>
    </w:r>
    <w:r w:rsidRPr="00CB5956">
      <w:rPr>
        <w:sz w:val="20"/>
        <w:szCs w:val="20"/>
      </w:rPr>
      <w:instrText xml:space="preserve"> NUMPAGES </w:instrText>
    </w:r>
    <w:r w:rsidR="00D3739A" w:rsidRPr="00CB5956">
      <w:rPr>
        <w:sz w:val="20"/>
        <w:szCs w:val="20"/>
      </w:rPr>
      <w:fldChar w:fldCharType="separate"/>
    </w:r>
    <w:r w:rsidR="0097439B">
      <w:rPr>
        <w:noProof/>
        <w:sz w:val="20"/>
        <w:szCs w:val="20"/>
      </w:rPr>
      <w:t>12</w:t>
    </w:r>
    <w:r w:rsidR="00D3739A" w:rsidRPr="00CB5956">
      <w:rPr>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6C5D0E" w:rsidRDefault="00E51617"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44AD5">
      <w:rPr>
        <w:sz w:val="20"/>
        <w:szCs w:val="20"/>
      </w:rPr>
      <w:t>5</w:t>
    </w:r>
    <w:r w:rsidRPr="006C5D0E">
      <w:rPr>
        <w:color w:val="808080"/>
        <w:sz w:val="20"/>
        <w:szCs w:val="20"/>
      </w:rPr>
      <w:tab/>
      <w:t xml:space="preserve">Page </w:t>
    </w:r>
    <w:r w:rsidR="00D3739A" w:rsidRPr="006C5D0E">
      <w:rPr>
        <w:color w:val="808080"/>
        <w:sz w:val="20"/>
        <w:szCs w:val="20"/>
      </w:rPr>
      <w:fldChar w:fldCharType="begin"/>
    </w:r>
    <w:r w:rsidRPr="006C5D0E">
      <w:rPr>
        <w:color w:val="808080"/>
        <w:sz w:val="20"/>
        <w:szCs w:val="20"/>
      </w:rPr>
      <w:instrText xml:space="preserve"> PAGE </w:instrText>
    </w:r>
    <w:r w:rsidR="00D3739A" w:rsidRPr="006C5D0E">
      <w:rPr>
        <w:color w:val="808080"/>
        <w:sz w:val="20"/>
        <w:szCs w:val="20"/>
      </w:rPr>
      <w:fldChar w:fldCharType="separate"/>
    </w:r>
    <w:r w:rsidR="0097439B">
      <w:rPr>
        <w:noProof/>
        <w:color w:val="808080"/>
        <w:sz w:val="20"/>
        <w:szCs w:val="20"/>
      </w:rPr>
      <w:t>12</w:t>
    </w:r>
    <w:r w:rsidR="00D3739A" w:rsidRPr="006C5D0E">
      <w:rPr>
        <w:color w:val="808080"/>
        <w:sz w:val="20"/>
        <w:szCs w:val="20"/>
      </w:rPr>
      <w:fldChar w:fldCharType="end"/>
    </w:r>
    <w:r w:rsidRPr="006C5D0E">
      <w:rPr>
        <w:color w:val="808080"/>
        <w:sz w:val="20"/>
        <w:szCs w:val="20"/>
      </w:rPr>
      <w:t xml:space="preserve"> of </w:t>
    </w:r>
    <w:r w:rsidR="00D3739A" w:rsidRPr="006C5D0E">
      <w:rPr>
        <w:color w:val="808080"/>
        <w:sz w:val="20"/>
        <w:szCs w:val="20"/>
      </w:rPr>
      <w:fldChar w:fldCharType="begin"/>
    </w:r>
    <w:r w:rsidRPr="006C5D0E">
      <w:rPr>
        <w:color w:val="808080"/>
        <w:sz w:val="20"/>
        <w:szCs w:val="20"/>
      </w:rPr>
      <w:instrText xml:space="preserve"> NUMPAGES </w:instrText>
    </w:r>
    <w:r w:rsidR="00D3739A" w:rsidRPr="006C5D0E">
      <w:rPr>
        <w:color w:val="808080"/>
        <w:sz w:val="20"/>
        <w:szCs w:val="20"/>
      </w:rPr>
      <w:fldChar w:fldCharType="separate"/>
    </w:r>
    <w:r w:rsidR="0097439B">
      <w:rPr>
        <w:noProof/>
        <w:color w:val="808080"/>
        <w:sz w:val="20"/>
        <w:szCs w:val="20"/>
      </w:rPr>
      <w:t>12</w:t>
    </w:r>
    <w:r w:rsidR="00D3739A"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9F7" w:rsidRDefault="000569F7" w:rsidP="006C5D0E">
      <w:pPr>
        <w:spacing w:before="0" w:after="0"/>
      </w:pPr>
      <w:r>
        <w:separator/>
      </w:r>
    </w:p>
  </w:footnote>
  <w:footnote w:type="continuationSeparator" w:id="0">
    <w:p w:rsidR="000569F7" w:rsidRDefault="000569F7"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E053F6" w:rsidRDefault="00E51617"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212630353"/>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976412630"/>
        <w:placeholder>
          <w:docPart w:val="DE0FE45B50034805AB4B08B20BACFC90"/>
        </w:placeholder>
      </w:sdtPr>
      <w:sdtEndPr>
        <w:rPr>
          <w:rStyle w:val="DefaultParagraphFont"/>
          <w:sz w:val="24"/>
          <w:szCs w:val="20"/>
        </w:rPr>
      </w:sdtEndPr>
      <w:sdtContent>
        <w:r>
          <w:rPr>
            <w:rStyle w:val="Style8"/>
          </w:rPr>
          <w:t>1.4</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884248498"/>
        <w:placeholder>
          <w:docPart w:val="795821DD7C6B4A8DA0F94D0DAB0A5776"/>
        </w:placeholder>
      </w:sdtPr>
      <w:sdtEndPr>
        <w:rPr>
          <w:rStyle w:val="DefaultParagraphFont"/>
          <w:sz w:val="24"/>
          <w:szCs w:val="20"/>
        </w:rPr>
      </w:sdtEndPr>
      <w:sdtContent>
        <w:r>
          <w:rPr>
            <w:rStyle w:val="Style9"/>
          </w:rPr>
          <w:t>Services Industries</w:t>
        </w:r>
      </w:sdtContent>
    </w:sdt>
  </w:p>
  <w:p w:rsidR="00E51617" w:rsidRPr="00E053F6" w:rsidRDefault="00E51617">
    <w:pPr>
      <w:pStyle w:val="Header"/>
      <w:rPr>
        <w:sz w:val="20"/>
        <w:szCs w:val="20"/>
      </w:rPr>
    </w:pPr>
    <w:r w:rsidRPr="00E053F6">
      <w:rPr>
        <w:sz w:val="20"/>
        <w:szCs w:val="20"/>
      </w:rPr>
      <w:t>PAGE FOR LEARNER USE</w:t>
    </w:r>
  </w:p>
  <w:p w:rsidR="00E51617" w:rsidRPr="00E053F6" w:rsidRDefault="00E51617">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Default="0097439B">
    <w:pPr>
      <w:pStyle w:val="Header"/>
    </w:pPr>
    <w:r w:rsidRPr="0097439B">
      <w:rPr>
        <w:noProof/>
        <w:lang w:eastAsia="en-NZ"/>
      </w:rPr>
      <w:drawing>
        <wp:inline distT="0" distB="0" distL="0" distR="0">
          <wp:extent cx="4320000" cy="581706"/>
          <wp:effectExtent l="19050" t="0" r="4350" b="0"/>
          <wp:docPr id="1"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E053F6" w:rsidRDefault="00E51617"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128516569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988005119"/>
        <w:placeholder>
          <w:docPart w:val="DE0FE45B50034805AB4B08B20BACFC90"/>
        </w:placeholder>
      </w:sdtPr>
      <w:sdtEndPr>
        <w:rPr>
          <w:rStyle w:val="DefaultParagraphFont"/>
          <w:sz w:val="24"/>
          <w:szCs w:val="20"/>
        </w:rPr>
      </w:sdtEndPr>
      <w:sdtContent>
        <w:r>
          <w:rPr>
            <w:rStyle w:val="Style8"/>
          </w:rPr>
          <w:t>1.4</w:t>
        </w:r>
        <w:r w:rsidR="00E44AD5">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765756894"/>
        <w:placeholder>
          <w:docPart w:val="795821DD7C6B4A8DA0F94D0DAB0A5776"/>
        </w:placeholder>
      </w:sdtPr>
      <w:sdtEndPr>
        <w:rPr>
          <w:rStyle w:val="DefaultParagraphFont"/>
          <w:sz w:val="24"/>
          <w:szCs w:val="20"/>
        </w:rPr>
      </w:sdtEndPr>
      <w:sdtContent>
        <w:r>
          <w:rPr>
            <w:rStyle w:val="Style9"/>
          </w:rPr>
          <w:t>Primary Industries</w:t>
        </w:r>
      </w:sdtContent>
    </w:sdt>
  </w:p>
  <w:p w:rsidR="00E51617" w:rsidRPr="00E053F6" w:rsidRDefault="00E51617">
    <w:pPr>
      <w:pStyle w:val="Header"/>
      <w:rPr>
        <w:sz w:val="20"/>
        <w:szCs w:val="20"/>
      </w:rPr>
    </w:pPr>
    <w:r w:rsidRPr="00E053F6">
      <w:rPr>
        <w:sz w:val="20"/>
        <w:szCs w:val="20"/>
      </w:rPr>
      <w:t>PAGE FOR LEARNER USE</w:t>
    </w:r>
  </w:p>
  <w:p w:rsidR="00E51617" w:rsidRPr="00E053F6" w:rsidRDefault="00E51617">
    <w:pPr>
      <w:pStyle w:val="Header"/>
      <w:rPr>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E053F6" w:rsidRDefault="00E51617" w:rsidP="008F2792">
    <w:pPr>
      <w:pStyle w:val="Header"/>
      <w:rPr>
        <w:sz w:val="20"/>
        <w:szCs w:val="20"/>
      </w:rPr>
    </w:pPr>
    <w:r w:rsidRPr="00E053F6">
      <w:rPr>
        <w:sz w:val="20"/>
        <w:szCs w:val="20"/>
      </w:rPr>
      <w:t xml:space="preserve">Internal assessment resource: </w:t>
    </w:r>
    <w:sdt>
      <w:sdtPr>
        <w:rPr>
          <w:rStyle w:val="Style8"/>
        </w:rPr>
        <w:alias w:val="Subject name"/>
        <w:tag w:val="Subject name"/>
        <w:id w:val="-1543351839"/>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2134308168"/>
      </w:sdtPr>
      <w:sdtEndPr>
        <w:rPr>
          <w:rStyle w:val="DefaultParagraphFont"/>
          <w:sz w:val="24"/>
          <w:szCs w:val="20"/>
        </w:rPr>
      </w:sdtEndPr>
      <w:sdtContent>
        <w:r>
          <w:rPr>
            <w:rStyle w:val="Style8"/>
          </w:rPr>
          <w:t>1.4</w:t>
        </w:r>
        <w:r w:rsidR="00E44AD5">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2113317880"/>
      </w:sdtPr>
      <w:sdtEndPr>
        <w:rPr>
          <w:rStyle w:val="DefaultParagraphFont"/>
          <w:sz w:val="24"/>
          <w:szCs w:val="20"/>
        </w:rPr>
      </w:sdtEndPr>
      <w:sdtContent>
        <w:r>
          <w:rPr>
            <w:rStyle w:val="Style9"/>
          </w:rPr>
          <w:t>Primary Industries</w:t>
        </w:r>
      </w:sdtContent>
    </w:sdt>
  </w:p>
  <w:p w:rsidR="00E51617" w:rsidRPr="00E053F6" w:rsidRDefault="00E51617" w:rsidP="008F2792">
    <w:pPr>
      <w:pStyle w:val="Header"/>
      <w:rPr>
        <w:sz w:val="20"/>
        <w:szCs w:val="20"/>
      </w:rPr>
    </w:pPr>
    <w:r w:rsidRPr="00E053F6">
      <w:rPr>
        <w:sz w:val="20"/>
        <w:szCs w:val="20"/>
      </w:rPr>
      <w:t>PAGE FOR LEARNER USE</w:t>
    </w:r>
  </w:p>
  <w:p w:rsidR="00E51617" w:rsidRDefault="00E5161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E053F6" w:rsidRDefault="00E51617"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w:t>
        </w:r>
        <w:r w:rsidR="00E44AD5">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Primary Industries</w:t>
        </w:r>
      </w:sdtContent>
    </w:sdt>
  </w:p>
  <w:p w:rsidR="00E51617" w:rsidRPr="00E053F6" w:rsidRDefault="00E51617"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E51617" w:rsidRPr="00E053F6" w:rsidRDefault="00E51617">
    <w:pPr>
      <w:pStyle w:val="Head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617" w:rsidRPr="00B320A2" w:rsidRDefault="00E51617"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5F2E"/>
    <w:multiLevelType w:val="hybridMultilevel"/>
    <w:tmpl w:val="5C4C6C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EF44798"/>
    <w:multiLevelType w:val="hybridMultilevel"/>
    <w:tmpl w:val="882CAB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0B5240A"/>
    <w:multiLevelType w:val="hybridMultilevel"/>
    <w:tmpl w:val="B080CC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34A20EC"/>
    <w:multiLevelType w:val="hybridMultilevel"/>
    <w:tmpl w:val="60DC35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8B63757"/>
    <w:multiLevelType w:val="hybridMultilevel"/>
    <w:tmpl w:val="F3C0B0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BC331EB"/>
    <w:multiLevelType w:val="hybridMultilevel"/>
    <w:tmpl w:val="A57E3A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CAD5571"/>
    <w:multiLevelType w:val="hybridMultilevel"/>
    <w:tmpl w:val="58CACC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3064F84"/>
    <w:multiLevelType w:val="hybridMultilevel"/>
    <w:tmpl w:val="7878F8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4F63514"/>
    <w:multiLevelType w:val="hybridMultilevel"/>
    <w:tmpl w:val="E3D28B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7D27031"/>
    <w:multiLevelType w:val="hybridMultilevel"/>
    <w:tmpl w:val="A5F2C4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3">
    <w:nsid w:val="31391459"/>
    <w:multiLevelType w:val="hybridMultilevel"/>
    <w:tmpl w:val="9E5462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5BF1668"/>
    <w:multiLevelType w:val="hybridMultilevel"/>
    <w:tmpl w:val="991EB1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DF35A3B"/>
    <w:multiLevelType w:val="hybridMultilevel"/>
    <w:tmpl w:val="BA6665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F6E2C84"/>
    <w:multiLevelType w:val="hybridMultilevel"/>
    <w:tmpl w:val="EB0A8E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13F50E5"/>
    <w:multiLevelType w:val="hybridMultilevel"/>
    <w:tmpl w:val="351006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8">
    <w:nsid w:val="42EC1884"/>
    <w:multiLevelType w:val="hybridMultilevel"/>
    <w:tmpl w:val="7FE85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20">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21">
    <w:nsid w:val="654C6E96"/>
    <w:multiLevelType w:val="hybridMultilevel"/>
    <w:tmpl w:val="1CAE8D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6406A55"/>
    <w:multiLevelType w:val="hybridMultilevel"/>
    <w:tmpl w:val="2856DD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8461FDD"/>
    <w:multiLevelType w:val="hybridMultilevel"/>
    <w:tmpl w:val="29E6E9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5">
    <w:nsid w:val="749E1A2A"/>
    <w:multiLevelType w:val="hybridMultilevel"/>
    <w:tmpl w:val="8B2EDD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A4A41B2"/>
    <w:multiLevelType w:val="hybridMultilevel"/>
    <w:tmpl w:val="0AF822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9"/>
  </w:num>
  <w:num w:numId="4">
    <w:abstractNumId w:val="20"/>
  </w:num>
  <w:num w:numId="5">
    <w:abstractNumId w:val="12"/>
  </w:num>
  <w:num w:numId="6">
    <w:abstractNumId w:val="24"/>
  </w:num>
  <w:num w:numId="7">
    <w:abstractNumId w:val="17"/>
  </w:num>
  <w:num w:numId="8">
    <w:abstractNumId w:val="15"/>
  </w:num>
  <w:num w:numId="9">
    <w:abstractNumId w:val="18"/>
  </w:num>
  <w:num w:numId="10">
    <w:abstractNumId w:val="14"/>
  </w:num>
  <w:num w:numId="11">
    <w:abstractNumId w:val="16"/>
  </w:num>
  <w:num w:numId="12">
    <w:abstractNumId w:val="10"/>
  </w:num>
  <w:num w:numId="13">
    <w:abstractNumId w:val="25"/>
  </w:num>
  <w:num w:numId="14">
    <w:abstractNumId w:val="5"/>
  </w:num>
  <w:num w:numId="15">
    <w:abstractNumId w:val="6"/>
  </w:num>
  <w:num w:numId="16">
    <w:abstractNumId w:val="7"/>
  </w:num>
  <w:num w:numId="17">
    <w:abstractNumId w:val="8"/>
  </w:num>
  <w:num w:numId="18">
    <w:abstractNumId w:val="22"/>
  </w:num>
  <w:num w:numId="19">
    <w:abstractNumId w:val="3"/>
  </w:num>
  <w:num w:numId="20">
    <w:abstractNumId w:val="13"/>
  </w:num>
  <w:num w:numId="21">
    <w:abstractNumId w:val="2"/>
  </w:num>
  <w:num w:numId="22">
    <w:abstractNumId w:val="9"/>
  </w:num>
  <w:num w:numId="23">
    <w:abstractNumId w:val="4"/>
  </w:num>
  <w:num w:numId="24">
    <w:abstractNumId w:val="0"/>
  </w:num>
  <w:num w:numId="25">
    <w:abstractNumId w:val="21"/>
  </w:num>
  <w:num w:numId="26">
    <w:abstractNumId w:val="23"/>
  </w:num>
  <w:num w:numId="27">
    <w:abstractNumId w:val="20"/>
  </w:num>
  <w:num w:numId="28">
    <w:abstractNumId w:val="20"/>
  </w:num>
  <w:num w:numId="29">
    <w:abstractNumId w:val="2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72706"/>
  </w:hdrShapeDefaults>
  <w:footnotePr>
    <w:footnote w:id="-1"/>
    <w:footnote w:id="0"/>
  </w:footnotePr>
  <w:endnotePr>
    <w:endnote w:id="-1"/>
    <w:endnote w:id="0"/>
  </w:endnotePr>
  <w:compat>
    <w:useFELayout/>
  </w:compat>
  <w:rsids>
    <w:rsidRoot w:val="00D66461"/>
    <w:rsid w:val="00001918"/>
    <w:rsid w:val="00005B83"/>
    <w:rsid w:val="0000677D"/>
    <w:rsid w:val="00010F50"/>
    <w:rsid w:val="00012B5E"/>
    <w:rsid w:val="000151E5"/>
    <w:rsid w:val="00016352"/>
    <w:rsid w:val="000214D1"/>
    <w:rsid w:val="00027FC5"/>
    <w:rsid w:val="0003223B"/>
    <w:rsid w:val="0003230C"/>
    <w:rsid w:val="000349E5"/>
    <w:rsid w:val="000356AF"/>
    <w:rsid w:val="00040C0C"/>
    <w:rsid w:val="0004443A"/>
    <w:rsid w:val="00046059"/>
    <w:rsid w:val="000478E4"/>
    <w:rsid w:val="00047E2A"/>
    <w:rsid w:val="00050CD5"/>
    <w:rsid w:val="000569F7"/>
    <w:rsid w:val="00057392"/>
    <w:rsid w:val="00060207"/>
    <w:rsid w:val="00060F4C"/>
    <w:rsid w:val="0006302E"/>
    <w:rsid w:val="000669AB"/>
    <w:rsid w:val="00067316"/>
    <w:rsid w:val="0007554D"/>
    <w:rsid w:val="00081BBC"/>
    <w:rsid w:val="0008288E"/>
    <w:rsid w:val="000A522B"/>
    <w:rsid w:val="000A6D78"/>
    <w:rsid w:val="000A7F13"/>
    <w:rsid w:val="000B7081"/>
    <w:rsid w:val="000C4E37"/>
    <w:rsid w:val="000D1892"/>
    <w:rsid w:val="000D2EBA"/>
    <w:rsid w:val="000D4B74"/>
    <w:rsid w:val="000E2E18"/>
    <w:rsid w:val="000E7574"/>
    <w:rsid w:val="000F1401"/>
    <w:rsid w:val="000F55CE"/>
    <w:rsid w:val="00100862"/>
    <w:rsid w:val="00100CC1"/>
    <w:rsid w:val="00106960"/>
    <w:rsid w:val="00107BEF"/>
    <w:rsid w:val="00112223"/>
    <w:rsid w:val="00112404"/>
    <w:rsid w:val="001129A9"/>
    <w:rsid w:val="001163D2"/>
    <w:rsid w:val="00121242"/>
    <w:rsid w:val="0012518E"/>
    <w:rsid w:val="00126BFC"/>
    <w:rsid w:val="00134A0F"/>
    <w:rsid w:val="00143735"/>
    <w:rsid w:val="00147815"/>
    <w:rsid w:val="00150EAB"/>
    <w:rsid w:val="001549FD"/>
    <w:rsid w:val="00155AF3"/>
    <w:rsid w:val="00155E07"/>
    <w:rsid w:val="001578C7"/>
    <w:rsid w:val="00160F21"/>
    <w:rsid w:val="0016202D"/>
    <w:rsid w:val="001729AB"/>
    <w:rsid w:val="001817D6"/>
    <w:rsid w:val="001913B7"/>
    <w:rsid w:val="00197E3F"/>
    <w:rsid w:val="00197F3F"/>
    <w:rsid w:val="001B5F40"/>
    <w:rsid w:val="001B68E9"/>
    <w:rsid w:val="001B6A2E"/>
    <w:rsid w:val="001B6DE1"/>
    <w:rsid w:val="001C29D2"/>
    <w:rsid w:val="001C7D48"/>
    <w:rsid w:val="001D6C35"/>
    <w:rsid w:val="001D79A3"/>
    <w:rsid w:val="001E0940"/>
    <w:rsid w:val="001E1BCB"/>
    <w:rsid w:val="001E1C10"/>
    <w:rsid w:val="001E521E"/>
    <w:rsid w:val="001F0E54"/>
    <w:rsid w:val="001F4B19"/>
    <w:rsid w:val="001F515B"/>
    <w:rsid w:val="001F7A9B"/>
    <w:rsid w:val="00200579"/>
    <w:rsid w:val="0020099C"/>
    <w:rsid w:val="00202445"/>
    <w:rsid w:val="0020313D"/>
    <w:rsid w:val="002103E1"/>
    <w:rsid w:val="00212B76"/>
    <w:rsid w:val="00213B36"/>
    <w:rsid w:val="00220DBB"/>
    <w:rsid w:val="002258AD"/>
    <w:rsid w:val="00225DFD"/>
    <w:rsid w:val="002261EF"/>
    <w:rsid w:val="00226AEE"/>
    <w:rsid w:val="00230AE6"/>
    <w:rsid w:val="00233CC0"/>
    <w:rsid w:val="002355E4"/>
    <w:rsid w:val="002441EA"/>
    <w:rsid w:val="002469B0"/>
    <w:rsid w:val="002473FE"/>
    <w:rsid w:val="00251260"/>
    <w:rsid w:val="00251778"/>
    <w:rsid w:val="002542FC"/>
    <w:rsid w:val="0025461D"/>
    <w:rsid w:val="00255DF0"/>
    <w:rsid w:val="002629FC"/>
    <w:rsid w:val="00264725"/>
    <w:rsid w:val="00264A52"/>
    <w:rsid w:val="00265858"/>
    <w:rsid w:val="002658AE"/>
    <w:rsid w:val="00266124"/>
    <w:rsid w:val="002764B2"/>
    <w:rsid w:val="002807EB"/>
    <w:rsid w:val="002857C3"/>
    <w:rsid w:val="00290F93"/>
    <w:rsid w:val="00291500"/>
    <w:rsid w:val="002A0559"/>
    <w:rsid w:val="002A126D"/>
    <w:rsid w:val="002A4AD8"/>
    <w:rsid w:val="002A530E"/>
    <w:rsid w:val="002A64CA"/>
    <w:rsid w:val="002B0385"/>
    <w:rsid w:val="002B395B"/>
    <w:rsid w:val="002B7449"/>
    <w:rsid w:val="002B7AA3"/>
    <w:rsid w:val="002B7E58"/>
    <w:rsid w:val="002C34AF"/>
    <w:rsid w:val="002D0805"/>
    <w:rsid w:val="002D0A92"/>
    <w:rsid w:val="002E5928"/>
    <w:rsid w:val="002E7035"/>
    <w:rsid w:val="002F178F"/>
    <w:rsid w:val="003001E5"/>
    <w:rsid w:val="00300C94"/>
    <w:rsid w:val="00313D53"/>
    <w:rsid w:val="00314FE8"/>
    <w:rsid w:val="00316FE9"/>
    <w:rsid w:val="003211B0"/>
    <w:rsid w:val="003304A5"/>
    <w:rsid w:val="003304C2"/>
    <w:rsid w:val="003341BF"/>
    <w:rsid w:val="00334BE6"/>
    <w:rsid w:val="00337B00"/>
    <w:rsid w:val="00342608"/>
    <w:rsid w:val="003609DC"/>
    <w:rsid w:val="00364E6D"/>
    <w:rsid w:val="0036540D"/>
    <w:rsid w:val="003737C2"/>
    <w:rsid w:val="00385226"/>
    <w:rsid w:val="00393465"/>
    <w:rsid w:val="0039727A"/>
    <w:rsid w:val="003A3097"/>
    <w:rsid w:val="003B2E13"/>
    <w:rsid w:val="003B5208"/>
    <w:rsid w:val="003B5EA0"/>
    <w:rsid w:val="003C5B04"/>
    <w:rsid w:val="003C5BD4"/>
    <w:rsid w:val="003C6DD6"/>
    <w:rsid w:val="003D30DC"/>
    <w:rsid w:val="003D4C39"/>
    <w:rsid w:val="003D5785"/>
    <w:rsid w:val="003D6F1D"/>
    <w:rsid w:val="003E4D62"/>
    <w:rsid w:val="003E536F"/>
    <w:rsid w:val="003E5967"/>
    <w:rsid w:val="003E653C"/>
    <w:rsid w:val="003E7B4D"/>
    <w:rsid w:val="003E7CAD"/>
    <w:rsid w:val="003F05C6"/>
    <w:rsid w:val="003F2F03"/>
    <w:rsid w:val="003F6027"/>
    <w:rsid w:val="003F7FD2"/>
    <w:rsid w:val="0040348F"/>
    <w:rsid w:val="00406D1B"/>
    <w:rsid w:val="004079F7"/>
    <w:rsid w:val="004121A2"/>
    <w:rsid w:val="00412742"/>
    <w:rsid w:val="0041357A"/>
    <w:rsid w:val="004153A7"/>
    <w:rsid w:val="00426295"/>
    <w:rsid w:val="00426438"/>
    <w:rsid w:val="00430E07"/>
    <w:rsid w:val="0043647F"/>
    <w:rsid w:val="00436A88"/>
    <w:rsid w:val="00444A42"/>
    <w:rsid w:val="00445B34"/>
    <w:rsid w:val="0045449A"/>
    <w:rsid w:val="00461DCF"/>
    <w:rsid w:val="00463406"/>
    <w:rsid w:val="00465455"/>
    <w:rsid w:val="004758D9"/>
    <w:rsid w:val="00476D14"/>
    <w:rsid w:val="00497D90"/>
    <w:rsid w:val="004A15EE"/>
    <w:rsid w:val="004B6469"/>
    <w:rsid w:val="004B68FA"/>
    <w:rsid w:val="004B6B27"/>
    <w:rsid w:val="004C1072"/>
    <w:rsid w:val="004C47EB"/>
    <w:rsid w:val="004C68B2"/>
    <w:rsid w:val="004D04C5"/>
    <w:rsid w:val="004D1849"/>
    <w:rsid w:val="004D4FAF"/>
    <w:rsid w:val="004D736C"/>
    <w:rsid w:val="004D7AB6"/>
    <w:rsid w:val="004E12AB"/>
    <w:rsid w:val="004E14EE"/>
    <w:rsid w:val="004E58D4"/>
    <w:rsid w:val="004E5CAB"/>
    <w:rsid w:val="004F0DE7"/>
    <w:rsid w:val="004F1DEA"/>
    <w:rsid w:val="004F354F"/>
    <w:rsid w:val="004F4D85"/>
    <w:rsid w:val="005043C0"/>
    <w:rsid w:val="00504965"/>
    <w:rsid w:val="00511538"/>
    <w:rsid w:val="00513000"/>
    <w:rsid w:val="00515294"/>
    <w:rsid w:val="005159B5"/>
    <w:rsid w:val="005163A2"/>
    <w:rsid w:val="005172B7"/>
    <w:rsid w:val="00521212"/>
    <w:rsid w:val="005225E1"/>
    <w:rsid w:val="00522692"/>
    <w:rsid w:val="005266AB"/>
    <w:rsid w:val="00527DD2"/>
    <w:rsid w:val="005310F0"/>
    <w:rsid w:val="00541317"/>
    <w:rsid w:val="00565021"/>
    <w:rsid w:val="00567F19"/>
    <w:rsid w:val="00570961"/>
    <w:rsid w:val="0057375B"/>
    <w:rsid w:val="00576B7A"/>
    <w:rsid w:val="00580DB4"/>
    <w:rsid w:val="0058129A"/>
    <w:rsid w:val="00592C23"/>
    <w:rsid w:val="005A4997"/>
    <w:rsid w:val="005A5642"/>
    <w:rsid w:val="005B4D50"/>
    <w:rsid w:val="005B77CA"/>
    <w:rsid w:val="005C1D06"/>
    <w:rsid w:val="005C3132"/>
    <w:rsid w:val="005C6420"/>
    <w:rsid w:val="005D7521"/>
    <w:rsid w:val="005F0895"/>
    <w:rsid w:val="005F5637"/>
    <w:rsid w:val="00601985"/>
    <w:rsid w:val="00603BDE"/>
    <w:rsid w:val="006045FA"/>
    <w:rsid w:val="00604F41"/>
    <w:rsid w:val="00611E7E"/>
    <w:rsid w:val="006121A0"/>
    <w:rsid w:val="006143BB"/>
    <w:rsid w:val="00622AB9"/>
    <w:rsid w:val="00623823"/>
    <w:rsid w:val="0062615C"/>
    <w:rsid w:val="006365C4"/>
    <w:rsid w:val="00642B78"/>
    <w:rsid w:val="00652FFB"/>
    <w:rsid w:val="00654108"/>
    <w:rsid w:val="00654B8A"/>
    <w:rsid w:val="00654BC0"/>
    <w:rsid w:val="0065671F"/>
    <w:rsid w:val="00656F4A"/>
    <w:rsid w:val="006600CD"/>
    <w:rsid w:val="00661838"/>
    <w:rsid w:val="00665EBD"/>
    <w:rsid w:val="00667803"/>
    <w:rsid w:val="006702F6"/>
    <w:rsid w:val="00672689"/>
    <w:rsid w:val="006727A2"/>
    <w:rsid w:val="006730C5"/>
    <w:rsid w:val="00674D57"/>
    <w:rsid w:val="0068449D"/>
    <w:rsid w:val="006854BE"/>
    <w:rsid w:val="00687F34"/>
    <w:rsid w:val="0069709F"/>
    <w:rsid w:val="006A5AD9"/>
    <w:rsid w:val="006A6F28"/>
    <w:rsid w:val="006B5100"/>
    <w:rsid w:val="006B74B5"/>
    <w:rsid w:val="006C4385"/>
    <w:rsid w:val="006C5C65"/>
    <w:rsid w:val="006C5D0E"/>
    <w:rsid w:val="006C5D9A"/>
    <w:rsid w:val="006D33DE"/>
    <w:rsid w:val="006E7BF8"/>
    <w:rsid w:val="006F09AA"/>
    <w:rsid w:val="006F2056"/>
    <w:rsid w:val="006F5644"/>
    <w:rsid w:val="006F66D2"/>
    <w:rsid w:val="007027C1"/>
    <w:rsid w:val="007032F8"/>
    <w:rsid w:val="00707C8A"/>
    <w:rsid w:val="00715E7D"/>
    <w:rsid w:val="00720002"/>
    <w:rsid w:val="00721003"/>
    <w:rsid w:val="00724E3D"/>
    <w:rsid w:val="0073142B"/>
    <w:rsid w:val="00734175"/>
    <w:rsid w:val="00735FEF"/>
    <w:rsid w:val="0073626B"/>
    <w:rsid w:val="00741F8C"/>
    <w:rsid w:val="00742A17"/>
    <w:rsid w:val="00751D49"/>
    <w:rsid w:val="007534F7"/>
    <w:rsid w:val="007547F8"/>
    <w:rsid w:val="00756254"/>
    <w:rsid w:val="00757478"/>
    <w:rsid w:val="0076259A"/>
    <w:rsid w:val="00762B06"/>
    <w:rsid w:val="00762CC1"/>
    <w:rsid w:val="00763372"/>
    <w:rsid w:val="00766652"/>
    <w:rsid w:val="00770BBF"/>
    <w:rsid w:val="0077759A"/>
    <w:rsid w:val="007775B3"/>
    <w:rsid w:val="00777DC7"/>
    <w:rsid w:val="00784FB6"/>
    <w:rsid w:val="007861BA"/>
    <w:rsid w:val="007A2C61"/>
    <w:rsid w:val="007A4577"/>
    <w:rsid w:val="007A4F4B"/>
    <w:rsid w:val="007B0449"/>
    <w:rsid w:val="007B1030"/>
    <w:rsid w:val="007B645A"/>
    <w:rsid w:val="007C14E5"/>
    <w:rsid w:val="007C2E66"/>
    <w:rsid w:val="007C7D07"/>
    <w:rsid w:val="007D0372"/>
    <w:rsid w:val="007D1956"/>
    <w:rsid w:val="007D2B53"/>
    <w:rsid w:val="007D5A8C"/>
    <w:rsid w:val="007D5DB3"/>
    <w:rsid w:val="007D672C"/>
    <w:rsid w:val="007E15BF"/>
    <w:rsid w:val="007E1AF6"/>
    <w:rsid w:val="007E289D"/>
    <w:rsid w:val="007F08F8"/>
    <w:rsid w:val="007F2618"/>
    <w:rsid w:val="00805571"/>
    <w:rsid w:val="008058F4"/>
    <w:rsid w:val="00810455"/>
    <w:rsid w:val="008117A3"/>
    <w:rsid w:val="00811D80"/>
    <w:rsid w:val="00814A73"/>
    <w:rsid w:val="00815E26"/>
    <w:rsid w:val="00820A26"/>
    <w:rsid w:val="008214CD"/>
    <w:rsid w:val="00822BBA"/>
    <w:rsid w:val="00823182"/>
    <w:rsid w:val="00823836"/>
    <w:rsid w:val="00825A23"/>
    <w:rsid w:val="00826D3E"/>
    <w:rsid w:val="0082757D"/>
    <w:rsid w:val="00833535"/>
    <w:rsid w:val="008403F2"/>
    <w:rsid w:val="008519D8"/>
    <w:rsid w:val="0085219A"/>
    <w:rsid w:val="00861416"/>
    <w:rsid w:val="00864105"/>
    <w:rsid w:val="008651FE"/>
    <w:rsid w:val="00871572"/>
    <w:rsid w:val="00871BE9"/>
    <w:rsid w:val="00875252"/>
    <w:rsid w:val="0088133C"/>
    <w:rsid w:val="0089023E"/>
    <w:rsid w:val="00890A9B"/>
    <w:rsid w:val="00891D8C"/>
    <w:rsid w:val="00892B3E"/>
    <w:rsid w:val="008A15B1"/>
    <w:rsid w:val="008A2212"/>
    <w:rsid w:val="008A2E7A"/>
    <w:rsid w:val="008A4D0D"/>
    <w:rsid w:val="008A4D70"/>
    <w:rsid w:val="008A4E01"/>
    <w:rsid w:val="008B1EC8"/>
    <w:rsid w:val="008C0207"/>
    <w:rsid w:val="008C1131"/>
    <w:rsid w:val="008C347B"/>
    <w:rsid w:val="008C5943"/>
    <w:rsid w:val="008D16B8"/>
    <w:rsid w:val="008D1C63"/>
    <w:rsid w:val="008D4550"/>
    <w:rsid w:val="008D50D1"/>
    <w:rsid w:val="008D5192"/>
    <w:rsid w:val="008F0E31"/>
    <w:rsid w:val="008F2792"/>
    <w:rsid w:val="008F3DC9"/>
    <w:rsid w:val="00901DA9"/>
    <w:rsid w:val="009039A9"/>
    <w:rsid w:val="009062C2"/>
    <w:rsid w:val="00911AFE"/>
    <w:rsid w:val="00913DC3"/>
    <w:rsid w:val="00920DEC"/>
    <w:rsid w:val="00941342"/>
    <w:rsid w:val="00943E71"/>
    <w:rsid w:val="0094640A"/>
    <w:rsid w:val="00960F19"/>
    <w:rsid w:val="00962DE5"/>
    <w:rsid w:val="00971DD6"/>
    <w:rsid w:val="00971DED"/>
    <w:rsid w:val="009723A3"/>
    <w:rsid w:val="0097439B"/>
    <w:rsid w:val="0098038F"/>
    <w:rsid w:val="0098229F"/>
    <w:rsid w:val="00990F3A"/>
    <w:rsid w:val="00991E73"/>
    <w:rsid w:val="009942A5"/>
    <w:rsid w:val="00994BE6"/>
    <w:rsid w:val="00996560"/>
    <w:rsid w:val="009A3BC3"/>
    <w:rsid w:val="009A5840"/>
    <w:rsid w:val="009A709A"/>
    <w:rsid w:val="009B7E87"/>
    <w:rsid w:val="009C6419"/>
    <w:rsid w:val="009C6F7C"/>
    <w:rsid w:val="009C75AF"/>
    <w:rsid w:val="009C7854"/>
    <w:rsid w:val="009C7F64"/>
    <w:rsid w:val="009D321C"/>
    <w:rsid w:val="009D737C"/>
    <w:rsid w:val="009E0098"/>
    <w:rsid w:val="009E10EA"/>
    <w:rsid w:val="009E704A"/>
    <w:rsid w:val="009E7333"/>
    <w:rsid w:val="009F2074"/>
    <w:rsid w:val="00A12263"/>
    <w:rsid w:val="00A1258B"/>
    <w:rsid w:val="00A17220"/>
    <w:rsid w:val="00A1747A"/>
    <w:rsid w:val="00A202AB"/>
    <w:rsid w:val="00A21AE1"/>
    <w:rsid w:val="00A32B5F"/>
    <w:rsid w:val="00A43960"/>
    <w:rsid w:val="00A4702D"/>
    <w:rsid w:val="00A4758B"/>
    <w:rsid w:val="00A47B13"/>
    <w:rsid w:val="00A5228F"/>
    <w:rsid w:val="00A52EDE"/>
    <w:rsid w:val="00A5698D"/>
    <w:rsid w:val="00A6178E"/>
    <w:rsid w:val="00A663D6"/>
    <w:rsid w:val="00A72545"/>
    <w:rsid w:val="00A743BA"/>
    <w:rsid w:val="00A743F2"/>
    <w:rsid w:val="00A86353"/>
    <w:rsid w:val="00A86ED6"/>
    <w:rsid w:val="00A90D22"/>
    <w:rsid w:val="00A965A0"/>
    <w:rsid w:val="00A96B13"/>
    <w:rsid w:val="00A977AC"/>
    <w:rsid w:val="00A97BEB"/>
    <w:rsid w:val="00AA2955"/>
    <w:rsid w:val="00AA4938"/>
    <w:rsid w:val="00AA6C65"/>
    <w:rsid w:val="00AB2437"/>
    <w:rsid w:val="00AB3B89"/>
    <w:rsid w:val="00AC0257"/>
    <w:rsid w:val="00AC4B2E"/>
    <w:rsid w:val="00AC73C0"/>
    <w:rsid w:val="00AD2492"/>
    <w:rsid w:val="00AD2923"/>
    <w:rsid w:val="00AD4CD7"/>
    <w:rsid w:val="00AD61D9"/>
    <w:rsid w:val="00AD7E75"/>
    <w:rsid w:val="00AE417F"/>
    <w:rsid w:val="00AE4855"/>
    <w:rsid w:val="00B02CA4"/>
    <w:rsid w:val="00B03BB4"/>
    <w:rsid w:val="00B063FC"/>
    <w:rsid w:val="00B1382C"/>
    <w:rsid w:val="00B14DB0"/>
    <w:rsid w:val="00B24024"/>
    <w:rsid w:val="00B2767A"/>
    <w:rsid w:val="00B31952"/>
    <w:rsid w:val="00B320A2"/>
    <w:rsid w:val="00B33EEB"/>
    <w:rsid w:val="00B40C5D"/>
    <w:rsid w:val="00B44BD8"/>
    <w:rsid w:val="00B460A9"/>
    <w:rsid w:val="00B53E51"/>
    <w:rsid w:val="00B53F81"/>
    <w:rsid w:val="00B66885"/>
    <w:rsid w:val="00B67A44"/>
    <w:rsid w:val="00B74A8A"/>
    <w:rsid w:val="00B90262"/>
    <w:rsid w:val="00B93A89"/>
    <w:rsid w:val="00B94753"/>
    <w:rsid w:val="00BA0D52"/>
    <w:rsid w:val="00BB5A45"/>
    <w:rsid w:val="00BC48A9"/>
    <w:rsid w:val="00BC7A5C"/>
    <w:rsid w:val="00BD4DCA"/>
    <w:rsid w:val="00BE18C0"/>
    <w:rsid w:val="00BE79BF"/>
    <w:rsid w:val="00BF3AA6"/>
    <w:rsid w:val="00C0164D"/>
    <w:rsid w:val="00C05DE1"/>
    <w:rsid w:val="00C0712C"/>
    <w:rsid w:val="00C1052C"/>
    <w:rsid w:val="00C1131B"/>
    <w:rsid w:val="00C15309"/>
    <w:rsid w:val="00C15C44"/>
    <w:rsid w:val="00C20D38"/>
    <w:rsid w:val="00C2253C"/>
    <w:rsid w:val="00C25232"/>
    <w:rsid w:val="00C31C63"/>
    <w:rsid w:val="00C3401F"/>
    <w:rsid w:val="00C37EB7"/>
    <w:rsid w:val="00C60F54"/>
    <w:rsid w:val="00C61055"/>
    <w:rsid w:val="00C613FD"/>
    <w:rsid w:val="00C6224C"/>
    <w:rsid w:val="00C62253"/>
    <w:rsid w:val="00C64D7A"/>
    <w:rsid w:val="00C678D2"/>
    <w:rsid w:val="00C7367B"/>
    <w:rsid w:val="00C7380A"/>
    <w:rsid w:val="00C77707"/>
    <w:rsid w:val="00C82309"/>
    <w:rsid w:val="00C84B9E"/>
    <w:rsid w:val="00C8612D"/>
    <w:rsid w:val="00C86422"/>
    <w:rsid w:val="00C86955"/>
    <w:rsid w:val="00C8753F"/>
    <w:rsid w:val="00C91ACD"/>
    <w:rsid w:val="00C91D2E"/>
    <w:rsid w:val="00C9264F"/>
    <w:rsid w:val="00C92666"/>
    <w:rsid w:val="00C94F2A"/>
    <w:rsid w:val="00C963A6"/>
    <w:rsid w:val="00CA2937"/>
    <w:rsid w:val="00CA336A"/>
    <w:rsid w:val="00CA5712"/>
    <w:rsid w:val="00CB5956"/>
    <w:rsid w:val="00CC1F93"/>
    <w:rsid w:val="00CC2BE8"/>
    <w:rsid w:val="00CC486C"/>
    <w:rsid w:val="00CC6297"/>
    <w:rsid w:val="00CD03B1"/>
    <w:rsid w:val="00CD2868"/>
    <w:rsid w:val="00CD3070"/>
    <w:rsid w:val="00CD6E6B"/>
    <w:rsid w:val="00CE11D4"/>
    <w:rsid w:val="00CE1AA7"/>
    <w:rsid w:val="00CE1D88"/>
    <w:rsid w:val="00CE44E2"/>
    <w:rsid w:val="00CE7ABB"/>
    <w:rsid w:val="00CF2F57"/>
    <w:rsid w:val="00D00C2B"/>
    <w:rsid w:val="00D02A9E"/>
    <w:rsid w:val="00D05592"/>
    <w:rsid w:val="00D066E4"/>
    <w:rsid w:val="00D07436"/>
    <w:rsid w:val="00D11B8E"/>
    <w:rsid w:val="00D134BD"/>
    <w:rsid w:val="00D17F2E"/>
    <w:rsid w:val="00D21422"/>
    <w:rsid w:val="00D23CE7"/>
    <w:rsid w:val="00D25260"/>
    <w:rsid w:val="00D2635F"/>
    <w:rsid w:val="00D32D6A"/>
    <w:rsid w:val="00D3739A"/>
    <w:rsid w:val="00D42BD0"/>
    <w:rsid w:val="00D439C6"/>
    <w:rsid w:val="00D453D2"/>
    <w:rsid w:val="00D47620"/>
    <w:rsid w:val="00D50EBE"/>
    <w:rsid w:val="00D52492"/>
    <w:rsid w:val="00D534FE"/>
    <w:rsid w:val="00D548E8"/>
    <w:rsid w:val="00D54EC9"/>
    <w:rsid w:val="00D6349E"/>
    <w:rsid w:val="00D66398"/>
    <w:rsid w:val="00D66461"/>
    <w:rsid w:val="00D719E7"/>
    <w:rsid w:val="00D75111"/>
    <w:rsid w:val="00D75DA1"/>
    <w:rsid w:val="00D76834"/>
    <w:rsid w:val="00D83224"/>
    <w:rsid w:val="00D85D6D"/>
    <w:rsid w:val="00D86F19"/>
    <w:rsid w:val="00D949B9"/>
    <w:rsid w:val="00DA0317"/>
    <w:rsid w:val="00DA2C9F"/>
    <w:rsid w:val="00DB0ED2"/>
    <w:rsid w:val="00DB1F94"/>
    <w:rsid w:val="00DB2D33"/>
    <w:rsid w:val="00DB3ED9"/>
    <w:rsid w:val="00DB54C6"/>
    <w:rsid w:val="00DB689B"/>
    <w:rsid w:val="00DB7266"/>
    <w:rsid w:val="00DC3002"/>
    <w:rsid w:val="00DD0D32"/>
    <w:rsid w:val="00DD23B2"/>
    <w:rsid w:val="00DD7809"/>
    <w:rsid w:val="00DE183B"/>
    <w:rsid w:val="00DE5DEE"/>
    <w:rsid w:val="00DF0F1C"/>
    <w:rsid w:val="00DF51C6"/>
    <w:rsid w:val="00E017B7"/>
    <w:rsid w:val="00E047FF"/>
    <w:rsid w:val="00E053F6"/>
    <w:rsid w:val="00E0606E"/>
    <w:rsid w:val="00E11D04"/>
    <w:rsid w:val="00E14024"/>
    <w:rsid w:val="00E15324"/>
    <w:rsid w:val="00E16475"/>
    <w:rsid w:val="00E1652E"/>
    <w:rsid w:val="00E2272A"/>
    <w:rsid w:val="00E238F3"/>
    <w:rsid w:val="00E32E7E"/>
    <w:rsid w:val="00E37556"/>
    <w:rsid w:val="00E44194"/>
    <w:rsid w:val="00E44AD5"/>
    <w:rsid w:val="00E45B3C"/>
    <w:rsid w:val="00E46643"/>
    <w:rsid w:val="00E51617"/>
    <w:rsid w:val="00E5258E"/>
    <w:rsid w:val="00E533EB"/>
    <w:rsid w:val="00E5520F"/>
    <w:rsid w:val="00E600B5"/>
    <w:rsid w:val="00E7426C"/>
    <w:rsid w:val="00E85D4E"/>
    <w:rsid w:val="00E8797A"/>
    <w:rsid w:val="00E9345A"/>
    <w:rsid w:val="00EA197F"/>
    <w:rsid w:val="00EA2330"/>
    <w:rsid w:val="00EA2334"/>
    <w:rsid w:val="00EA351D"/>
    <w:rsid w:val="00EA3DD8"/>
    <w:rsid w:val="00EA5250"/>
    <w:rsid w:val="00EA559D"/>
    <w:rsid w:val="00EA5659"/>
    <w:rsid w:val="00EA65D2"/>
    <w:rsid w:val="00EB2BCA"/>
    <w:rsid w:val="00EB605F"/>
    <w:rsid w:val="00EB624A"/>
    <w:rsid w:val="00EB7277"/>
    <w:rsid w:val="00EC2009"/>
    <w:rsid w:val="00EC464F"/>
    <w:rsid w:val="00ED2D05"/>
    <w:rsid w:val="00EE1B35"/>
    <w:rsid w:val="00EE2D63"/>
    <w:rsid w:val="00EE6E3B"/>
    <w:rsid w:val="00EF3F66"/>
    <w:rsid w:val="00F00020"/>
    <w:rsid w:val="00F05F17"/>
    <w:rsid w:val="00F06AA8"/>
    <w:rsid w:val="00F07F51"/>
    <w:rsid w:val="00F10A47"/>
    <w:rsid w:val="00F20B62"/>
    <w:rsid w:val="00F2238D"/>
    <w:rsid w:val="00F23B5C"/>
    <w:rsid w:val="00F23F42"/>
    <w:rsid w:val="00F27C34"/>
    <w:rsid w:val="00F32372"/>
    <w:rsid w:val="00F44044"/>
    <w:rsid w:val="00F54136"/>
    <w:rsid w:val="00F56BFE"/>
    <w:rsid w:val="00F57CB0"/>
    <w:rsid w:val="00F61A83"/>
    <w:rsid w:val="00F6222A"/>
    <w:rsid w:val="00F636F6"/>
    <w:rsid w:val="00F63B74"/>
    <w:rsid w:val="00F6551F"/>
    <w:rsid w:val="00F70097"/>
    <w:rsid w:val="00F7526F"/>
    <w:rsid w:val="00F7614D"/>
    <w:rsid w:val="00F81BC1"/>
    <w:rsid w:val="00F8448D"/>
    <w:rsid w:val="00F85E81"/>
    <w:rsid w:val="00F87093"/>
    <w:rsid w:val="00F97669"/>
    <w:rsid w:val="00FA60F3"/>
    <w:rsid w:val="00FA6516"/>
    <w:rsid w:val="00FA6794"/>
    <w:rsid w:val="00FA7B1B"/>
    <w:rsid w:val="00FB3433"/>
    <w:rsid w:val="00FB42F1"/>
    <w:rsid w:val="00FB4EE5"/>
    <w:rsid w:val="00FB5CF1"/>
    <w:rsid w:val="00FC4C55"/>
    <w:rsid w:val="00FC5082"/>
    <w:rsid w:val="00FD3FBC"/>
    <w:rsid w:val="00FD65B6"/>
    <w:rsid w:val="00FE4FE5"/>
    <w:rsid w:val="00FE57EA"/>
    <w:rsid w:val="00FE7D3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uiPriority w:val="99"/>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 w:type="paragraph" w:styleId="ListParagraph">
    <w:name w:val="List Paragraph"/>
    <w:basedOn w:val="Normal"/>
    <w:uiPriority w:val="34"/>
    <w:locked/>
    <w:rsid w:val="000214D1"/>
    <w:pPr>
      <w:ind w:left="720"/>
      <w:contextualSpacing/>
    </w:pPr>
  </w:style>
  <w:style w:type="paragraph" w:customStyle="1" w:styleId="NCEAbulletedlist">
    <w:name w:val="NCEA bulleted list"/>
    <w:basedOn w:val="NCEAbodytext"/>
    <w:uiPriority w:val="99"/>
    <w:rsid w:val="00D54EC9"/>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tablebodytextleft">
    <w:name w:val="NCEA table bodytext left"/>
    <w:basedOn w:val="Normal"/>
    <w:uiPriority w:val="99"/>
    <w:rsid w:val="00342608"/>
    <w:pPr>
      <w:spacing w:before="40" w:after="40"/>
    </w:pPr>
    <w:rPr>
      <w:rFonts w:ascii="Arial" w:eastAsia="Times New Roman" w:hAnsi="Arial"/>
      <w:color w:val="auto"/>
      <w:sz w:val="20"/>
      <w:szCs w:val="20"/>
      <w:lang w:val="en-GB" w:eastAsia="en-NZ"/>
    </w:rPr>
  </w:style>
  <w:style w:type="paragraph" w:customStyle="1" w:styleId="NCEAtablebodytextleft2">
    <w:name w:val="NCEA table bodytext left 2"/>
    <w:basedOn w:val="Normal"/>
    <w:uiPriority w:val="99"/>
    <w:rsid w:val="00D86F19"/>
    <w:pPr>
      <w:spacing w:before="40" w:after="80"/>
    </w:pPr>
    <w:rPr>
      <w:rFonts w:ascii="Arial" w:eastAsia="Times New Roman" w:hAnsi="Arial" w:cs="Arial"/>
      <w:color w:val="auto"/>
      <w:sz w:val="20"/>
      <w:szCs w:val="22"/>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uiPriority w:val="99"/>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 w:type="paragraph" w:styleId="ListParagraph">
    <w:name w:val="List Paragraph"/>
    <w:basedOn w:val="Normal"/>
    <w:uiPriority w:val="34"/>
    <w:locked/>
    <w:rsid w:val="000214D1"/>
    <w:pPr>
      <w:ind w:left="720"/>
      <w:contextualSpacing/>
    </w:pPr>
  </w:style>
  <w:style w:type="paragraph" w:customStyle="1" w:styleId="NCEAbulletedlist">
    <w:name w:val="NCEA bulleted list"/>
    <w:basedOn w:val="NCEAbodytext"/>
    <w:uiPriority w:val="99"/>
    <w:rsid w:val="00D54EC9"/>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tablebodytextleft">
    <w:name w:val="NCEA table bodytext left"/>
    <w:basedOn w:val="Normal"/>
    <w:uiPriority w:val="99"/>
    <w:rsid w:val="00342608"/>
    <w:pPr>
      <w:spacing w:before="40" w:after="40"/>
    </w:pPr>
    <w:rPr>
      <w:rFonts w:ascii="Arial" w:eastAsia="Times New Roman" w:hAnsi="Arial"/>
      <w:color w:val="auto"/>
      <w:sz w:val="20"/>
      <w:szCs w:val="20"/>
      <w:lang w:val="en-GB" w:eastAsia="en-NZ"/>
    </w:rPr>
  </w:style>
  <w:style w:type="paragraph" w:customStyle="1" w:styleId="NCEAtablebodytextleft2">
    <w:name w:val="NCEA table bodytext left 2"/>
    <w:basedOn w:val="Normal"/>
    <w:uiPriority w:val="99"/>
    <w:rsid w:val="00D86F19"/>
    <w:pPr>
      <w:spacing w:before="40" w:after="80"/>
    </w:pPr>
    <w:rPr>
      <w:rFonts w:ascii="Arial" w:eastAsia="Times New Roman" w:hAnsi="Arial" w:cs="Arial"/>
      <w:color w:val="auto"/>
      <w:sz w:val="20"/>
      <w:szCs w:val="22"/>
      <w:lang w:val="en-US" w:eastAsia="en-N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12948"/>
    <w:rsid w:val="00083F3C"/>
    <w:rsid w:val="000D7321"/>
    <w:rsid w:val="000E339E"/>
    <w:rsid w:val="000F4E9A"/>
    <w:rsid w:val="001247AE"/>
    <w:rsid w:val="00133A2C"/>
    <w:rsid w:val="00136D45"/>
    <w:rsid w:val="001434F1"/>
    <w:rsid w:val="0016134B"/>
    <w:rsid w:val="00213707"/>
    <w:rsid w:val="00245B10"/>
    <w:rsid w:val="00246775"/>
    <w:rsid w:val="00247C36"/>
    <w:rsid w:val="00252A60"/>
    <w:rsid w:val="002867B2"/>
    <w:rsid w:val="00293051"/>
    <w:rsid w:val="00341DF9"/>
    <w:rsid w:val="00380BBD"/>
    <w:rsid w:val="003D7123"/>
    <w:rsid w:val="003F5D38"/>
    <w:rsid w:val="00445CC2"/>
    <w:rsid w:val="00474B7B"/>
    <w:rsid w:val="00505143"/>
    <w:rsid w:val="00506B7D"/>
    <w:rsid w:val="0053040D"/>
    <w:rsid w:val="00561817"/>
    <w:rsid w:val="005E3156"/>
    <w:rsid w:val="005F7178"/>
    <w:rsid w:val="0061395A"/>
    <w:rsid w:val="00616548"/>
    <w:rsid w:val="00666EEE"/>
    <w:rsid w:val="006A3971"/>
    <w:rsid w:val="006A6F2D"/>
    <w:rsid w:val="006B5ED4"/>
    <w:rsid w:val="006E3CCB"/>
    <w:rsid w:val="006F5F82"/>
    <w:rsid w:val="00763C0A"/>
    <w:rsid w:val="007753CB"/>
    <w:rsid w:val="007A5484"/>
    <w:rsid w:val="007B1A92"/>
    <w:rsid w:val="007C152E"/>
    <w:rsid w:val="007D254E"/>
    <w:rsid w:val="00832D2A"/>
    <w:rsid w:val="008F7D83"/>
    <w:rsid w:val="00921372"/>
    <w:rsid w:val="00923C08"/>
    <w:rsid w:val="00934200"/>
    <w:rsid w:val="00962B1B"/>
    <w:rsid w:val="009C44E2"/>
    <w:rsid w:val="00A31362"/>
    <w:rsid w:val="00A44110"/>
    <w:rsid w:val="00AC4CD1"/>
    <w:rsid w:val="00AD4DD9"/>
    <w:rsid w:val="00B539F5"/>
    <w:rsid w:val="00B77B1B"/>
    <w:rsid w:val="00B818E2"/>
    <w:rsid w:val="00B87ED1"/>
    <w:rsid w:val="00BD010D"/>
    <w:rsid w:val="00BD3521"/>
    <w:rsid w:val="00C01136"/>
    <w:rsid w:val="00C14D55"/>
    <w:rsid w:val="00C17C59"/>
    <w:rsid w:val="00C328AF"/>
    <w:rsid w:val="00C36DC6"/>
    <w:rsid w:val="00C5620E"/>
    <w:rsid w:val="00C75E79"/>
    <w:rsid w:val="00CC09E7"/>
    <w:rsid w:val="00CD2826"/>
    <w:rsid w:val="00CE1EEA"/>
    <w:rsid w:val="00D007DF"/>
    <w:rsid w:val="00D10724"/>
    <w:rsid w:val="00D13118"/>
    <w:rsid w:val="00D134A7"/>
    <w:rsid w:val="00D23AD9"/>
    <w:rsid w:val="00D4064F"/>
    <w:rsid w:val="00D42F5E"/>
    <w:rsid w:val="00D61508"/>
    <w:rsid w:val="00DC49A4"/>
    <w:rsid w:val="00E8737F"/>
    <w:rsid w:val="00ED4005"/>
    <w:rsid w:val="00EE39C8"/>
    <w:rsid w:val="00EE3BBB"/>
    <w:rsid w:val="00F27A4B"/>
    <w:rsid w:val="00F27B8C"/>
    <w:rsid w:val="00F468DF"/>
    <w:rsid w:val="00F639A3"/>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134B"/>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 w:type="paragraph" w:customStyle="1" w:styleId="96058D4CE16D452D82F23C31F451B322">
    <w:name w:val="96058D4CE16D452D82F23C31F451B322"/>
    <w:rsid w:val="00CE1EEA"/>
    <w:rPr>
      <w:lang w:val="en-US" w:eastAsia="en-US"/>
    </w:rPr>
  </w:style>
  <w:style w:type="paragraph" w:customStyle="1" w:styleId="2F2C35F8CD354F2BB87F227547060A7D">
    <w:name w:val="2F2C35F8CD354F2BB87F227547060A7D"/>
    <w:rsid w:val="00CE1EEA"/>
    <w:rPr>
      <w:lang w:val="en-US" w:eastAsia="en-US"/>
    </w:rPr>
  </w:style>
  <w:style w:type="paragraph" w:customStyle="1" w:styleId="96C2A244488443B4B0512E98D1BAD0BA">
    <w:name w:val="96C2A244488443B4B0512E98D1BAD0BA"/>
    <w:rsid w:val="00CE1EEA"/>
    <w:rPr>
      <w:lang w:val="en-US" w:eastAsia="en-US"/>
    </w:rPr>
  </w:style>
  <w:style w:type="paragraph" w:customStyle="1" w:styleId="18C2C40ECC9E45D4BB94CBD77A5F6945">
    <w:name w:val="18C2C40ECC9E45D4BB94CBD77A5F6945"/>
    <w:rsid w:val="0016134B"/>
    <w:rPr>
      <w:lang w:val="en-US" w:eastAsia="en-US"/>
    </w:rPr>
  </w:style>
  <w:style w:type="paragraph" w:customStyle="1" w:styleId="3468DDADFE894CDBBA9FBAC86096D5BF">
    <w:name w:val="3468DDADFE894CDBBA9FBAC86096D5BF"/>
    <w:rsid w:val="0016134B"/>
    <w:rPr>
      <w:lang w:val="en-US" w:eastAsia="en-US"/>
    </w:rPr>
  </w:style>
  <w:style w:type="paragraph" w:customStyle="1" w:styleId="0F379CE937E646AF98561C85EB449688">
    <w:name w:val="0F379CE937E646AF98561C85EB449688"/>
    <w:rsid w:val="0016134B"/>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26EA9-4175-4FA0-8D5D-91585B43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25</TotalTime>
  <Pages>12</Pages>
  <Words>3271</Words>
  <Characters>18645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21873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Health 1.4</dc:subject>
  <dc:creator>Ministry of Education</dc:creator>
  <cp:lastModifiedBy>Anne</cp:lastModifiedBy>
  <cp:revision>7</cp:revision>
  <cp:lastPrinted>2013-07-30T02:50:00Z</cp:lastPrinted>
  <dcterms:created xsi:type="dcterms:W3CDTF">2013-10-14T23:08:00Z</dcterms:created>
  <dcterms:modified xsi:type="dcterms:W3CDTF">2017-09-20T01:32:00Z</dcterms:modified>
</cp:coreProperties>
</file>