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B3E" w:rsidRPr="000D2EBA" w:rsidRDefault="00ED0B1F" w:rsidP="00EE1B35">
      <w:r>
        <w:rPr>
          <w:noProof/>
          <w:lang w:eastAsia="en-NZ"/>
        </w:rPr>
        <w:pict>
          <v:shapetype id="_x0000_t202" coordsize="21600,21600" o:spt="202" path="m,l,21600r21600,l21600,xe">
            <v:stroke joinstyle="miter"/>
            <v:path gradientshapeok="t" o:connecttype="rect"/>
          </v:shapetype>
          <v:shape id="Text Box 2" o:spid="_x0000_s1026" type="#_x0000_t202" style="position:absolute;margin-left:285.6pt;margin-top:8.65pt;width:2in;height:67.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" stroked="f">
            <v:textbox>
              <w:txbxContent>
                <w:p w:rsidR="00D463D8" w:rsidRPr="00035744" w:rsidRDefault="00D463D8" w:rsidP="006C5D0E">
                  <w:pPr>
                    <w:jc w:val="center"/>
                    <w:rPr>
                      <w:rFonts w:cs="Arial"/>
                      <w:b/>
                      <w:color w:val="595959" w:themeColor="text1" w:themeTint="A6"/>
                      <w:sz w:val="40"/>
                      <w:szCs w:val="40"/>
                    </w:rPr>
                  </w:pPr>
                  <w:r w:rsidRPr="00035744">
                    <w:rPr>
                      <w:rFonts w:cs="Arial"/>
                      <w:b/>
                      <w:color w:val="595959" w:themeColor="text1" w:themeTint="A6"/>
                      <w:sz w:val="40"/>
                      <w:szCs w:val="40"/>
                    </w:rPr>
                    <w:t>NZQA</w:t>
                  </w:r>
                </w:p>
                <w:p w:rsidR="00D463D8" w:rsidRPr="00035744" w:rsidRDefault="00D463D8" w:rsidP="006C5D0E">
                  <w:pPr>
                    <w:jc w:val="center"/>
                    <w:rPr>
                      <w:rFonts w:cs="Arial"/>
                      <w:b/>
                      <w:color w:val="595959" w:themeColor="text1" w:themeTint="A6"/>
                      <w:sz w:val="40"/>
                      <w:szCs w:val="44"/>
                    </w:rPr>
                  </w:pPr>
                  <w:r w:rsidRPr="00035744">
                    <w:rPr>
                      <w:rFonts w:cs="Arial"/>
                      <w:b/>
                      <w:color w:val="595959" w:themeColor="text1" w:themeTint="A6"/>
                      <w:sz w:val="40"/>
                      <w:szCs w:val="44"/>
                    </w:rPr>
                    <w:t>Approved</w:t>
                  </w:r>
                </w:p>
              </w:txbxContent>
            </v:textbox>
          </v:shape>
        </w:pict>
      </w:r>
    </w:p>
    <w:p w:rsidR="006C5D0E" w:rsidRDefault="006C5D0E" w:rsidP="006C5D0E"/>
    <w:p w:rsidR="006C5D0E" w:rsidRDefault="006C5D0E" w:rsidP="006C5D0E"/>
    <w:p w:rsidR="006C5D0E" w:rsidRDefault="006C5D0E" w:rsidP="006C5D0E"/>
    <w:p w:rsidR="006C5D0E" w:rsidRDefault="006C5D0E" w:rsidP="00057392"/>
    <w:p w:rsidR="006C5D0E" w:rsidRDefault="006C5D0E" w:rsidP="006C5D0E"/>
    <w:p w:rsidR="00F27C34" w:rsidRDefault="00F27C34" w:rsidP="006C5D0E"/>
    <w:p w:rsidR="00F27C34" w:rsidRDefault="00F27C34" w:rsidP="006C5D0E"/>
    <w:p w:rsidR="00F27C34" w:rsidRDefault="00F27C34" w:rsidP="006C5D0E"/>
    <w:p w:rsidR="006C5D0E" w:rsidRPr="002B7AA3" w:rsidRDefault="006C5D0E" w:rsidP="006C5D0E"/>
    <w:p w:rsidR="00F27C34" w:rsidRPr="00F27C34" w:rsidRDefault="00F27C34" w:rsidP="00F27C34">
      <w:pPr>
        <w:pStyle w:val="xStyleLeft0cmHanging5cm"/>
        <w:rPr>
          <w:rStyle w:val="xStyle14pt"/>
          <w:rFonts w:eastAsiaTheme="minorEastAsia"/>
          <w:szCs w:val="24"/>
        </w:rPr>
      </w:pPr>
      <w:r w:rsidRPr="00F27C34">
        <w:rPr>
          <w:rStyle w:val="xStyle14ptBold"/>
        </w:rPr>
        <w:t>Achievement standard:</w:t>
      </w:r>
      <w:r w:rsidRPr="00F27C34">
        <w:rPr>
          <w:rStyle w:val="xStyle14ptBold"/>
        </w:rPr>
        <w:tab/>
      </w:r>
      <w:sdt>
        <w:sdtPr>
          <w:rPr>
            <w:rStyle w:val="CommentReference"/>
            <w:rFonts w:ascii="Calibri" w:hAnsi="Calibri"/>
            <w:sz w:val="28"/>
          </w:rPr>
          <w:alias w:val="registered standard number"/>
          <w:tag w:val="registered standard number"/>
          <w:id w:val="54382182"/>
          <w:placeholder>
            <w:docPart w:val="CE4B252968D84CCFB8BEACC8E689E1BE"/>
          </w:placeholder>
          <w:text/>
        </w:sdtPr>
        <w:sdtContent>
          <w:r w:rsidR="009B3936" w:rsidRPr="009B3936">
            <w:rPr>
              <w:rStyle w:val="CommentReference"/>
              <w:rFonts w:ascii="Calibri" w:hAnsi="Calibri"/>
              <w:sz w:val="28"/>
            </w:rPr>
            <w:t>90973 Version 3</w:t>
          </w:r>
        </w:sdtContent>
      </w:sdt>
    </w:p>
    <w:p w:rsidR="00F27C34" w:rsidRPr="00F27C34" w:rsidRDefault="00F27C34" w:rsidP="001729AB">
      <w:pPr>
        <w:tabs>
          <w:tab w:val="left" w:pos="2835"/>
        </w:tabs>
        <w:ind w:left="2835" w:hanging="2835"/>
        <w:rPr>
          <w:rStyle w:val="xStyle14pt"/>
          <w:szCs w:val="20"/>
        </w:rPr>
      </w:pPr>
      <w:r w:rsidRPr="00F27C34">
        <w:rPr>
          <w:rStyle w:val="xStyle14ptBold"/>
        </w:rPr>
        <w:t>Standard title:</w:t>
      </w:r>
      <w:r w:rsidRPr="00F27C34">
        <w:rPr>
          <w:rStyle w:val="xStyle14ptBold"/>
        </w:rPr>
        <w:tab/>
      </w:r>
      <w:sdt>
        <w:sdtPr>
          <w:rPr>
            <w:rStyle w:val="VPField14pt"/>
            <w:lang w:val="en-US"/>
          </w:rPr>
          <w:alias w:val="standard title"/>
          <w:tag w:val="standard title"/>
          <w:id w:val="54382184"/>
          <w:placeholder>
            <w:docPart w:val="951F63B9863E4CC7A27DE3E050046949"/>
          </w:placeholder>
          <w:text/>
        </w:sdtPr>
        <w:sdtEndPr>
          <w:rPr>
            <w:rStyle w:val="xStyleBold"/>
            <w:rFonts w:asciiTheme="minorHAnsi" w:hAnsiTheme="minorHAnsi"/>
            <w:b/>
            <w:bCs/>
            <w:sz w:val="24"/>
          </w:rPr>
        </w:sdtEndPr>
        <w:sdtContent>
          <w:r w:rsidR="00E44194" w:rsidRPr="00871572">
            <w:rPr>
              <w:rStyle w:val="VPField14pt"/>
              <w:lang w:val="en-US"/>
            </w:rPr>
            <w:t xml:space="preserve">Demonstrate understanding of </w:t>
          </w:r>
          <w:r w:rsidR="007B1030">
            <w:rPr>
              <w:rStyle w:val="VPField14pt"/>
              <w:lang w:val="en-US"/>
            </w:rPr>
            <w:t>interpersonal skills used to enhance relationships</w:t>
          </w:r>
        </w:sdtContent>
      </w:sdt>
    </w:p>
    <w:p w:rsidR="003E653C" w:rsidRDefault="003E653C" w:rsidP="00F27C34">
      <w:pPr>
        <w:tabs>
          <w:tab w:val="left" w:pos="2835"/>
        </w:tabs>
        <w:rPr>
          <w:rStyle w:val="xStyle14ptBold"/>
        </w:rPr>
      </w:pPr>
      <w:r>
        <w:rPr>
          <w:rStyle w:val="xStyle14ptBold"/>
        </w:rPr>
        <w:t>Level</w:t>
      </w:r>
      <w:r w:rsidR="00F27C34" w:rsidRPr="00F27C34">
        <w:rPr>
          <w:rStyle w:val="xStyle14ptBold"/>
        </w:rPr>
        <w:t>:</w:t>
      </w:r>
      <w:r>
        <w:rPr>
          <w:rStyle w:val="xStyle14ptBold"/>
        </w:rPr>
        <w:tab/>
      </w:r>
      <w:sdt>
        <w:sdtPr>
          <w:rPr>
            <w:rStyle w:val="VPField14pt"/>
            <w:lang w:val="en-US"/>
          </w:rPr>
          <w:alias w:val="standard level number"/>
          <w:tag w:val="standard level number"/>
          <w:id w:val="-656987557"/>
          <w:placeholder>
            <w:docPart w:val="2214C7DD3D7D48218F3E72521B4A8D15"/>
          </w:placeholder>
          <w:text/>
        </w:sdtPr>
        <w:sdtEndPr>
          <w:rPr>
            <w:rStyle w:val="xStyleBold"/>
            <w:rFonts w:asciiTheme="minorHAnsi" w:hAnsiTheme="minorHAnsi"/>
            <w:b/>
            <w:bCs/>
            <w:sz w:val="24"/>
          </w:rPr>
        </w:sdtEndPr>
        <w:sdtContent>
          <w:r w:rsidR="00E44194" w:rsidRPr="00871572">
            <w:rPr>
              <w:rStyle w:val="VPField14pt"/>
              <w:lang w:val="en-US"/>
            </w:rPr>
            <w:t>1</w:t>
          </w:r>
        </w:sdtContent>
      </w:sdt>
    </w:p>
    <w:p w:rsidR="00F27C34" w:rsidRPr="00F27C34" w:rsidRDefault="003E653C" w:rsidP="00F27C34">
      <w:pPr>
        <w:tabs>
          <w:tab w:val="left" w:pos="2835"/>
        </w:tabs>
        <w:rPr>
          <w:rStyle w:val="xStyle14pt"/>
        </w:rPr>
      </w:pPr>
      <w:r w:rsidRPr="00F27C34">
        <w:rPr>
          <w:rStyle w:val="xStyle14ptBold"/>
        </w:rPr>
        <w:t>Credits:</w:t>
      </w:r>
      <w:r w:rsidRPr="00F27C34">
        <w:rPr>
          <w:rStyle w:val="xStyle14ptBold"/>
        </w:rPr>
        <w:tab/>
      </w:r>
      <w:sdt>
        <w:sdtPr>
          <w:rPr>
            <w:rStyle w:val="VPField14pt"/>
            <w:lang w:val="en-US"/>
          </w:rPr>
          <w:alias w:val="number of credits"/>
          <w:tag w:val="number of credits"/>
          <w:id w:val="54382185"/>
          <w:placeholder>
            <w:docPart w:val="F7C0F927925B4B388F6E15B3125CC406"/>
          </w:placeholder>
          <w:text/>
        </w:sdtPr>
        <w:sdtEndPr>
          <w:rPr>
            <w:rStyle w:val="xStyleBold"/>
            <w:rFonts w:asciiTheme="minorHAnsi" w:hAnsiTheme="minorHAnsi"/>
            <w:b/>
            <w:bCs/>
            <w:sz w:val="24"/>
          </w:rPr>
        </w:sdtEndPr>
        <w:sdtContent>
          <w:r w:rsidR="007B1030">
            <w:rPr>
              <w:rStyle w:val="VPField14pt"/>
              <w:lang w:val="en-US"/>
            </w:rPr>
            <w:t>5</w:t>
          </w:r>
        </w:sdtContent>
      </w:sdt>
    </w:p>
    <w:p w:rsidR="001729AB" w:rsidRPr="00F27C34" w:rsidRDefault="001729AB" w:rsidP="001729AB">
      <w:pPr>
        <w:tabs>
          <w:tab w:val="left" w:pos="2835"/>
        </w:tabs>
        <w:ind w:left="2835" w:hanging="2835"/>
        <w:rPr>
          <w:rStyle w:val="xStyle14pt"/>
        </w:rPr>
      </w:pPr>
      <w:r>
        <w:rPr>
          <w:rStyle w:val="xStyle14ptBold"/>
        </w:rPr>
        <w:t>Resource</w:t>
      </w:r>
      <w:r w:rsidRPr="00F27C34">
        <w:rPr>
          <w:rStyle w:val="xStyle14ptBold"/>
        </w:rPr>
        <w:t xml:space="preserve"> title:</w:t>
      </w:r>
      <w:r w:rsidRPr="00F27C34">
        <w:rPr>
          <w:rStyle w:val="xStyle14ptBold"/>
        </w:rPr>
        <w:tab/>
      </w:r>
      <w:sdt>
        <w:sdtPr>
          <w:rPr>
            <w:rStyle w:val="VPField14pt"/>
            <w:lang w:val="en-US"/>
          </w:rPr>
          <w:alias w:val="resource title"/>
          <w:tag w:val="resource title"/>
          <w:id w:val="334871784"/>
          <w:placeholder>
            <w:docPart w:val="D01A1E4F726F440A8D2D793A9A33BC56"/>
          </w:placeholder>
          <w:text/>
        </w:sdtPr>
        <w:sdtContent>
          <w:r w:rsidR="0090548E" w:rsidRPr="0090548E">
            <w:rPr>
              <w:rStyle w:val="VPField14pt"/>
              <w:lang w:val="en-US"/>
            </w:rPr>
            <w:t>At the clinic</w:t>
          </w:r>
        </w:sdtContent>
      </w:sdt>
    </w:p>
    <w:p w:rsidR="00F27C34" w:rsidRPr="00F27C34" w:rsidRDefault="00F27C34" w:rsidP="001729AB">
      <w:pPr>
        <w:tabs>
          <w:tab w:val="left" w:pos="2835"/>
        </w:tabs>
        <w:rPr>
          <w:rStyle w:val="xStyle14pt"/>
        </w:rPr>
      </w:pPr>
      <w:r w:rsidRPr="00F27C34">
        <w:rPr>
          <w:rStyle w:val="xStyle14ptBold"/>
        </w:rPr>
        <w:t>Resource reference:</w:t>
      </w:r>
      <w:r w:rsidRPr="00F27C34">
        <w:rPr>
          <w:rStyle w:val="xStyle14ptBold"/>
        </w:rPr>
        <w:tab/>
      </w:r>
      <w:sdt>
        <w:sdtPr>
          <w:rPr>
            <w:rStyle w:val="VPField14pt"/>
            <w:lang w:val="en-US"/>
          </w:rPr>
          <w:alias w:val="subject name"/>
          <w:tag w:val="subject name"/>
          <w:id w:val="54382187"/>
          <w:placeholder>
            <w:docPart w:val="61E69DA00694468AB73E51159B5CD229"/>
          </w:placeholder>
          <w:text/>
        </w:sdtPr>
        <w:sdtEndPr>
          <w:rPr>
            <w:rStyle w:val="xStyleBold"/>
            <w:rFonts w:asciiTheme="minorHAnsi" w:hAnsiTheme="minorHAnsi"/>
            <w:b/>
            <w:bCs/>
            <w:sz w:val="24"/>
          </w:rPr>
        </w:sdtEndPr>
        <w:sdtContent>
          <w:r w:rsidR="00E44194" w:rsidRPr="00871572">
            <w:rPr>
              <w:rStyle w:val="VPField14pt"/>
              <w:lang w:val="en-US"/>
            </w:rPr>
            <w:t>Health</w:t>
          </w:r>
        </w:sdtContent>
      </w:sdt>
      <w:r w:rsidR="002E5928">
        <w:rPr>
          <w:rStyle w:val="VPField14pt"/>
        </w:rPr>
        <w:t xml:space="preserve"> VP-</w:t>
      </w:r>
      <w:sdt>
        <w:sdtPr>
          <w:rPr>
            <w:rStyle w:val="VPField14pt"/>
            <w:lang w:val="en-US"/>
          </w:rPr>
          <w:alias w:val="resource number"/>
          <w:tag w:val="resource number"/>
          <w:id w:val="401076295"/>
          <w:placeholder>
            <w:docPart w:val="FF076FBAD6D84A1A81670A73D2355719"/>
          </w:placeholder>
          <w:text/>
        </w:sdtPr>
        <w:sdtEndPr>
          <w:rPr>
            <w:rStyle w:val="xStyleBold"/>
            <w:rFonts w:asciiTheme="minorHAnsi" w:hAnsiTheme="minorHAnsi"/>
            <w:b/>
            <w:bCs/>
            <w:sz w:val="24"/>
          </w:rPr>
        </w:sdtEndPr>
        <w:sdtContent>
          <w:r w:rsidR="00E44194" w:rsidRPr="00871572">
            <w:rPr>
              <w:rStyle w:val="VPField14pt"/>
              <w:lang w:val="en-US"/>
            </w:rPr>
            <w:t>1.</w:t>
          </w:r>
          <w:r w:rsidR="007B1030">
            <w:rPr>
              <w:rStyle w:val="VPField14pt"/>
              <w:lang w:val="en-US"/>
            </w:rPr>
            <w:t>4</w:t>
          </w:r>
          <w:r w:rsidR="009B3936">
            <w:rPr>
              <w:rStyle w:val="VPField14pt"/>
              <w:lang w:val="en-US"/>
            </w:rPr>
            <w:t xml:space="preserve"> v2</w:t>
          </w:r>
        </w:sdtContent>
      </w:sdt>
    </w:p>
    <w:p w:rsidR="00F27C34" w:rsidRDefault="00F27C34" w:rsidP="001729AB">
      <w:pPr>
        <w:tabs>
          <w:tab w:val="left" w:pos="2835"/>
        </w:tabs>
        <w:ind w:left="2835" w:hanging="2835"/>
        <w:rPr>
          <w:rStyle w:val="VPField14pt"/>
        </w:rPr>
      </w:pPr>
      <w:r w:rsidRPr="00F27C34">
        <w:rPr>
          <w:rStyle w:val="xStyle14ptBold"/>
        </w:rPr>
        <w:t>Vocational pathway:</w:t>
      </w:r>
      <w:r w:rsidRPr="00F27C34">
        <w:rPr>
          <w:rStyle w:val="xStyle14ptBold"/>
        </w:rPr>
        <w:tab/>
      </w:r>
      <w:sdt>
        <w:sdtPr>
          <w:rPr>
            <w:rStyle w:val="VPField14pt"/>
            <w:lang w:val="en-US"/>
          </w:rPr>
          <w:alias w:val="vocational pathway"/>
          <w:tag w:val="vocational pathway"/>
          <w:id w:val="54382188"/>
          <w:placeholder>
            <w:docPart w:val="52C3B92BEF8245DD9A917A97F0FE45A2"/>
          </w:placeholder>
          <w:text/>
        </w:sdtPr>
        <w:sdtEndPr>
          <w:rPr>
            <w:rStyle w:val="xStyleBold"/>
            <w:rFonts w:asciiTheme="minorHAnsi" w:hAnsiTheme="minorHAnsi"/>
            <w:b/>
            <w:bCs/>
            <w:sz w:val="24"/>
          </w:rPr>
        </w:sdtEndPr>
        <w:sdtContent>
          <w:r w:rsidR="007562EC">
            <w:rPr>
              <w:rStyle w:val="VPField14pt"/>
              <w:lang w:val="en-US"/>
            </w:rPr>
            <w:t>Social and Community Services</w:t>
          </w:r>
        </w:sdtContent>
      </w:sdt>
    </w:p>
    <w:p w:rsidR="007534F7" w:rsidRPr="00F27C34" w:rsidRDefault="007534F7" w:rsidP="006C5D0E">
      <w:pPr>
        <w:tabs>
          <w:tab w:val="left" w:pos="2835"/>
        </w:tabs>
        <w:rPr>
          <w:rStyle w:val="xStyle14pt"/>
        </w:rPr>
      </w:pPr>
    </w:p>
    <w:p w:rsidR="0007554D" w:rsidRPr="00F27C34" w:rsidRDefault="0007554D" w:rsidP="006C5D0E">
      <w:pPr>
        <w:tabs>
          <w:tab w:val="left" w:pos="2835"/>
        </w:tabs>
        <w:rPr>
          <w:rStyle w:val="xStyle14pt"/>
        </w:rPr>
      </w:pPr>
    </w:p>
    <w:tbl>
      <w:tblPr>
        <w:tblW w:w="5000" w:type="pct"/>
        <w:tblLook w:val="01E0"/>
      </w:tblPr>
      <w:tblGrid>
        <w:gridCol w:w="2985"/>
        <w:gridCol w:w="6257"/>
      </w:tblGrid>
      <w:tr w:rsidR="00F6222A">
        <w:trPr>
          <w:trHeight w:val="317"/>
        </w:trPr>
        <w:tc>
          <w:tcPr>
            <w:tcW w:w="1615" w:type="pct"/>
            <w:shd w:val="clear" w:color="auto" w:fill="auto"/>
          </w:tcPr>
          <w:p w:rsidR="00F6222A" w:rsidRPr="00F6222A" w:rsidRDefault="00F6222A" w:rsidP="004D4FAF">
            <w:pPr>
              <w:rPr>
                <w:lang w:val="en-GB"/>
              </w:rPr>
            </w:pPr>
            <w:r w:rsidRPr="00F6222A">
              <w:rPr>
                <w:lang w:val="en-GB"/>
              </w:rPr>
              <w:t>Date version published</w:t>
            </w:r>
          </w:p>
        </w:tc>
        <w:tc>
          <w:tcPr>
            <w:tcW w:w="3385" w:type="pct"/>
            <w:shd w:val="clear" w:color="auto" w:fill="auto"/>
          </w:tcPr>
          <w:p w:rsidR="009B3936" w:rsidRPr="00F6222A" w:rsidRDefault="009B3936" w:rsidP="009B3936">
            <w:pPr>
              <w:rPr>
                <w:lang w:val="en-GB"/>
              </w:rPr>
            </w:pPr>
            <w:r>
              <w:rPr>
                <w:lang w:val="en-GB"/>
              </w:rPr>
              <w:t>February</w:t>
            </w:r>
            <w:r w:rsidRPr="00F6222A">
              <w:rPr>
                <w:lang w:val="en-GB"/>
              </w:rPr>
              <w:t xml:space="preserve"> </w:t>
            </w:r>
            <w:r>
              <w:rPr>
                <w:lang w:val="en-GB"/>
              </w:rPr>
              <w:t>2015 Version 2</w:t>
            </w:r>
          </w:p>
          <w:p w:rsidR="00F6222A" w:rsidRPr="00F6222A" w:rsidRDefault="00F6222A" w:rsidP="009B3936">
            <w:pPr>
              <w:rPr>
                <w:lang w:val="en-GB"/>
              </w:rPr>
            </w:pPr>
            <w:r w:rsidRPr="00F6222A">
              <w:rPr>
                <w:lang w:val="en-GB"/>
              </w:rPr>
              <w:t xml:space="preserve">To support internal assessment from </w:t>
            </w:r>
            <w:r>
              <w:rPr>
                <w:lang w:val="en-GB"/>
              </w:rPr>
              <w:t>201</w:t>
            </w:r>
            <w:r w:rsidR="009B3936">
              <w:rPr>
                <w:lang w:val="en-GB"/>
              </w:rPr>
              <w:t>5</w:t>
            </w:r>
          </w:p>
        </w:tc>
      </w:tr>
      <w:tr w:rsidR="007534F7" w:rsidRPr="00A24B20">
        <w:trPr>
          <w:trHeight w:val="317"/>
        </w:trPr>
        <w:tc>
          <w:tcPr>
            <w:tcW w:w="1615" w:type="pct"/>
            <w:shd w:val="clear" w:color="auto" w:fill="auto"/>
          </w:tcPr>
          <w:p w:rsidR="007534F7" w:rsidRPr="00A24B20" w:rsidRDefault="007534F7" w:rsidP="007534F7">
            <w:r w:rsidRPr="00A24B20">
              <w:rPr>
                <w:lang w:val="en-GB"/>
              </w:rPr>
              <w:t>Quality assurance status</w:t>
            </w:r>
          </w:p>
        </w:tc>
        <w:tc>
          <w:tcPr>
            <w:tcW w:w="3385" w:type="pct"/>
            <w:shd w:val="clear" w:color="auto" w:fill="auto"/>
          </w:tcPr>
          <w:p w:rsidR="007534F7" w:rsidRPr="00A24B20" w:rsidRDefault="007534F7" w:rsidP="009B3936">
            <w:pPr>
              <w:rPr>
                <w:lang w:val="en-GB"/>
              </w:rPr>
            </w:pPr>
            <w:r w:rsidRPr="00A24B20">
              <w:rPr>
                <w:lang w:val="en-GB"/>
              </w:rPr>
              <w:t xml:space="preserve">These materials have been quality assured by NZQA. </w:t>
            </w:r>
            <w:r>
              <w:rPr>
                <w:lang w:val="en-GB"/>
              </w:rPr>
              <w:br/>
            </w:r>
            <w:r w:rsidRPr="00A24B20">
              <w:rPr>
                <w:lang w:val="en-GB"/>
              </w:rPr>
              <w:t xml:space="preserve">NZQA Approved number </w:t>
            </w:r>
            <w:r w:rsidRPr="0031555D">
              <w:t>A-A-</w:t>
            </w:r>
            <w:r w:rsidR="009B3936">
              <w:t>02</w:t>
            </w:r>
            <w:r w:rsidRPr="0031555D">
              <w:t>-201</w:t>
            </w:r>
            <w:r w:rsidR="009B3936">
              <w:t>5</w:t>
            </w:r>
            <w:r w:rsidRPr="0031555D">
              <w:t>-</w:t>
            </w:r>
            <w:r w:rsidR="00F9451C">
              <w:t>90973</w:t>
            </w:r>
            <w:r w:rsidRPr="0031555D">
              <w:t>-</w:t>
            </w:r>
            <w:r w:rsidR="009B3936">
              <w:t>02</w:t>
            </w:r>
            <w:r w:rsidRPr="0031555D">
              <w:t>-</w:t>
            </w:r>
            <w:r w:rsidR="00F9451C">
              <w:t>7</w:t>
            </w:r>
            <w:bookmarkStart w:id="0" w:name="_GoBack"/>
            <w:bookmarkEnd w:id="0"/>
            <w:r w:rsidR="009B3936">
              <w:t>252</w:t>
            </w:r>
          </w:p>
        </w:tc>
      </w:tr>
      <w:sdt>
        <w:sdtPr>
          <w:id w:val="54382192"/>
          <w:lock w:val="sdtContentLocked"/>
          <w:placeholder>
            <w:docPart w:val="DefaultPlaceholder_22675703"/>
          </w:placeholder>
        </w:sdtPr>
        <w:sdtContent>
          <w:tr w:rsidR="007534F7" w:rsidRPr="00A24B20">
            <w:trPr>
              <w:trHeight w:val="379"/>
            </w:trPr>
            <w:tc>
              <w:tcPr>
                <w:tcW w:w="1615" w:type="pct"/>
                <w:shd w:val="clear" w:color="auto" w:fill="auto"/>
              </w:tcPr>
              <w:p w:rsidR="007534F7" w:rsidRPr="00A24B20" w:rsidRDefault="007534F7" w:rsidP="007534F7">
                <w:r w:rsidRPr="00A24B20">
                  <w:t>Authenticity of evidence</w:t>
                </w:r>
              </w:p>
            </w:tc>
            <w:tc>
              <w:tcPr>
                <w:tcW w:w="3385" w:type="pct"/>
                <w:shd w:val="clear" w:color="auto" w:fill="auto"/>
              </w:tcPr>
              <w:p w:rsidR="007534F7" w:rsidRPr="00A24B20" w:rsidRDefault="00202445" w:rsidP="007534F7">
                <w:r>
                  <w:t>Assessors/e</w:t>
                </w:r>
                <w:r w:rsidR="007534F7">
                  <w:t>ducators</w:t>
                </w:r>
                <w:r w:rsidR="007534F7" w:rsidRPr="00A24B20">
                  <w:t xml:space="preserve"> must manage authenticity for any assessment from a public source, because </w:t>
                </w:r>
                <w:r w:rsidR="007534F7">
                  <w:t>learners</w:t>
                </w:r>
                <w:r w:rsidR="007534F7" w:rsidRPr="00A24B20">
                  <w:t xml:space="preserve"> may have access to the assessment schedule or exemplar material.</w:t>
                </w:r>
              </w:p>
              <w:p w:rsidR="007534F7" w:rsidRPr="00A24B20" w:rsidRDefault="007534F7" w:rsidP="00202445">
                <w:r w:rsidRPr="00A24B20">
                  <w:t xml:space="preserve">Using this assessment resource without modification may mean that </w:t>
                </w:r>
                <w:r>
                  <w:t>learners</w:t>
                </w:r>
                <w:r w:rsidRPr="00A24B20">
                  <w:t xml:space="preserve">’ work is not authentic. </w:t>
                </w:r>
                <w:r w:rsidR="00202445">
                  <w:t xml:space="preserve">Assessors/ </w:t>
                </w:r>
                <w:r>
                  <w:t>educators</w:t>
                </w:r>
                <w:r w:rsidRPr="00A24B20">
                  <w:t xml:space="preserve"> may need to change figures, measurements or data sources or set a different context or topic to be investigated or a different text to read or perform.</w:t>
                </w:r>
              </w:p>
            </w:tc>
          </w:tr>
        </w:sdtContent>
      </w:sdt>
    </w:tbl>
    <w:p w:rsidR="007562EC" w:rsidRPr="00F27C34" w:rsidRDefault="007562EC" w:rsidP="007562EC">
      <w:pPr>
        <w:tabs>
          <w:tab w:val="left" w:pos="2552"/>
        </w:tabs>
        <w:rPr>
          <w:rStyle w:val="xStyleBold"/>
        </w:rPr>
        <w:sectPr w:rsidR="007562EC" w:rsidRPr="00F27C34">
          <w:headerReference w:type="default" r:id="rId8"/>
          <w:footerReference w:type="default" r:id="rId9"/>
          <w:headerReference w:type="first" r:id="rId10"/>
          <w:footerReference w:type="first" r:id="rId11"/>
          <w:pgSz w:w="11906" w:h="16838" w:code="9"/>
          <w:pgMar w:top="1440" w:right="1440" w:bottom="1440" w:left="1440" w:header="709" w:footer="709" w:gutter="0"/>
          <w:cols w:space="708"/>
          <w:titlePg/>
          <w:docGrid w:linePitch="360"/>
        </w:sectPr>
      </w:pPr>
    </w:p>
    <w:p w:rsidR="009B73E5" w:rsidRDefault="009B73E5" w:rsidP="009B73E5">
      <w:pPr>
        <w:pStyle w:val="VPARBoxedHeading"/>
      </w:pPr>
      <w:r>
        <w:lastRenderedPageBreak/>
        <w:t>Vocational Pathway Assessment Resource</w:t>
      </w:r>
    </w:p>
    <w:p w:rsidR="001729AB" w:rsidRPr="00F27C34" w:rsidRDefault="001729AB" w:rsidP="001729AB">
      <w:pPr>
        <w:tabs>
          <w:tab w:val="left" w:pos="2552"/>
        </w:tabs>
        <w:rPr>
          <w:rStyle w:val="xStyleBold"/>
        </w:rPr>
      </w:pPr>
      <w:r w:rsidRPr="00F27C34">
        <w:rPr>
          <w:rStyle w:val="xStyleBold"/>
        </w:rPr>
        <w:t>Achievement standard:</w:t>
      </w:r>
      <w:r w:rsidRPr="00F27C34">
        <w:rPr>
          <w:rStyle w:val="xStyleBold"/>
        </w:rPr>
        <w:tab/>
      </w:r>
      <w:sdt>
        <w:sdtPr>
          <w:rPr>
            <w:b/>
            <w:bCs/>
            <w:lang w:val="en-US"/>
          </w:rPr>
          <w:alias w:val="registered standard number"/>
          <w:tag w:val="registered standard number"/>
          <w:id w:val="334871785"/>
          <w:placeholder>
            <w:docPart w:val="4AA7FD90F7E34A3E89CBBC4F0019E8D7"/>
          </w:placeholder>
          <w:text/>
        </w:sdtPr>
        <w:sdtEndPr>
          <w:rPr>
            <w:rStyle w:val="xStyleBold"/>
          </w:rPr>
        </w:sdtEndPr>
        <w:sdtContent>
          <w:r w:rsidR="00E44194" w:rsidRPr="00871572">
            <w:rPr>
              <w:lang w:val="en-US"/>
            </w:rPr>
            <w:t>9</w:t>
          </w:r>
          <w:r w:rsidR="000F1401">
            <w:rPr>
              <w:lang w:val="en-US"/>
            </w:rPr>
            <w:t>0973</w:t>
          </w:r>
        </w:sdtContent>
      </w:sdt>
    </w:p>
    <w:p w:rsidR="00A4758B" w:rsidRDefault="001729AB" w:rsidP="001729AB">
      <w:pPr>
        <w:pStyle w:val="xStyleLeft0cmHanging45cm"/>
        <w:rPr>
          <w:rStyle w:val="xStyleBold"/>
          <w:rFonts w:eastAsiaTheme="minorEastAsia"/>
          <w:szCs w:val="24"/>
        </w:rPr>
      </w:pPr>
      <w:r w:rsidRPr="00F27C34">
        <w:rPr>
          <w:rStyle w:val="xStyleBold"/>
        </w:rPr>
        <w:t>Standard title:</w:t>
      </w:r>
      <w:r w:rsidR="00A4758B">
        <w:rPr>
          <w:rStyle w:val="xStyleBold"/>
        </w:rPr>
        <w:tab/>
      </w:r>
      <w:sdt>
        <w:sdtPr>
          <w:rPr>
            <w:b/>
            <w:bCs/>
            <w:lang w:val="en-US"/>
          </w:rPr>
          <w:alias w:val="standard title"/>
          <w:tag w:val="standard title"/>
          <w:id w:val="334871786"/>
          <w:placeholder>
            <w:docPart w:val="2EC9CC6863FC42499843069810FB495E"/>
          </w:placeholder>
          <w:text/>
        </w:sdtPr>
        <w:sdtContent>
          <w:r w:rsidR="00E44194" w:rsidRPr="00871572">
            <w:rPr>
              <w:lang w:val="en-US"/>
            </w:rPr>
            <w:t xml:space="preserve">Demonstrate understanding of </w:t>
          </w:r>
          <w:r w:rsidR="000F1401">
            <w:rPr>
              <w:lang w:val="en-US"/>
            </w:rPr>
            <w:t>interpersonal skills used to enhance relationships</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rPr>
            <w:b/>
            <w:bCs/>
            <w:lang w:val="en-US"/>
          </w:rPr>
          <w:alias w:val="standard level number"/>
          <w:tag w:val="standard level number"/>
          <w:id w:val="1478266368"/>
          <w:placeholder>
            <w:docPart w:val="9D5E4BB0041F4BD0AA622954C1A2E1C4"/>
          </w:placeholder>
          <w:text/>
        </w:sdtPr>
        <w:sdtEndPr>
          <w:rPr>
            <w:rStyle w:val="xStyleBold"/>
          </w:rPr>
        </w:sdtEndPr>
        <w:sdtContent>
          <w:r w:rsidR="00E44194" w:rsidRPr="00871572">
            <w:rPr>
              <w:lang w:val="en-US"/>
            </w:rPr>
            <w:t>1</w:t>
          </w:r>
        </w:sdtContent>
      </w:sdt>
    </w:p>
    <w:p w:rsidR="001729AB" w:rsidRPr="00E053F6" w:rsidRDefault="001729AB" w:rsidP="001729AB">
      <w:pPr>
        <w:tabs>
          <w:tab w:val="left" w:pos="2552"/>
        </w:tabs>
      </w:pPr>
      <w:r w:rsidRPr="00F27C34">
        <w:rPr>
          <w:rStyle w:val="xStyleBold"/>
        </w:rPr>
        <w:t>Credits:</w:t>
      </w:r>
      <w:r w:rsidRPr="00F27C34">
        <w:rPr>
          <w:rStyle w:val="xStyleBold"/>
        </w:rPr>
        <w:tab/>
      </w:r>
      <w:sdt>
        <w:sdtPr>
          <w:rPr>
            <w:b/>
            <w:bCs/>
            <w:lang w:val="en-US"/>
          </w:rPr>
          <w:alias w:val="numberof credits"/>
          <w:tag w:val="numberof credits"/>
          <w:id w:val="334871787"/>
          <w:placeholder>
            <w:docPart w:val="62B733052D8244A19E737986F51D2FAB"/>
          </w:placeholder>
          <w:text/>
        </w:sdtPr>
        <w:sdtEndPr>
          <w:rPr>
            <w:rStyle w:val="xStyleBold"/>
          </w:rPr>
        </w:sdtEndPr>
        <w:sdtContent>
          <w:r w:rsidR="000F1401">
            <w:rPr>
              <w:lang w:val="en-US"/>
            </w:rPr>
            <w:t>5</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rPr>
            <w:b/>
            <w:bCs/>
            <w:lang w:val="en-US"/>
          </w:rPr>
          <w:alias w:val="resource title"/>
          <w:tag w:val="resource title"/>
          <w:id w:val="334871788"/>
          <w:placeholder>
            <w:docPart w:val="65B480F46F39441EA2EEF6E26285AABA"/>
          </w:placeholder>
          <w:text/>
        </w:sdtPr>
        <w:sdtContent>
          <w:r w:rsidR="0090548E" w:rsidRPr="0090548E">
            <w:rPr>
              <w:lang w:val="en-US"/>
            </w:rPr>
            <w:t>At the clinic</w:t>
          </w:r>
        </w:sdtContent>
      </w:sdt>
    </w:p>
    <w:p w:rsidR="00811D80" w:rsidRDefault="002E5928" w:rsidP="002E5928">
      <w:pPr>
        <w:tabs>
          <w:tab w:val="left" w:pos="2552"/>
        </w:tabs>
        <w:ind w:left="2552" w:hanging="2552"/>
        <w:rPr>
          <w:rStyle w:val="xStyleBold"/>
        </w:rPr>
      </w:pPr>
      <w:r w:rsidRPr="00F27C34">
        <w:rPr>
          <w:rStyle w:val="xStyleBold"/>
        </w:rPr>
        <w:t>Resource reference:</w:t>
      </w:r>
      <w:r w:rsidR="00811D80">
        <w:rPr>
          <w:rStyle w:val="xStyleBold"/>
        </w:rPr>
        <w:tab/>
      </w:r>
      <w:sdt>
        <w:sdtPr>
          <w:rPr>
            <w:b/>
            <w:bCs/>
            <w:lang w:val="en-US"/>
          </w:rPr>
          <w:alias w:val="subject name"/>
          <w:tag w:val="subject name"/>
          <w:id w:val="401076293"/>
          <w:placeholder>
            <w:docPart w:val="9C3139978FBE47F9BDCB3117B5FD542B"/>
          </w:placeholder>
          <w:text/>
        </w:sdtPr>
        <w:sdtEndPr>
          <w:rPr>
            <w:rStyle w:val="xStyleBold"/>
          </w:rPr>
        </w:sdtEndPr>
        <w:sdtContent>
          <w:r w:rsidR="00E44194" w:rsidRPr="00871572">
            <w:rPr>
              <w:lang w:val="en-US"/>
            </w:rPr>
            <w:t>Health</w:t>
          </w:r>
        </w:sdtContent>
      </w:sdt>
      <w:r w:rsidR="00811D80">
        <w:t xml:space="preserve"> </w:t>
      </w:r>
      <w:r w:rsidR="00811D80" w:rsidRPr="00CB5956">
        <w:t>VP</w:t>
      </w:r>
      <w:r w:rsidR="00811D80">
        <w:t>-</w:t>
      </w:r>
      <w:sdt>
        <w:sdtPr>
          <w:rPr>
            <w:lang w:val="en-US"/>
          </w:rPr>
          <w:alias w:val="resource number"/>
          <w:tag w:val="resource number"/>
          <w:id w:val="401076294"/>
          <w:placeholder>
            <w:docPart w:val="A5E108513741433AB06D9029B13ABEEF"/>
          </w:placeholder>
          <w:text/>
        </w:sdtPr>
        <w:sdtEndPr>
          <w:rPr>
            <w:rStyle w:val="xStyleBold"/>
            <w:b/>
            <w:bCs/>
          </w:rPr>
        </w:sdtEndPr>
        <w:sdtContent>
          <w:r w:rsidR="00E44194" w:rsidRPr="00871572">
            <w:rPr>
              <w:lang w:val="en-US"/>
            </w:rPr>
            <w:t>1.</w:t>
          </w:r>
          <w:r w:rsidR="000F1401">
            <w:rPr>
              <w:lang w:val="en-US"/>
            </w:rPr>
            <w:t>4</w:t>
          </w:r>
          <w:r w:rsidR="009B3936">
            <w:rPr>
              <w:lang w:val="en-US"/>
            </w:rPr>
            <w:t xml:space="preserve"> v2</w:t>
          </w:r>
        </w:sdtContent>
      </w:sdt>
    </w:p>
    <w:p w:rsidR="002E5928" w:rsidRDefault="00811D80" w:rsidP="00C0164D">
      <w:pPr>
        <w:tabs>
          <w:tab w:val="left" w:pos="2552"/>
        </w:tabs>
        <w:ind w:left="2552" w:hanging="2552"/>
      </w:pPr>
      <w:r>
        <w:rPr>
          <w:rStyle w:val="xStyleBold"/>
        </w:rPr>
        <w:t>Vocational pathway</w:t>
      </w:r>
      <w:r w:rsidRPr="00F27C34">
        <w:rPr>
          <w:rStyle w:val="xStyleBold"/>
        </w:rPr>
        <w:t>:</w:t>
      </w:r>
      <w:r w:rsidRPr="00F27C34">
        <w:rPr>
          <w:rStyle w:val="xStyleBold"/>
        </w:rPr>
        <w:tab/>
      </w:r>
      <w:sdt>
        <w:sdtPr>
          <w:rPr>
            <w:b/>
            <w:bCs/>
            <w:lang w:val="en-US"/>
          </w:rPr>
          <w:alias w:val="vocational pathway"/>
          <w:tag w:val="vocational pathway"/>
          <w:id w:val="329562876"/>
          <w:placeholder>
            <w:docPart w:val="56578F969244430093405F158F4FC404"/>
          </w:placeholder>
          <w:text/>
        </w:sdtPr>
        <w:sdtEndPr>
          <w:rPr>
            <w:rStyle w:val="xStyleBold"/>
          </w:rPr>
        </w:sdtEndPr>
        <w:sdtContent>
          <w:r w:rsidR="00461CD0">
            <w:rPr>
              <w:lang w:val="en-US"/>
            </w:rPr>
            <w:t>Social and Community Services</w:t>
          </w:r>
        </w:sdtContent>
      </w:sdt>
    </w:p>
    <w:p w:rsidR="00E053F6" w:rsidRDefault="00E053F6" w:rsidP="002E5928">
      <w:pPr>
        <w:pStyle w:val="VPAELBannerAfter8pt"/>
      </w:pPr>
      <w:r>
        <w:t>Learner instructions</w:t>
      </w:r>
    </w:p>
    <w:p w:rsidR="00E053F6" w:rsidRDefault="00E053F6" w:rsidP="00E053F6">
      <w:pPr>
        <w:pStyle w:val="Heading1"/>
      </w:pPr>
      <w:r>
        <w:t>Introduction</w:t>
      </w:r>
    </w:p>
    <w:p w:rsidR="00EA197F" w:rsidRDefault="00603BDE" w:rsidP="00497D90">
      <w:pPr>
        <w:rPr>
          <w:lang w:eastAsia="en-NZ"/>
        </w:rPr>
      </w:pPr>
      <w:r w:rsidRPr="00CA5712">
        <w:t xml:space="preserve">This assessment activity requires </w:t>
      </w:r>
      <w:r w:rsidR="00497D90" w:rsidRPr="00CA5712">
        <w:t xml:space="preserve">you to </w:t>
      </w:r>
      <w:r w:rsidR="00497D90" w:rsidRPr="00CA5712">
        <w:rPr>
          <w:lang w:eastAsia="en-NZ"/>
        </w:rPr>
        <w:t xml:space="preserve">demonstrate </w:t>
      </w:r>
      <w:r w:rsidR="00F07F51" w:rsidRPr="00CA5712">
        <w:rPr>
          <w:lang w:eastAsia="en-NZ"/>
        </w:rPr>
        <w:t xml:space="preserve">your </w:t>
      </w:r>
      <w:r w:rsidR="00CA5712">
        <w:rPr>
          <w:lang w:eastAsia="en-NZ"/>
        </w:rPr>
        <w:t>understanding of</w:t>
      </w:r>
      <w:r w:rsidR="00497D90" w:rsidRPr="00CA5712">
        <w:rPr>
          <w:lang w:eastAsia="en-NZ"/>
        </w:rPr>
        <w:t xml:space="preserve"> </w:t>
      </w:r>
      <w:r w:rsidR="00F07F51" w:rsidRPr="00CA5712">
        <w:rPr>
          <w:lang w:eastAsia="en-NZ"/>
        </w:rPr>
        <w:t>four interpersonal skill areas</w:t>
      </w:r>
      <w:r w:rsidR="008C0207" w:rsidRPr="00CA5712">
        <w:rPr>
          <w:lang w:eastAsia="en-NZ"/>
        </w:rPr>
        <w:t xml:space="preserve"> (including their components)</w:t>
      </w:r>
      <w:r w:rsidR="002629FC" w:rsidRPr="00CA5712">
        <w:rPr>
          <w:lang w:eastAsia="en-NZ"/>
        </w:rPr>
        <w:t xml:space="preserve"> </w:t>
      </w:r>
      <w:r w:rsidR="00EA197F" w:rsidRPr="00CA5712">
        <w:rPr>
          <w:lang w:eastAsia="en-NZ"/>
        </w:rPr>
        <w:t>using a three</w:t>
      </w:r>
      <w:r w:rsidR="00244BD4">
        <w:rPr>
          <w:lang w:eastAsia="en-NZ"/>
        </w:rPr>
        <w:t>-section</w:t>
      </w:r>
      <w:r w:rsidR="00EA197F" w:rsidRPr="00CA5712">
        <w:rPr>
          <w:lang w:eastAsia="en-NZ"/>
        </w:rPr>
        <w:t xml:space="preserve"> conflict scenario related to </w:t>
      </w:r>
      <w:r w:rsidR="008E7C72">
        <w:rPr>
          <w:lang w:eastAsia="en-NZ"/>
        </w:rPr>
        <w:t>working in a veterinary clinic</w:t>
      </w:r>
      <w:r w:rsidR="00EA197F" w:rsidRPr="00CA5712">
        <w:rPr>
          <w:lang w:eastAsia="en-NZ"/>
        </w:rPr>
        <w:t xml:space="preserve">, </w:t>
      </w:r>
      <w:r w:rsidR="002629FC" w:rsidRPr="00CA5712">
        <w:rPr>
          <w:lang w:eastAsia="en-NZ"/>
        </w:rPr>
        <w:t xml:space="preserve">and </w:t>
      </w:r>
      <w:r w:rsidR="00CA5712">
        <w:rPr>
          <w:lang w:eastAsia="en-NZ"/>
        </w:rPr>
        <w:t xml:space="preserve">demonstrate </w:t>
      </w:r>
      <w:r w:rsidR="00C84B9E">
        <w:rPr>
          <w:lang w:eastAsia="en-NZ"/>
        </w:rPr>
        <w:t xml:space="preserve">your </w:t>
      </w:r>
      <w:r w:rsidR="00CA5712">
        <w:rPr>
          <w:lang w:eastAsia="en-NZ"/>
        </w:rPr>
        <w:t>ability to use</w:t>
      </w:r>
      <w:r w:rsidR="00E603B0">
        <w:rPr>
          <w:lang w:eastAsia="en-NZ"/>
        </w:rPr>
        <w:t xml:space="preserve"> the skills in practice</w:t>
      </w:r>
      <w:r w:rsidR="00EA197F" w:rsidRPr="00CA5712">
        <w:rPr>
          <w:lang w:eastAsia="en-NZ"/>
        </w:rPr>
        <w:t>.</w:t>
      </w:r>
    </w:p>
    <w:p w:rsidR="00497D90" w:rsidRDefault="00E053F6" w:rsidP="00497D90">
      <w:r>
        <w:t xml:space="preserve">You are going to be assessed on </w:t>
      </w:r>
      <w:r w:rsidR="008C32F1">
        <w:t xml:space="preserve">how </w:t>
      </w:r>
      <w:r w:rsidR="00497D90">
        <w:t xml:space="preserve">comprehensively </w:t>
      </w:r>
      <w:r w:rsidR="008C32F1">
        <w:t>you demonstrate</w:t>
      </w:r>
      <w:r w:rsidR="00603BDE">
        <w:t xml:space="preserve"> </w:t>
      </w:r>
      <w:r w:rsidR="00A965A0">
        <w:t>your</w:t>
      </w:r>
      <w:r w:rsidR="00603BDE" w:rsidRPr="004332BB">
        <w:t xml:space="preserve"> understand</w:t>
      </w:r>
      <w:r w:rsidR="00603BDE">
        <w:t>ing</w:t>
      </w:r>
      <w:r w:rsidR="00603BDE" w:rsidRPr="004332BB">
        <w:t xml:space="preserve"> </w:t>
      </w:r>
      <w:r w:rsidR="008C32F1">
        <w:rPr>
          <w:lang w:val="en-AU"/>
        </w:rPr>
        <w:t>of interpersonal skills used to</w:t>
      </w:r>
      <w:r w:rsidR="00497D90" w:rsidRPr="00777A00">
        <w:rPr>
          <w:lang w:val="en-AU"/>
        </w:rPr>
        <w:t xml:space="preserve"> </w:t>
      </w:r>
      <w:r w:rsidR="008C32F1">
        <w:rPr>
          <w:lang w:val="en-AU"/>
        </w:rPr>
        <w:t>enhance relationships.</w:t>
      </w:r>
      <w:r w:rsidR="00497D90" w:rsidRPr="00665EBD">
        <w:rPr>
          <w:lang w:val="en-AU"/>
        </w:rPr>
        <w:t xml:space="preserve"> </w:t>
      </w:r>
      <w:r w:rsidR="005B52BF">
        <w:rPr>
          <w:lang w:val="en-AU"/>
        </w:rPr>
        <w:t>Your c</w:t>
      </w:r>
      <w:r w:rsidR="00497D90" w:rsidRPr="00665EBD">
        <w:rPr>
          <w:lang w:val="en-AU"/>
        </w:rPr>
        <w:t xml:space="preserve">ritical explanations </w:t>
      </w:r>
      <w:r w:rsidR="00E603B0">
        <w:rPr>
          <w:lang w:val="en-AU"/>
        </w:rPr>
        <w:t xml:space="preserve">will </w:t>
      </w:r>
      <w:r w:rsidR="00497D90" w:rsidRPr="00665EBD">
        <w:rPr>
          <w:lang w:val="en-AU"/>
        </w:rPr>
        <w:t xml:space="preserve">make explicit links between the components of </w:t>
      </w:r>
      <w:r w:rsidR="00E603B0">
        <w:rPr>
          <w:lang w:val="en-AU"/>
        </w:rPr>
        <w:t xml:space="preserve">the </w:t>
      </w:r>
      <w:r w:rsidR="00497D90" w:rsidRPr="00665EBD">
        <w:rPr>
          <w:lang w:val="en-AU"/>
        </w:rPr>
        <w:t>skills</w:t>
      </w:r>
      <w:r w:rsidR="00665EBD">
        <w:rPr>
          <w:lang w:val="en-AU"/>
        </w:rPr>
        <w:t>,</w:t>
      </w:r>
      <w:r w:rsidR="00497D90" w:rsidRPr="00665EBD">
        <w:rPr>
          <w:lang w:val="en-AU"/>
        </w:rPr>
        <w:t xml:space="preserve"> and how the</w:t>
      </w:r>
      <w:r w:rsidR="005B52BF">
        <w:rPr>
          <w:lang w:val="en-AU"/>
        </w:rPr>
        <w:t>y</w:t>
      </w:r>
      <w:r w:rsidR="00497D90" w:rsidRPr="00665EBD">
        <w:rPr>
          <w:lang w:val="en-AU"/>
        </w:rPr>
        <w:t xml:space="preserve"> enhance relationships in the scenario</w:t>
      </w:r>
      <w:r w:rsidR="00665EBD">
        <w:rPr>
          <w:lang w:val="en-AU"/>
        </w:rPr>
        <w:t xml:space="preserve"> </w:t>
      </w:r>
      <w:r w:rsidR="008E7C72">
        <w:rPr>
          <w:lang w:val="en-AU"/>
        </w:rPr>
        <w:t xml:space="preserve">related to </w:t>
      </w:r>
      <w:r w:rsidR="0090548E">
        <w:rPr>
          <w:lang w:val="en-AU"/>
        </w:rPr>
        <w:t xml:space="preserve">working in </w:t>
      </w:r>
      <w:r w:rsidR="008E7C72">
        <w:rPr>
          <w:lang w:val="en-AU"/>
        </w:rPr>
        <w:t>a veterinary clinic</w:t>
      </w:r>
      <w:r w:rsidR="00497D90" w:rsidRPr="00665EBD">
        <w:rPr>
          <w:lang w:val="en-AU"/>
        </w:rPr>
        <w:t>.</w:t>
      </w:r>
    </w:p>
    <w:p w:rsidR="00E053F6" w:rsidRDefault="00B320A2" w:rsidP="00E053F6">
      <w:r>
        <w:t xml:space="preserve">The following instructions provide you with a way to structure your work </w:t>
      </w:r>
      <w:r w:rsidR="00CB5956">
        <w:t xml:space="preserve">so you can </w:t>
      </w:r>
      <w:r>
        <w:t xml:space="preserve">demonstrate what you have learnt </w:t>
      </w:r>
      <w:r w:rsidR="00CB5956">
        <w:t xml:space="preserve">and </w:t>
      </w:r>
      <w:r>
        <w:t>achieve success in this standard.</w:t>
      </w:r>
    </w:p>
    <w:p w:rsidR="008D5192" w:rsidRPr="00C64D7A" w:rsidRDefault="008D5192" w:rsidP="007D5A8C">
      <w:pPr>
        <w:pStyle w:val="VPAnnotationsbox"/>
        <w:rPr>
          <w:strike/>
        </w:rPr>
      </w:pPr>
      <w:r>
        <w:t>Assessor/</w:t>
      </w:r>
      <w:r w:rsidRPr="00E14024">
        <w:t xml:space="preserve">educator note: </w:t>
      </w:r>
      <w:r w:rsidR="00341287">
        <w:rPr>
          <w:lang w:val="en-AU" w:eastAsia="en-NZ"/>
        </w:rPr>
        <w:t>It is expected that the assessor/educator will read the learner instructions and modify them if necessary to suit their learners.</w:t>
      </w:r>
    </w:p>
    <w:p w:rsidR="00E053F6" w:rsidRDefault="00B320A2" w:rsidP="00B320A2">
      <w:pPr>
        <w:pStyle w:val="Heading1"/>
      </w:pPr>
      <w:r>
        <w:t>Task</w:t>
      </w:r>
    </w:p>
    <w:p w:rsidR="007D5A8C" w:rsidRDefault="007D5A8C" w:rsidP="001C720F">
      <w:pPr>
        <w:rPr>
          <w:lang w:val="en-AU"/>
        </w:rPr>
      </w:pPr>
      <w:r w:rsidRPr="004332BB">
        <w:rPr>
          <w:lang w:val="en-AU"/>
        </w:rPr>
        <w:t xml:space="preserve">Read the scenario </w:t>
      </w:r>
      <w:r w:rsidR="00AE417F">
        <w:rPr>
          <w:lang w:val="en-AU"/>
        </w:rPr>
        <w:t xml:space="preserve">below </w:t>
      </w:r>
      <w:r w:rsidRPr="004332BB">
        <w:rPr>
          <w:lang w:val="en-AU"/>
        </w:rPr>
        <w:t>and answer the questions that follow.</w:t>
      </w:r>
    </w:p>
    <w:p w:rsidR="00385D8F" w:rsidRDefault="00385D8F" w:rsidP="00385D8F">
      <w:pPr>
        <w:pBdr>
          <w:top w:val="single" w:sz="4" w:space="1" w:color="auto"/>
          <w:left w:val="single" w:sz="4" w:space="4" w:color="auto"/>
          <w:bottom w:val="single" w:sz="4" w:space="1" w:color="auto"/>
          <w:right w:val="single" w:sz="4" w:space="4" w:color="auto"/>
        </w:pBdr>
      </w:pPr>
      <w:r>
        <w:t xml:space="preserve">(Section 1) </w:t>
      </w:r>
    </w:p>
    <w:p w:rsidR="00385D8F" w:rsidRDefault="00385D8F" w:rsidP="00385D8F">
      <w:pPr>
        <w:pBdr>
          <w:top w:val="single" w:sz="4" w:space="1" w:color="auto"/>
          <w:left w:val="single" w:sz="4" w:space="4" w:color="auto"/>
          <w:bottom w:val="single" w:sz="4" w:space="1" w:color="auto"/>
          <w:right w:val="single" w:sz="4" w:space="4" w:color="auto"/>
        </w:pBdr>
      </w:pPr>
      <w:r>
        <w:t xml:space="preserve">Kim has worked hard to complete her diploma in veterinary nursing and today is her first day on the job at a busy inner-city veterinary clinic. She feels a combination of excitement and nervousness as she begins her first day on reception but is reassured because she did work experience in the clinic and it went really well. Another veterinary nurse Tessa has been asked to mentor her and help her with all of the routines and systems the clinic follows. Kim feels pleased that Tessa was chosen to be her mentor as they developed a good relationship when Kim was on work experience at the clinic. </w:t>
      </w:r>
    </w:p>
    <w:p w:rsidR="00385D8F" w:rsidRDefault="00385D8F" w:rsidP="00385D8F">
      <w:pPr>
        <w:pBdr>
          <w:top w:val="single" w:sz="4" w:space="1" w:color="auto"/>
          <w:left w:val="single" w:sz="4" w:space="4" w:color="auto"/>
          <w:bottom w:val="single" w:sz="4" w:space="1" w:color="auto"/>
          <w:right w:val="single" w:sz="4" w:space="4" w:color="auto"/>
        </w:pBdr>
      </w:pPr>
      <w:r>
        <w:t>A man enters the clinic carrying a young Labrador. In a state of panic he explains that the dog had been hit by a car. Kim quickly ushers the man and dog into an empty consultation room and goes out the back to get a vet.</w:t>
      </w:r>
    </w:p>
    <w:p w:rsidR="00385D8F" w:rsidRDefault="00385D8F" w:rsidP="00385D8F">
      <w:pPr>
        <w:pBdr>
          <w:top w:val="single" w:sz="4" w:space="1" w:color="auto"/>
          <w:left w:val="single" w:sz="4" w:space="4" w:color="auto"/>
          <w:bottom w:val="single" w:sz="4" w:space="1" w:color="auto"/>
          <w:right w:val="single" w:sz="4" w:space="4" w:color="auto"/>
        </w:pBdr>
      </w:pPr>
      <w:r>
        <w:lastRenderedPageBreak/>
        <w:t xml:space="preserve">Later in the morning Tessa is taking Kim through the clinic’s booking and client records system </w:t>
      </w:r>
      <w:r w:rsidR="001878B5">
        <w:t xml:space="preserve">explaining </w:t>
      </w:r>
      <w:r>
        <w:t>what data is required and how to input it into the system. Kim realises she did not get all of the necessary contact details from the man that came in with the injured dog and tells Tessa. Tessa is annoyed and replies angrily that Kim should have known from her training and work experience about the type of</w:t>
      </w:r>
      <w:r w:rsidR="00F7423A">
        <w:t xml:space="preserve"> information she needed to get.</w:t>
      </w:r>
    </w:p>
    <w:p w:rsidR="00385D8F" w:rsidRDefault="00385D8F" w:rsidP="00385D8F">
      <w:pPr>
        <w:pBdr>
          <w:top w:val="single" w:sz="4" w:space="1" w:color="auto"/>
          <w:left w:val="single" w:sz="4" w:space="4" w:color="auto"/>
          <w:bottom w:val="single" w:sz="4" w:space="1" w:color="auto"/>
          <w:right w:val="single" w:sz="4" w:space="4" w:color="auto"/>
        </w:pBdr>
      </w:pPr>
      <w:r>
        <w:t>(Section 2)</w:t>
      </w:r>
    </w:p>
    <w:p w:rsidR="00385D8F" w:rsidRDefault="00385D8F" w:rsidP="00385D8F">
      <w:pPr>
        <w:pBdr>
          <w:top w:val="single" w:sz="4" w:space="1" w:color="auto"/>
          <w:left w:val="single" w:sz="4" w:space="4" w:color="auto"/>
          <w:bottom w:val="single" w:sz="4" w:space="1" w:color="auto"/>
          <w:right w:val="single" w:sz="4" w:space="4" w:color="auto"/>
        </w:pBdr>
      </w:pPr>
      <w:r>
        <w:t>As time passes, Kim finds it awkward to work alongside Tessa and it is hard to ask her questions or advice. Tessa does not seem very approachable as a mentor because she is always rushing about doing the jobs that need to be done. If Kim does ask Tessa for advice she seems to put Kim down and doesn’t explain things clearly. Kim finds herself asking the other clinic staff when she is unsure as they seem more willing to help.</w:t>
      </w:r>
    </w:p>
    <w:p w:rsidR="00385D8F" w:rsidRDefault="00385D8F" w:rsidP="00385D8F">
      <w:pPr>
        <w:pBdr>
          <w:top w:val="single" w:sz="4" w:space="1" w:color="auto"/>
          <w:left w:val="single" w:sz="4" w:space="4" w:color="auto"/>
          <w:bottom w:val="single" w:sz="4" w:space="1" w:color="auto"/>
          <w:right w:val="single" w:sz="4" w:space="4" w:color="auto"/>
        </w:pBdr>
      </w:pPr>
      <w:r>
        <w:t>(Section 3)</w:t>
      </w:r>
    </w:p>
    <w:p w:rsidR="00385D8F" w:rsidRDefault="00385D8F" w:rsidP="00385D8F">
      <w:pPr>
        <w:pBdr>
          <w:top w:val="single" w:sz="4" w:space="1" w:color="auto"/>
          <w:left w:val="single" w:sz="4" w:space="4" w:color="auto"/>
          <w:bottom w:val="single" w:sz="4" w:space="1" w:color="auto"/>
          <w:right w:val="single" w:sz="4" w:space="4" w:color="auto"/>
        </w:pBdr>
      </w:pPr>
      <w:r>
        <w:t>Kim tried explaining to Tessa how she feels about the way Tessa has been treating her, but their working relationship has changed since Kim was on work experience and is becoming strained. After a period of time, Tessa admits to herself that the way she has treated Kim as a colleague and through the mentoring process was not fair or supportive. Tessa realises Kim is trying her best to be a good veterinary nurse.</w:t>
      </w:r>
    </w:p>
    <w:p w:rsidR="004A05FA" w:rsidRDefault="004A05FA" w:rsidP="00385D8F">
      <w:pPr>
        <w:pBdr>
          <w:top w:val="single" w:sz="4" w:space="1" w:color="auto"/>
          <w:left w:val="single" w:sz="4" w:space="4" w:color="auto"/>
          <w:bottom w:val="single" w:sz="4" w:space="1" w:color="auto"/>
          <w:right w:val="single" w:sz="4" w:space="4" w:color="auto"/>
        </w:pBdr>
      </w:pPr>
      <w:r>
        <w:t>Tessa decides she will speak to Kim the next day before they start work.</w:t>
      </w:r>
    </w:p>
    <w:p w:rsidR="000214D1" w:rsidRDefault="000214D1" w:rsidP="00406D1B">
      <w:pPr>
        <w:rPr>
          <w:lang w:eastAsia="en-NZ"/>
        </w:rPr>
      </w:pPr>
      <w:r>
        <w:rPr>
          <w:lang w:eastAsia="en-NZ"/>
        </w:rPr>
        <w:t>I</w:t>
      </w:r>
      <w:r w:rsidRPr="00777A00">
        <w:rPr>
          <w:lang w:eastAsia="en-NZ"/>
        </w:rPr>
        <w:t xml:space="preserve">n relation to </w:t>
      </w:r>
      <w:r>
        <w:rPr>
          <w:lang w:eastAsia="en-NZ"/>
        </w:rPr>
        <w:t xml:space="preserve">the </w:t>
      </w:r>
      <w:r w:rsidRPr="00777A00">
        <w:rPr>
          <w:lang w:eastAsia="en-NZ"/>
        </w:rPr>
        <w:t xml:space="preserve">three </w:t>
      </w:r>
      <w:r w:rsidR="00D531CF">
        <w:rPr>
          <w:lang w:eastAsia="en-NZ"/>
        </w:rPr>
        <w:t>sections</w:t>
      </w:r>
      <w:r w:rsidR="00D531CF" w:rsidRPr="00777A00">
        <w:rPr>
          <w:lang w:eastAsia="en-NZ"/>
        </w:rPr>
        <w:t xml:space="preserve"> </w:t>
      </w:r>
      <w:r w:rsidRPr="00777A00">
        <w:rPr>
          <w:lang w:eastAsia="en-NZ"/>
        </w:rPr>
        <w:t xml:space="preserve">of </w:t>
      </w:r>
      <w:r>
        <w:rPr>
          <w:lang w:eastAsia="en-NZ"/>
        </w:rPr>
        <w:t xml:space="preserve">the above </w:t>
      </w:r>
      <w:r w:rsidRPr="00777A00">
        <w:rPr>
          <w:lang w:eastAsia="en-NZ"/>
        </w:rPr>
        <w:t>scenario</w:t>
      </w:r>
      <w:r w:rsidR="00A97BEB">
        <w:rPr>
          <w:lang w:eastAsia="en-NZ"/>
        </w:rPr>
        <w:t>, demonstrate your understanding</w:t>
      </w:r>
      <w:r w:rsidRPr="00777A00">
        <w:rPr>
          <w:lang w:eastAsia="en-NZ"/>
        </w:rPr>
        <w:t xml:space="preserve"> of four interpersonal skill areas, and their components</w:t>
      </w:r>
      <w:r w:rsidR="00A97BEB">
        <w:rPr>
          <w:lang w:eastAsia="en-NZ"/>
        </w:rPr>
        <w:t>:</w:t>
      </w:r>
    </w:p>
    <w:p w:rsidR="001B29B8" w:rsidRDefault="000214D1" w:rsidP="001B29B8">
      <w:pPr>
        <w:pStyle w:val="VPBulletsbody-againstmargin"/>
        <w:rPr>
          <w:lang w:eastAsia="en-NZ"/>
        </w:rPr>
      </w:pPr>
      <w:r w:rsidRPr="00777A00">
        <w:rPr>
          <w:lang w:eastAsia="en-NZ"/>
        </w:rPr>
        <w:t>problem-solving skills (for solving individual and joint problems)</w:t>
      </w:r>
    </w:p>
    <w:p w:rsidR="001B29B8" w:rsidRDefault="00A97BEB" w:rsidP="001B29B8">
      <w:pPr>
        <w:pStyle w:val="VPBulletsbody-againstmargin"/>
        <w:rPr>
          <w:lang w:eastAsia="en-NZ"/>
        </w:rPr>
      </w:pPr>
      <w:r w:rsidRPr="00777A00">
        <w:rPr>
          <w:lang w:eastAsia="en-NZ"/>
        </w:rPr>
        <w:t>assertiveness skills</w:t>
      </w:r>
    </w:p>
    <w:p w:rsidR="001B29B8" w:rsidRDefault="000214D1" w:rsidP="001B29B8">
      <w:pPr>
        <w:pStyle w:val="VPBulletsbody-againstmargin"/>
      </w:pPr>
      <w:r w:rsidRPr="00777A00">
        <w:rPr>
          <w:lang w:eastAsia="en-NZ"/>
        </w:rPr>
        <w:t>skills fo</w:t>
      </w:r>
      <w:r w:rsidR="0019773C">
        <w:rPr>
          <w:lang w:eastAsia="en-NZ"/>
        </w:rPr>
        <w:t>r maintaining, managing changes</w:t>
      </w:r>
      <w:r w:rsidR="00C55622">
        <w:rPr>
          <w:lang w:eastAsia="en-NZ"/>
        </w:rPr>
        <w:t xml:space="preserve"> to</w:t>
      </w:r>
      <w:r w:rsidRPr="00777A00">
        <w:rPr>
          <w:lang w:eastAsia="en-NZ"/>
        </w:rPr>
        <w:t>, and enhancing relationships</w:t>
      </w:r>
    </w:p>
    <w:p w:rsidR="001B29B8" w:rsidRDefault="00A97BEB" w:rsidP="001B29B8">
      <w:pPr>
        <w:pStyle w:val="VPBulletsbody-againstmargin"/>
        <w:rPr>
          <w:lang w:eastAsia="en-NZ"/>
        </w:rPr>
      </w:pPr>
      <w:r w:rsidRPr="00777A00">
        <w:rPr>
          <w:lang w:eastAsia="en-NZ"/>
        </w:rPr>
        <w:t>listening skills (including non-verbal and verbal communication)</w:t>
      </w:r>
      <w:r>
        <w:rPr>
          <w:lang w:eastAsia="en-NZ"/>
        </w:rPr>
        <w:t>.</w:t>
      </w:r>
    </w:p>
    <w:p w:rsidR="0020099C" w:rsidRDefault="00406D1B" w:rsidP="0020099C">
      <w:r>
        <w:rPr>
          <w:lang w:val="en-AU" w:eastAsia="en-NZ"/>
        </w:rPr>
        <w:t>P</w:t>
      </w:r>
      <w:r w:rsidR="0020099C" w:rsidRPr="0020099C">
        <w:rPr>
          <w:lang w:val="en-AU" w:eastAsia="en-NZ"/>
        </w:rPr>
        <w:t>roduce written work and take part in</w:t>
      </w:r>
      <w:r w:rsidR="007E025A">
        <w:rPr>
          <w:lang w:val="en-AU" w:eastAsia="en-NZ"/>
        </w:rPr>
        <w:t xml:space="preserve"> </w:t>
      </w:r>
      <w:r w:rsidR="0020099C" w:rsidRPr="0020099C">
        <w:rPr>
          <w:lang w:val="en-AU" w:eastAsia="en-NZ"/>
        </w:rPr>
        <w:t>role-play demonstration</w:t>
      </w:r>
      <w:r w:rsidR="00C55622">
        <w:rPr>
          <w:lang w:val="en-AU" w:eastAsia="en-NZ"/>
        </w:rPr>
        <w:t>s</w:t>
      </w:r>
      <w:r w:rsidR="0020099C" w:rsidRPr="0020099C">
        <w:rPr>
          <w:lang w:val="en-AU" w:eastAsia="en-NZ"/>
        </w:rPr>
        <w:t xml:space="preserve"> of listening and assertiveness skills.</w:t>
      </w:r>
    </w:p>
    <w:p w:rsidR="00406D1B" w:rsidRDefault="00406D1B" w:rsidP="00406D1B">
      <w:pPr>
        <w:pStyle w:val="Heading2"/>
        <w:rPr>
          <w:lang w:val="en-AU"/>
        </w:rPr>
      </w:pPr>
      <w:r>
        <w:rPr>
          <w:lang w:val="en-AU"/>
        </w:rPr>
        <w:t>Part 1: Explain</w:t>
      </w:r>
    </w:p>
    <w:p w:rsidR="000214D1" w:rsidRPr="006302FE" w:rsidRDefault="000214D1" w:rsidP="000349E5">
      <w:pPr>
        <w:pStyle w:val="Heading3"/>
        <w:rPr>
          <w:lang w:val="en-AU"/>
        </w:rPr>
      </w:pPr>
      <w:r w:rsidRPr="006302FE">
        <w:rPr>
          <w:lang w:val="en-AU"/>
        </w:rPr>
        <w:t>Problem-solving strategies</w:t>
      </w:r>
    </w:p>
    <w:p w:rsidR="000214D1" w:rsidRPr="00601985" w:rsidRDefault="000214D1" w:rsidP="001C720F">
      <w:r w:rsidRPr="001C720F">
        <w:t>Select, apply, and explain an individual and a joint problem-solving strategy that could be</w:t>
      </w:r>
      <w:r w:rsidRPr="006302FE">
        <w:rPr>
          <w:rFonts w:ascii="Calibri" w:hAnsi="Calibri"/>
          <w:lang w:val="en-AU"/>
        </w:rPr>
        <w:t xml:space="preserve"> </w:t>
      </w:r>
      <w:r w:rsidRPr="00601985">
        <w:t>applied to the conflict situation</w:t>
      </w:r>
      <w:r w:rsidR="00C55622">
        <w:t>s</w:t>
      </w:r>
      <w:r w:rsidRPr="00601985">
        <w:t xml:space="preserve"> in </w:t>
      </w:r>
      <w:r w:rsidR="007E025A">
        <w:t xml:space="preserve">Kim and </w:t>
      </w:r>
      <w:r w:rsidR="00385D8F">
        <w:t>Tessa’s</w:t>
      </w:r>
      <w:r w:rsidR="00385D8F" w:rsidRPr="00601985">
        <w:t xml:space="preserve"> </w:t>
      </w:r>
      <w:r w:rsidRPr="00601985">
        <w:t>relationship</w:t>
      </w:r>
      <w:r w:rsidR="007E025A">
        <w:t xml:space="preserve"> that</w:t>
      </w:r>
      <w:r w:rsidRPr="00601985">
        <w:t xml:space="preserve"> would enhance </w:t>
      </w:r>
      <w:r w:rsidR="007E025A">
        <w:t>their</w:t>
      </w:r>
      <w:r w:rsidRPr="00601985">
        <w:t xml:space="preserve"> </w:t>
      </w:r>
      <w:r w:rsidR="001878B5">
        <w:t xml:space="preserve">working </w:t>
      </w:r>
      <w:r w:rsidRPr="00601985">
        <w:t>relationship. You may use your learning journal or notes</w:t>
      </w:r>
      <w:r w:rsidR="00431981">
        <w:t xml:space="preserve"> on problem-solving strategies.</w:t>
      </w:r>
    </w:p>
    <w:p w:rsidR="005B52BF" w:rsidRPr="006302FE" w:rsidRDefault="005B52BF" w:rsidP="001C720F">
      <w:pPr>
        <w:rPr>
          <w:lang w:val="en-AU"/>
        </w:rPr>
      </w:pPr>
      <w:r>
        <w:rPr>
          <w:lang w:val="en-AU"/>
        </w:rPr>
        <w:t>Include in your answer</w:t>
      </w:r>
      <w:r w:rsidRPr="006302FE">
        <w:rPr>
          <w:lang w:val="en-AU"/>
        </w:rPr>
        <w:t>:</w:t>
      </w:r>
    </w:p>
    <w:p w:rsidR="000214D1" w:rsidRPr="006302FE" w:rsidRDefault="000214D1" w:rsidP="00601985">
      <w:pPr>
        <w:pStyle w:val="VPBulletsbody-againstmargin"/>
        <w:rPr>
          <w:lang w:val="en-AU"/>
        </w:rPr>
      </w:pPr>
      <w:r w:rsidRPr="006302FE">
        <w:rPr>
          <w:lang w:val="en-AU"/>
        </w:rPr>
        <w:t>the steps of the problem-solving strategy you are using</w:t>
      </w:r>
    </w:p>
    <w:p w:rsidR="000214D1" w:rsidRPr="006302FE" w:rsidRDefault="000214D1" w:rsidP="00601985">
      <w:pPr>
        <w:pStyle w:val="VPBulletsbody-againstmargin"/>
        <w:rPr>
          <w:lang w:val="en-AU"/>
        </w:rPr>
      </w:pPr>
      <w:r w:rsidRPr="006302FE">
        <w:rPr>
          <w:lang w:val="en-AU"/>
        </w:rPr>
        <w:t>how each step will be applied to solve the problem in the above scenario</w:t>
      </w:r>
    </w:p>
    <w:p w:rsidR="00210881" w:rsidRDefault="000214D1">
      <w:pPr>
        <w:pStyle w:val="VPBulletsbody-againstmargin"/>
        <w:rPr>
          <w:lang w:val="en-AU"/>
        </w:rPr>
      </w:pPr>
      <w:r w:rsidRPr="006302FE">
        <w:rPr>
          <w:lang w:val="en-AU"/>
        </w:rPr>
        <w:t xml:space="preserve">an explanation of how the use of the problem-solving strategy to solve the specific conflict can enhance </w:t>
      </w:r>
      <w:r w:rsidR="00580EAA">
        <w:rPr>
          <w:lang w:val="en-AU"/>
        </w:rPr>
        <w:t>Kim</w:t>
      </w:r>
      <w:r>
        <w:rPr>
          <w:lang w:val="en-AU"/>
        </w:rPr>
        <w:t xml:space="preserve"> </w:t>
      </w:r>
      <w:r w:rsidRPr="006302FE">
        <w:rPr>
          <w:lang w:val="en-AU"/>
        </w:rPr>
        <w:t xml:space="preserve">and </w:t>
      </w:r>
      <w:r w:rsidR="00385D8F">
        <w:rPr>
          <w:lang w:val="en-AU"/>
        </w:rPr>
        <w:t>Tessa’s</w:t>
      </w:r>
      <w:r w:rsidR="00385D8F" w:rsidRPr="006302FE">
        <w:rPr>
          <w:lang w:val="en-AU"/>
        </w:rPr>
        <w:t xml:space="preserve"> </w:t>
      </w:r>
      <w:r w:rsidRPr="006302FE">
        <w:rPr>
          <w:lang w:val="en-AU"/>
        </w:rPr>
        <w:t>relationship.</w:t>
      </w:r>
    </w:p>
    <w:p w:rsidR="00D54EC9" w:rsidRPr="006302FE" w:rsidRDefault="00D54EC9" w:rsidP="00A535FC">
      <w:pPr>
        <w:pStyle w:val="Heading3"/>
        <w:keepNext/>
        <w:rPr>
          <w:lang w:val="en-AU"/>
        </w:rPr>
      </w:pPr>
      <w:r w:rsidRPr="006302FE">
        <w:rPr>
          <w:lang w:val="en-AU"/>
        </w:rPr>
        <w:lastRenderedPageBreak/>
        <w:t>Assertiveness</w:t>
      </w:r>
    </w:p>
    <w:p w:rsidR="00D54EC9" w:rsidRPr="001C720F" w:rsidRDefault="00580EAA" w:rsidP="00A535FC">
      <w:pPr>
        <w:keepNext/>
      </w:pPr>
      <w:r>
        <w:rPr>
          <w:lang w:val="en-AU"/>
        </w:rPr>
        <w:t>Kim</w:t>
      </w:r>
      <w:r w:rsidR="00D54EC9" w:rsidRPr="006302FE">
        <w:rPr>
          <w:lang w:val="en-AU"/>
        </w:rPr>
        <w:t xml:space="preserve"> needs to be assertive to resolve the problem</w:t>
      </w:r>
      <w:r w:rsidR="00C55622">
        <w:rPr>
          <w:lang w:val="en-AU"/>
        </w:rPr>
        <w:t>s</w:t>
      </w:r>
      <w:r w:rsidR="00D54EC9" w:rsidRPr="006302FE">
        <w:rPr>
          <w:lang w:val="en-AU"/>
        </w:rPr>
        <w:t xml:space="preserve"> described in the scenario. </w:t>
      </w:r>
      <w:r w:rsidR="00D54EC9" w:rsidRPr="006302FE">
        <w:rPr>
          <w:rFonts w:ascii="Calibri" w:hAnsi="Calibri"/>
          <w:lang w:val="en-AU"/>
        </w:rPr>
        <w:t>Explain what it means to be assertive.</w:t>
      </w:r>
      <w:r w:rsidR="00D54EC9">
        <w:rPr>
          <w:rFonts w:ascii="Calibri" w:hAnsi="Calibri"/>
          <w:lang w:val="en-AU"/>
        </w:rPr>
        <w:t xml:space="preserve"> </w:t>
      </w:r>
      <w:r w:rsidR="00D54EC9" w:rsidRPr="001C720F">
        <w:t xml:space="preserve">Provide an assertive response that </w:t>
      </w:r>
      <w:r w:rsidRPr="001C720F">
        <w:t>Kim</w:t>
      </w:r>
      <w:r w:rsidR="00D54EC9" w:rsidRPr="001C720F">
        <w:t xml:space="preserve"> could make.</w:t>
      </w:r>
    </w:p>
    <w:p w:rsidR="000723C6" w:rsidRPr="006302FE" w:rsidRDefault="000723C6" w:rsidP="000723C6">
      <w:pPr>
        <w:rPr>
          <w:lang w:val="en-AU"/>
        </w:rPr>
      </w:pPr>
      <w:r>
        <w:rPr>
          <w:lang w:val="en-AU"/>
        </w:rPr>
        <w:t>I</w:t>
      </w:r>
      <w:r w:rsidRPr="006302FE">
        <w:rPr>
          <w:lang w:val="en-AU"/>
        </w:rPr>
        <w:t>nclude</w:t>
      </w:r>
      <w:r>
        <w:rPr>
          <w:lang w:val="en-AU"/>
        </w:rPr>
        <w:t xml:space="preserve"> in your answer</w:t>
      </w:r>
      <w:r w:rsidRPr="006302FE">
        <w:rPr>
          <w:lang w:val="en-AU"/>
        </w:rPr>
        <w:t>:</w:t>
      </w:r>
    </w:p>
    <w:p w:rsidR="00D54EC9" w:rsidRPr="00402D5B" w:rsidRDefault="00D54EC9" w:rsidP="00402D5B">
      <w:pPr>
        <w:pStyle w:val="VPBulletsbody-againstmargin"/>
        <w:rPr>
          <w:rFonts w:ascii="Calibri" w:hAnsi="Calibri"/>
          <w:lang w:val="en-AU"/>
        </w:rPr>
      </w:pPr>
      <w:r w:rsidRPr="00402D5B">
        <w:rPr>
          <w:rFonts w:ascii="Calibri" w:hAnsi="Calibri"/>
          <w:lang w:val="en-AU"/>
        </w:rPr>
        <w:t xml:space="preserve">what </w:t>
      </w:r>
      <w:r w:rsidR="00580EAA" w:rsidRPr="00402D5B">
        <w:rPr>
          <w:rFonts w:ascii="Calibri" w:hAnsi="Calibri"/>
          <w:lang w:val="en-AU"/>
        </w:rPr>
        <w:t>Kim</w:t>
      </w:r>
      <w:r w:rsidRPr="00402D5B">
        <w:rPr>
          <w:rFonts w:ascii="Calibri" w:hAnsi="Calibri"/>
          <w:lang w:val="en-AU"/>
        </w:rPr>
        <w:t xml:space="preserve"> might say to </w:t>
      </w:r>
      <w:r w:rsidR="00385D8F">
        <w:rPr>
          <w:rFonts w:ascii="Calibri" w:hAnsi="Calibri"/>
          <w:lang w:val="en-AU"/>
        </w:rPr>
        <w:t>Tessa</w:t>
      </w:r>
    </w:p>
    <w:p w:rsidR="00D54EC9" w:rsidRPr="00402D5B" w:rsidRDefault="00D54EC9" w:rsidP="00402D5B">
      <w:pPr>
        <w:pStyle w:val="VPBulletsbody-againstmargin"/>
        <w:rPr>
          <w:rFonts w:ascii="Calibri" w:hAnsi="Calibri"/>
          <w:lang w:val="en-AU"/>
        </w:rPr>
      </w:pPr>
      <w:r w:rsidRPr="00402D5B">
        <w:rPr>
          <w:rFonts w:ascii="Calibri" w:hAnsi="Calibri"/>
          <w:lang w:val="en-AU"/>
        </w:rPr>
        <w:t xml:space="preserve">a description of the tone of voice </w:t>
      </w:r>
      <w:r w:rsidR="00C531C3" w:rsidRPr="00402D5B">
        <w:rPr>
          <w:rFonts w:ascii="Calibri" w:hAnsi="Calibri"/>
          <w:lang w:val="en-AU"/>
        </w:rPr>
        <w:t>Kim</w:t>
      </w:r>
      <w:r w:rsidRPr="00402D5B">
        <w:rPr>
          <w:rFonts w:ascii="Calibri" w:hAnsi="Calibri"/>
          <w:lang w:val="en-AU"/>
        </w:rPr>
        <w:t xml:space="preserve"> could use</w:t>
      </w:r>
    </w:p>
    <w:p w:rsidR="00D54EC9" w:rsidRPr="00402D5B" w:rsidRDefault="00D54EC9" w:rsidP="00402D5B">
      <w:pPr>
        <w:pStyle w:val="VPBulletsbody-againstmargin"/>
        <w:rPr>
          <w:rFonts w:ascii="Calibri" w:hAnsi="Calibri"/>
          <w:lang w:val="en-AU"/>
        </w:rPr>
      </w:pPr>
      <w:r w:rsidRPr="00402D5B">
        <w:rPr>
          <w:rFonts w:ascii="Calibri" w:hAnsi="Calibri"/>
          <w:lang w:val="en-AU"/>
        </w:rPr>
        <w:t xml:space="preserve">a description of the body language </w:t>
      </w:r>
      <w:r w:rsidR="00580EAA" w:rsidRPr="00402D5B">
        <w:rPr>
          <w:rFonts w:ascii="Calibri" w:hAnsi="Calibri"/>
          <w:lang w:val="en-AU"/>
        </w:rPr>
        <w:t>Kim</w:t>
      </w:r>
      <w:r w:rsidRPr="00402D5B">
        <w:rPr>
          <w:rFonts w:ascii="Calibri" w:hAnsi="Calibri"/>
          <w:lang w:val="en-AU"/>
        </w:rPr>
        <w:t xml:space="preserve"> could use (for example eye contact, hand gestures, posture, and facial expressions).</w:t>
      </w:r>
    </w:p>
    <w:p w:rsidR="001F14D6" w:rsidRDefault="00D54EC9" w:rsidP="001F14D6">
      <w:r w:rsidRPr="00003C8C">
        <w:t xml:space="preserve">Explain why the assertive response would enhance </w:t>
      </w:r>
      <w:r w:rsidR="007E025A">
        <w:t xml:space="preserve">Kim and </w:t>
      </w:r>
      <w:r w:rsidR="00385D8F">
        <w:t>Tessa’s</w:t>
      </w:r>
      <w:r w:rsidR="00385D8F" w:rsidRPr="00003C8C">
        <w:t xml:space="preserve"> </w:t>
      </w:r>
      <w:r w:rsidR="001878B5">
        <w:t xml:space="preserve">working </w:t>
      </w:r>
      <w:r w:rsidR="00385D8F">
        <w:t>relationship</w:t>
      </w:r>
      <w:r w:rsidRPr="00003C8C">
        <w:t>.</w:t>
      </w:r>
    </w:p>
    <w:p w:rsidR="00D54EC9" w:rsidRPr="000349E5" w:rsidRDefault="00D54EC9" w:rsidP="008E7C72">
      <w:pPr>
        <w:pStyle w:val="Heading3"/>
        <w:keepNext/>
      </w:pPr>
      <w:r w:rsidRPr="000349E5">
        <w:t>Maintaining</w:t>
      </w:r>
      <w:r w:rsidR="004E531F">
        <w:t>,</w:t>
      </w:r>
      <w:r w:rsidRPr="000349E5">
        <w:t xml:space="preserve"> managing changes to </w:t>
      </w:r>
      <w:r w:rsidR="004E531F">
        <w:t xml:space="preserve">and enhancing </w:t>
      </w:r>
      <w:r w:rsidRPr="000349E5">
        <w:t>relationships</w:t>
      </w:r>
    </w:p>
    <w:p w:rsidR="00D54EC9" w:rsidRPr="006302FE" w:rsidRDefault="00D54EC9" w:rsidP="008E7C72">
      <w:pPr>
        <w:keepNext/>
        <w:rPr>
          <w:lang w:val="en-AU"/>
        </w:rPr>
      </w:pPr>
      <w:r w:rsidRPr="006302FE">
        <w:rPr>
          <w:lang w:val="en-AU"/>
        </w:rPr>
        <w:t>Identify barriers and (recent) chan</w:t>
      </w:r>
      <w:r>
        <w:rPr>
          <w:lang w:val="en-AU"/>
        </w:rPr>
        <w:t xml:space="preserve">ges that are apparent in </w:t>
      </w:r>
      <w:r w:rsidR="00580EAA">
        <w:rPr>
          <w:lang w:val="en-AU"/>
        </w:rPr>
        <w:t>Kim</w:t>
      </w:r>
      <w:r>
        <w:rPr>
          <w:lang w:val="en-AU"/>
        </w:rPr>
        <w:t xml:space="preserve"> </w:t>
      </w:r>
      <w:r w:rsidRPr="006302FE">
        <w:rPr>
          <w:lang w:val="en-AU"/>
        </w:rPr>
        <w:t xml:space="preserve">and </w:t>
      </w:r>
      <w:r w:rsidR="00385D8F">
        <w:rPr>
          <w:lang w:val="en-AU"/>
        </w:rPr>
        <w:t xml:space="preserve">Tessa’s </w:t>
      </w:r>
      <w:r w:rsidR="001878B5">
        <w:rPr>
          <w:lang w:val="en-AU"/>
        </w:rPr>
        <w:t xml:space="preserve">working </w:t>
      </w:r>
      <w:r>
        <w:rPr>
          <w:lang w:val="en-AU"/>
        </w:rPr>
        <w:t>relationship</w:t>
      </w:r>
      <w:r w:rsidRPr="006302FE">
        <w:rPr>
          <w:lang w:val="en-AU"/>
        </w:rPr>
        <w:t>.</w:t>
      </w:r>
    </w:p>
    <w:p w:rsidR="00D54EC9" w:rsidRPr="006302FE" w:rsidRDefault="00D54EC9" w:rsidP="00D54EC9">
      <w:pPr>
        <w:rPr>
          <w:lang w:val="en-AU"/>
        </w:rPr>
      </w:pPr>
      <w:r w:rsidRPr="006302FE">
        <w:rPr>
          <w:lang w:val="en-AU"/>
        </w:rPr>
        <w:t xml:space="preserve">Explain the interpersonal skills that can be used to overcome the barriers and manage the changes, in order to maintain or enhance the </w:t>
      </w:r>
      <w:r>
        <w:rPr>
          <w:lang w:val="en-AU"/>
        </w:rPr>
        <w:t>relations</w:t>
      </w:r>
      <w:r w:rsidRPr="006302FE">
        <w:rPr>
          <w:lang w:val="en-AU"/>
        </w:rPr>
        <w:t xml:space="preserve">hip. </w:t>
      </w:r>
      <w:r w:rsidR="000349E5">
        <w:rPr>
          <w:lang w:val="en-AU"/>
        </w:rPr>
        <w:t>D</w:t>
      </w:r>
      <w:r w:rsidRPr="006302FE">
        <w:rPr>
          <w:lang w:val="en-AU"/>
        </w:rPr>
        <w:t>escribe what is involved in each skill</w:t>
      </w:r>
      <w:r w:rsidR="00DC108A">
        <w:rPr>
          <w:lang w:val="en-AU"/>
        </w:rPr>
        <w:t>,</w:t>
      </w:r>
      <w:r w:rsidRPr="006302FE">
        <w:rPr>
          <w:lang w:val="en-AU"/>
        </w:rPr>
        <w:t xml:space="preserve"> and justify why the </w:t>
      </w:r>
      <w:r>
        <w:rPr>
          <w:lang w:val="en-AU"/>
        </w:rPr>
        <w:t>relationship</w:t>
      </w:r>
      <w:r w:rsidRPr="006302FE">
        <w:rPr>
          <w:lang w:val="en-AU"/>
        </w:rPr>
        <w:t xml:space="preserve"> would be maintained or enhanced by </w:t>
      </w:r>
      <w:r w:rsidR="00DC108A">
        <w:rPr>
          <w:lang w:val="en-AU"/>
        </w:rPr>
        <w:t>their</w:t>
      </w:r>
      <w:r w:rsidRPr="006302FE">
        <w:rPr>
          <w:lang w:val="en-AU"/>
        </w:rPr>
        <w:t xml:space="preserve"> use.</w:t>
      </w:r>
    </w:p>
    <w:p w:rsidR="00C86955" w:rsidRPr="00D54EC9" w:rsidRDefault="00C86955" w:rsidP="00C86955">
      <w:pPr>
        <w:pStyle w:val="Heading2"/>
        <w:rPr>
          <w:lang w:val="en-AU"/>
        </w:rPr>
      </w:pPr>
      <w:r>
        <w:rPr>
          <w:lang w:val="en-AU"/>
        </w:rPr>
        <w:t>Part 2: Demonstrate</w:t>
      </w:r>
    </w:p>
    <w:p w:rsidR="00A97BEB" w:rsidRPr="006302FE" w:rsidRDefault="00A97BEB" w:rsidP="00342608">
      <w:pPr>
        <w:pStyle w:val="Heading3"/>
        <w:rPr>
          <w:lang w:val="en-AU"/>
        </w:rPr>
      </w:pPr>
      <w:r w:rsidRPr="006302FE">
        <w:rPr>
          <w:lang w:val="en-AU"/>
        </w:rPr>
        <w:t>Listening skills</w:t>
      </w:r>
    </w:p>
    <w:p w:rsidR="00C86955" w:rsidRPr="006302FE" w:rsidRDefault="00C86955" w:rsidP="00C86955">
      <w:pPr>
        <w:rPr>
          <w:lang w:val="en-AU"/>
        </w:rPr>
      </w:pPr>
      <w:r w:rsidRPr="006302FE">
        <w:rPr>
          <w:lang w:val="en-AU"/>
        </w:rPr>
        <w:t>In a group of thr</w:t>
      </w:r>
      <w:r w:rsidR="00112404">
        <w:rPr>
          <w:lang w:val="en-AU"/>
        </w:rPr>
        <w:t>ee (speaker, listener, and peer-</w:t>
      </w:r>
      <w:r>
        <w:rPr>
          <w:lang w:val="en-AU"/>
        </w:rPr>
        <w:t xml:space="preserve">assessor </w:t>
      </w:r>
      <w:r w:rsidRPr="006302FE">
        <w:rPr>
          <w:lang w:val="en-AU"/>
        </w:rPr>
        <w:t xml:space="preserve">or </w:t>
      </w:r>
      <w:r>
        <w:rPr>
          <w:lang w:val="en-AU"/>
        </w:rPr>
        <w:t>assessor/</w:t>
      </w:r>
      <w:r w:rsidR="00E603B0">
        <w:rPr>
          <w:lang w:val="en-AU"/>
        </w:rPr>
        <w:t>educator</w:t>
      </w:r>
      <w:r w:rsidRPr="006302FE">
        <w:rPr>
          <w:lang w:val="en-AU"/>
        </w:rPr>
        <w:t>), choose a conversation topic and demonstrate your use of listening skills in a conversation.</w:t>
      </w:r>
    </w:p>
    <w:p w:rsidR="00C86955" w:rsidRPr="006302FE" w:rsidRDefault="00C86955" w:rsidP="00C86955">
      <w:pPr>
        <w:rPr>
          <w:lang w:val="en-AU"/>
        </w:rPr>
      </w:pPr>
      <w:r w:rsidRPr="006302FE">
        <w:rPr>
          <w:lang w:val="en-AU"/>
        </w:rPr>
        <w:t>The topic chosen will need to give you (as the listener) opportunities to demonstrate detailed, coherent, and highly effective use of listening skills.</w:t>
      </w:r>
      <w:r>
        <w:rPr>
          <w:lang w:val="en-AU"/>
        </w:rPr>
        <w:t xml:space="preserve"> </w:t>
      </w:r>
      <w:r w:rsidRPr="006302FE">
        <w:rPr>
          <w:lang w:val="en-AU"/>
        </w:rPr>
        <w:t>Listening skills include:</w:t>
      </w:r>
    </w:p>
    <w:p w:rsidR="00C86955" w:rsidRPr="006302FE" w:rsidRDefault="00C86955" w:rsidP="00C86955">
      <w:pPr>
        <w:pStyle w:val="VPBulletsbody-againstmargin"/>
      </w:pPr>
      <w:r w:rsidRPr="006302FE">
        <w:t>body language</w:t>
      </w:r>
    </w:p>
    <w:p w:rsidR="00C86955" w:rsidRPr="006302FE" w:rsidRDefault="00C86955" w:rsidP="00C86955">
      <w:pPr>
        <w:pStyle w:val="VPBulletsbody-againstmargin"/>
      </w:pPr>
      <w:r w:rsidRPr="006302FE">
        <w:t>minimal encouragers</w:t>
      </w:r>
    </w:p>
    <w:p w:rsidR="00C86955" w:rsidRPr="006302FE" w:rsidRDefault="00C86955" w:rsidP="00C86955">
      <w:pPr>
        <w:pStyle w:val="VPBulletsbody-againstmargin"/>
      </w:pPr>
      <w:r w:rsidRPr="006302FE">
        <w:t>reflecting feelings</w:t>
      </w:r>
    </w:p>
    <w:p w:rsidR="00C86955" w:rsidRPr="006302FE" w:rsidRDefault="00C86955" w:rsidP="00C86955">
      <w:pPr>
        <w:pStyle w:val="VPBulletsbody-againstmargin"/>
      </w:pPr>
      <w:r w:rsidRPr="006302FE">
        <w:t>paraphrasing or summarising</w:t>
      </w:r>
    </w:p>
    <w:p w:rsidR="00C86955" w:rsidRPr="00820A26" w:rsidRDefault="00C86955" w:rsidP="00C86955">
      <w:pPr>
        <w:pStyle w:val="VPBulletsbody-againstmargin"/>
      </w:pPr>
      <w:r w:rsidRPr="00820A26">
        <w:t>asking open questions.</w:t>
      </w:r>
    </w:p>
    <w:p w:rsidR="00342608" w:rsidRDefault="00C86955" w:rsidP="001C720F">
      <w:pPr>
        <w:rPr>
          <w:lang w:val="en-AU"/>
        </w:rPr>
      </w:pPr>
      <w:r w:rsidRPr="00820A26">
        <w:rPr>
          <w:lang w:val="en-AU"/>
        </w:rPr>
        <w:t>After the demonstration</w:t>
      </w:r>
      <w:r w:rsidRPr="006302FE">
        <w:rPr>
          <w:lang w:val="en-AU"/>
        </w:rPr>
        <w:t xml:space="preserve"> both the listener (you) a</w:t>
      </w:r>
      <w:r w:rsidR="00431981">
        <w:rPr>
          <w:lang w:val="en-AU"/>
        </w:rPr>
        <w:t>nd the speaker will complete</w:t>
      </w:r>
      <w:r w:rsidRPr="006302FE">
        <w:rPr>
          <w:lang w:val="en-AU"/>
        </w:rPr>
        <w:t xml:space="preserve"> self-reflection </w:t>
      </w:r>
      <w:r w:rsidR="00431981">
        <w:rPr>
          <w:lang w:val="en-AU"/>
        </w:rPr>
        <w:t>and comment on what was detailed, coherent, and highly effective</w:t>
      </w:r>
      <w:r w:rsidRPr="006302FE">
        <w:rPr>
          <w:lang w:val="en-AU"/>
        </w:rPr>
        <w:t>.</w:t>
      </w:r>
    </w:p>
    <w:p w:rsidR="0020099C" w:rsidRDefault="0020099C" w:rsidP="001C720F">
      <w:pPr>
        <w:rPr>
          <w:lang w:val="en-AU"/>
        </w:rPr>
      </w:pPr>
      <w:r>
        <w:rPr>
          <w:lang w:val="en-AU"/>
        </w:rPr>
        <w:t>In your written work:</w:t>
      </w:r>
    </w:p>
    <w:p w:rsidR="00342608" w:rsidRPr="006302FE" w:rsidRDefault="00431981" w:rsidP="0020099C">
      <w:pPr>
        <w:pStyle w:val="VPBulletsbody-againstmargin"/>
        <w:rPr>
          <w:lang w:val="en-AU"/>
        </w:rPr>
      </w:pPr>
      <w:r>
        <w:rPr>
          <w:lang w:val="en-AU"/>
        </w:rPr>
        <w:t>d</w:t>
      </w:r>
      <w:r w:rsidR="00342608" w:rsidRPr="006302FE">
        <w:rPr>
          <w:lang w:val="en-AU"/>
        </w:rPr>
        <w:t>escribe specific examples of listening skills that you used in your practica</w:t>
      </w:r>
      <w:r>
        <w:rPr>
          <w:lang w:val="en-AU"/>
        </w:rPr>
        <w:t>l demonstration as the listener</w:t>
      </w:r>
    </w:p>
    <w:p w:rsidR="00342608" w:rsidRPr="006302FE" w:rsidRDefault="00431981" w:rsidP="0020099C">
      <w:pPr>
        <w:pStyle w:val="VPBulletsbody-againstmargin"/>
        <w:rPr>
          <w:lang w:val="en-AU"/>
        </w:rPr>
      </w:pPr>
      <w:r>
        <w:rPr>
          <w:lang w:val="en-AU"/>
        </w:rPr>
        <w:t>e</w:t>
      </w:r>
      <w:r w:rsidR="00342608" w:rsidRPr="006302FE">
        <w:rPr>
          <w:lang w:val="en-AU"/>
        </w:rPr>
        <w:t>xplain how your use of each skill could enhance a relationship now and/or in the future.</w:t>
      </w:r>
    </w:p>
    <w:p w:rsidR="00342608" w:rsidRPr="006302FE" w:rsidRDefault="00342608" w:rsidP="00A535FC">
      <w:pPr>
        <w:pStyle w:val="Heading3"/>
        <w:keepNext/>
        <w:rPr>
          <w:lang w:val="en-AU"/>
        </w:rPr>
      </w:pPr>
      <w:r w:rsidRPr="006302FE">
        <w:rPr>
          <w:lang w:val="en-AU"/>
        </w:rPr>
        <w:lastRenderedPageBreak/>
        <w:t>Assertiveness skills</w:t>
      </w:r>
    </w:p>
    <w:p w:rsidR="00342608" w:rsidRPr="006302FE" w:rsidRDefault="00342608" w:rsidP="00A535FC">
      <w:pPr>
        <w:keepNext/>
        <w:rPr>
          <w:lang w:val="en-AU"/>
        </w:rPr>
      </w:pPr>
      <w:r w:rsidRPr="006302FE">
        <w:rPr>
          <w:lang w:val="en-AU"/>
        </w:rPr>
        <w:t>Work with a partner and a peer</w:t>
      </w:r>
      <w:r w:rsidR="00B31952">
        <w:rPr>
          <w:lang w:val="en-AU"/>
        </w:rPr>
        <w:t>-</w:t>
      </w:r>
      <w:r>
        <w:rPr>
          <w:lang w:val="en-AU"/>
        </w:rPr>
        <w:t>assessor</w:t>
      </w:r>
      <w:r w:rsidRPr="006302FE">
        <w:rPr>
          <w:lang w:val="en-AU"/>
        </w:rPr>
        <w:t xml:space="preserve"> to demonstrate your ability to use assert</w:t>
      </w:r>
      <w:r w:rsidR="008E7C72">
        <w:rPr>
          <w:lang w:val="en-AU"/>
        </w:rPr>
        <w:t>iveness skills in a role-play.</w:t>
      </w:r>
    </w:p>
    <w:p w:rsidR="00342608" w:rsidRPr="006302FE" w:rsidRDefault="00342608" w:rsidP="00A535FC">
      <w:pPr>
        <w:keepNext/>
        <w:rPr>
          <w:lang w:val="en-AU"/>
        </w:rPr>
      </w:pPr>
      <w:r w:rsidRPr="006302FE">
        <w:rPr>
          <w:lang w:val="en-AU"/>
        </w:rPr>
        <w:t xml:space="preserve">Choose </w:t>
      </w:r>
      <w:r w:rsidR="00DE33E2">
        <w:rPr>
          <w:lang w:val="en-AU"/>
        </w:rPr>
        <w:t xml:space="preserve">a </w:t>
      </w:r>
      <w:r w:rsidRPr="006302FE">
        <w:rPr>
          <w:lang w:val="en-AU"/>
        </w:rPr>
        <w:t>topic/s that will give you opportunities to demonstrate coherent and highly effective appli</w:t>
      </w:r>
      <w:r w:rsidR="008E7C72">
        <w:rPr>
          <w:lang w:val="en-AU"/>
        </w:rPr>
        <w:t>cation of assertiveness skills.</w:t>
      </w:r>
    </w:p>
    <w:p w:rsidR="00342608" w:rsidRPr="006302FE" w:rsidRDefault="00342608" w:rsidP="00342608">
      <w:pPr>
        <w:rPr>
          <w:lang w:val="en-AU"/>
        </w:rPr>
      </w:pPr>
      <w:r w:rsidRPr="006302FE">
        <w:rPr>
          <w:lang w:val="en-AU"/>
        </w:rPr>
        <w:t>Demonstrate your understanding of both giving and receiving feedback, which can be positive (</w:t>
      </w:r>
      <w:r w:rsidR="001878B5">
        <w:rPr>
          <w:lang w:val="en-AU"/>
        </w:rPr>
        <w:t>for example</w:t>
      </w:r>
      <w:r w:rsidRPr="006302FE">
        <w:rPr>
          <w:lang w:val="en-AU"/>
        </w:rPr>
        <w:t xml:space="preserve"> compliments) or negative (</w:t>
      </w:r>
      <w:r w:rsidR="001878B5">
        <w:rPr>
          <w:lang w:val="en-AU"/>
        </w:rPr>
        <w:t>for example</w:t>
      </w:r>
      <w:r w:rsidRPr="006302FE">
        <w:rPr>
          <w:lang w:val="en-AU"/>
        </w:rPr>
        <w:t xml:space="preserve"> criticism).</w:t>
      </w:r>
    </w:p>
    <w:p w:rsidR="00342608" w:rsidRDefault="00342608" w:rsidP="00F42AFB">
      <w:pPr>
        <w:numPr>
          <w:ins w:id="1" w:author="Unknown" w:date="2013-04-03T11:51:00Z"/>
        </w:numPr>
        <w:rPr>
          <w:lang w:val="en-AU"/>
        </w:rPr>
      </w:pPr>
      <w:r w:rsidRPr="006302FE">
        <w:rPr>
          <w:lang w:val="en-AU"/>
        </w:rPr>
        <w:t xml:space="preserve">Develop a script or speaking notes for both you and your partner in order to </w:t>
      </w:r>
      <w:r w:rsidR="00B67A44">
        <w:rPr>
          <w:lang w:val="en-AU"/>
        </w:rPr>
        <w:t>‘</w:t>
      </w:r>
      <w:r w:rsidRPr="006302FE">
        <w:rPr>
          <w:lang w:val="en-AU"/>
        </w:rPr>
        <w:t>set up</w:t>
      </w:r>
      <w:r w:rsidR="00B67A44">
        <w:rPr>
          <w:lang w:val="en-AU"/>
        </w:rPr>
        <w:t>’</w:t>
      </w:r>
      <w:r w:rsidRPr="006302FE">
        <w:rPr>
          <w:lang w:val="en-AU"/>
        </w:rPr>
        <w:t xml:space="preserve"> the situations that require assertive responses.</w:t>
      </w:r>
      <w:r w:rsidR="004A66AE">
        <w:rPr>
          <w:lang w:val="en-AU"/>
        </w:rPr>
        <w:t xml:space="preserve"> </w:t>
      </w:r>
      <w:r w:rsidR="00B67A44">
        <w:rPr>
          <w:lang w:val="en-AU"/>
        </w:rPr>
        <w:t>I</w:t>
      </w:r>
      <w:r w:rsidRPr="006302FE">
        <w:rPr>
          <w:lang w:val="en-AU"/>
        </w:rPr>
        <w:t>nclude details of:</w:t>
      </w:r>
    </w:p>
    <w:p w:rsidR="00C66DD1" w:rsidRPr="006D4A33" w:rsidRDefault="00342608" w:rsidP="00F42AFB">
      <w:pPr>
        <w:pStyle w:val="VPBulletsbody-againstmargin"/>
        <w:rPr>
          <w:rFonts w:ascii="Calibri" w:hAnsi="Calibri"/>
        </w:rPr>
      </w:pPr>
      <w:r w:rsidRPr="00342608">
        <w:rPr>
          <w:rFonts w:ascii="Calibri" w:hAnsi="Calibri"/>
          <w:lang w:val="en-AU"/>
        </w:rPr>
        <w:t xml:space="preserve">what will be said (including </w:t>
      </w:r>
      <w:r w:rsidR="00B67A44">
        <w:rPr>
          <w:rFonts w:ascii="Calibri" w:hAnsi="Calibri"/>
          <w:lang w:val="en-AU"/>
        </w:rPr>
        <w:t>‘</w:t>
      </w:r>
      <w:r w:rsidRPr="00342608">
        <w:rPr>
          <w:rFonts w:ascii="Calibri" w:hAnsi="Calibri"/>
          <w:lang w:val="en-AU"/>
        </w:rPr>
        <w:t>I</w:t>
      </w:r>
      <w:r w:rsidR="00B67A44">
        <w:rPr>
          <w:rFonts w:ascii="Calibri" w:hAnsi="Calibri"/>
          <w:lang w:val="en-AU"/>
        </w:rPr>
        <w:t>’</w:t>
      </w:r>
      <w:r w:rsidRPr="00342608">
        <w:rPr>
          <w:rFonts w:ascii="Calibri" w:hAnsi="Calibri"/>
          <w:lang w:val="en-AU"/>
        </w:rPr>
        <w:t xml:space="preserve"> statements and </w:t>
      </w:r>
      <w:r w:rsidR="00C66DD1" w:rsidRPr="006D4A33">
        <w:rPr>
          <w:rFonts w:ascii="Calibri" w:hAnsi="Calibri"/>
        </w:rPr>
        <w:t>DESC − Describe, Explain, Specify, Consequences − scripts)</w:t>
      </w:r>
    </w:p>
    <w:p w:rsidR="00342608" w:rsidRPr="00342608" w:rsidRDefault="00342608" w:rsidP="00342608">
      <w:pPr>
        <w:pStyle w:val="VPBulletsbody-againstmargin"/>
        <w:rPr>
          <w:rFonts w:ascii="Calibri" w:hAnsi="Calibri"/>
          <w:lang w:val="en-AU"/>
        </w:rPr>
      </w:pPr>
      <w:r w:rsidRPr="00342608">
        <w:rPr>
          <w:rFonts w:ascii="Calibri" w:hAnsi="Calibri"/>
          <w:lang w:val="en-AU"/>
        </w:rPr>
        <w:t>how it will be said (tone of voice)</w:t>
      </w:r>
    </w:p>
    <w:p w:rsidR="00342608" w:rsidRPr="00342608" w:rsidRDefault="00342608" w:rsidP="00342608">
      <w:pPr>
        <w:pStyle w:val="VPBulletsbody-againstmargin"/>
        <w:rPr>
          <w:rFonts w:ascii="Calibri" w:hAnsi="Calibri"/>
          <w:lang w:val="en-AU"/>
        </w:rPr>
      </w:pPr>
      <w:r w:rsidRPr="00342608">
        <w:rPr>
          <w:rFonts w:ascii="Calibri" w:hAnsi="Calibri"/>
          <w:lang w:val="en-AU"/>
        </w:rPr>
        <w:t xml:space="preserve">the body language you will use (for example eye contact, facial </w:t>
      </w:r>
      <w:r w:rsidR="008C0E16">
        <w:rPr>
          <w:rFonts w:ascii="Calibri" w:hAnsi="Calibri"/>
          <w:lang w:val="en-AU"/>
        </w:rPr>
        <w:t>expressions</w:t>
      </w:r>
      <w:r w:rsidRPr="00342608">
        <w:rPr>
          <w:rFonts w:ascii="Calibri" w:hAnsi="Calibri"/>
          <w:lang w:val="en-AU"/>
        </w:rPr>
        <w:t>, hand gestures, and posture).</w:t>
      </w:r>
    </w:p>
    <w:p w:rsidR="00342608" w:rsidRPr="006302FE" w:rsidRDefault="00342608" w:rsidP="001C720F">
      <w:pPr>
        <w:rPr>
          <w:lang w:val="en-AU"/>
        </w:rPr>
      </w:pPr>
      <w:r w:rsidRPr="006302FE">
        <w:rPr>
          <w:lang w:val="en-AU"/>
        </w:rPr>
        <w:t>Role-play t</w:t>
      </w:r>
      <w:r w:rsidR="002D3869">
        <w:rPr>
          <w:lang w:val="en-AU"/>
        </w:rPr>
        <w:t>he situation with your partner.</w:t>
      </w:r>
    </w:p>
    <w:p w:rsidR="00070029" w:rsidRDefault="00070029" w:rsidP="001C720F">
      <w:pPr>
        <w:rPr>
          <w:lang w:val="en-AU"/>
        </w:rPr>
      </w:pPr>
      <w:r w:rsidRPr="006302FE">
        <w:rPr>
          <w:lang w:val="en-AU"/>
        </w:rPr>
        <w:t>After the demonstration</w:t>
      </w:r>
      <w:r>
        <w:rPr>
          <w:lang w:val="en-AU"/>
        </w:rPr>
        <w:t>,</w:t>
      </w:r>
      <w:r w:rsidRPr="006302FE">
        <w:rPr>
          <w:lang w:val="en-AU"/>
        </w:rPr>
        <w:t xml:space="preserve"> </w:t>
      </w:r>
      <w:r w:rsidR="00431981">
        <w:rPr>
          <w:lang w:val="en-AU"/>
        </w:rPr>
        <w:t xml:space="preserve">with your partner </w:t>
      </w:r>
      <w:r w:rsidRPr="006302FE">
        <w:rPr>
          <w:lang w:val="en-AU"/>
        </w:rPr>
        <w:t xml:space="preserve">complete self-reflection </w:t>
      </w:r>
      <w:r w:rsidR="00431981">
        <w:rPr>
          <w:lang w:val="en-AU"/>
        </w:rPr>
        <w:t>and comment on what was detailed, coherent, and highly effective.</w:t>
      </w:r>
    </w:p>
    <w:p w:rsidR="00070029" w:rsidRPr="00BD4DCA" w:rsidRDefault="00070029" w:rsidP="00070029">
      <w:pPr>
        <w:tabs>
          <w:tab w:val="left" w:pos="2552"/>
        </w:tabs>
        <w:rPr>
          <w:rStyle w:val="xStyleBold"/>
        </w:rPr>
        <w:sectPr w:rsidR="00070029" w:rsidRPr="00BD4DCA">
          <w:headerReference w:type="default" r:id="rId12"/>
          <w:footerReference w:type="default" r:id="rId13"/>
          <w:headerReference w:type="first" r:id="rId14"/>
          <w:footerReference w:type="first" r:id="rId15"/>
          <w:pgSz w:w="11906" w:h="16838" w:code="9"/>
          <w:pgMar w:top="1440" w:right="1440" w:bottom="1440" w:left="1440" w:header="709" w:footer="709" w:gutter="0"/>
          <w:cols w:space="708"/>
          <w:titlePg/>
          <w:docGrid w:linePitch="360"/>
        </w:sectPr>
      </w:pPr>
    </w:p>
    <w:p w:rsidR="00E053F6" w:rsidRDefault="00CA2937" w:rsidP="00CA2937">
      <w:pPr>
        <w:pStyle w:val="VPARBoxedHeading"/>
      </w:pPr>
      <w:r>
        <w:lastRenderedPageBreak/>
        <w:t>Vocational Pathway Assessment Resource</w:t>
      </w:r>
    </w:p>
    <w:p w:rsidR="00255DF0" w:rsidRPr="00F27C34" w:rsidRDefault="00255DF0" w:rsidP="00255DF0">
      <w:pPr>
        <w:tabs>
          <w:tab w:val="left" w:pos="2552"/>
        </w:tabs>
        <w:rPr>
          <w:rStyle w:val="xStyleBold"/>
          <w:rFonts w:ascii="Calibri" w:hAnsi="Calibri"/>
          <w:b w:val="0"/>
          <w:color w:val="auto"/>
          <w:sz w:val="28"/>
          <w:szCs w:val="20"/>
        </w:rPr>
      </w:pPr>
      <w:r w:rsidRPr="00F27C34">
        <w:rPr>
          <w:rStyle w:val="xStyleBold"/>
        </w:rPr>
        <w:t>Achievement standard:</w:t>
      </w:r>
      <w:r w:rsidRPr="00F27C34">
        <w:rPr>
          <w:rStyle w:val="xStyleBold"/>
        </w:rPr>
        <w:tab/>
      </w:r>
      <w:sdt>
        <w:sdtPr>
          <w:rPr>
            <w:b/>
            <w:bCs/>
            <w:lang w:val="en-US"/>
          </w:rPr>
          <w:alias w:val="registered standard number"/>
          <w:tag w:val="registered standard number"/>
          <w:id w:val="76297720"/>
          <w:placeholder>
            <w:docPart w:val="865081D5BA554700AAE900398D38C876"/>
          </w:placeholder>
          <w:text/>
        </w:sdtPr>
        <w:sdtEndPr>
          <w:rPr>
            <w:rStyle w:val="xStyleBold"/>
          </w:rPr>
        </w:sdtEndPr>
        <w:sdtContent>
          <w:r w:rsidR="00E44194" w:rsidRPr="00871572">
            <w:rPr>
              <w:lang w:val="en-US"/>
            </w:rPr>
            <w:t>9</w:t>
          </w:r>
          <w:r w:rsidR="009E704A">
            <w:rPr>
              <w:lang w:val="en-US"/>
            </w:rPr>
            <w:t>0973</w:t>
          </w:r>
        </w:sdtContent>
      </w:sdt>
    </w:p>
    <w:p w:rsidR="00255DF0" w:rsidRPr="00F27C34" w:rsidRDefault="00255DF0" w:rsidP="00F27C34">
      <w:pPr>
        <w:pStyle w:val="xStyleLeft0cmHanging45cm"/>
        <w:rPr>
          <w:rStyle w:val="xStyleBold"/>
          <w:rFonts w:eastAsiaTheme="minorEastAsia"/>
          <w:szCs w:val="24"/>
        </w:rPr>
      </w:pPr>
      <w:r w:rsidRPr="00F27C34">
        <w:rPr>
          <w:rStyle w:val="xStyleBold"/>
        </w:rPr>
        <w:t>Standard title:</w:t>
      </w:r>
      <w:r w:rsidRPr="00F27C34">
        <w:rPr>
          <w:rStyle w:val="xStyleBold"/>
        </w:rPr>
        <w:tab/>
      </w:r>
      <w:sdt>
        <w:sdtPr>
          <w:rPr>
            <w:b/>
            <w:bCs/>
            <w:lang w:val="en-US"/>
          </w:rPr>
          <w:alias w:val="standard title"/>
          <w:tag w:val="standard title"/>
          <w:id w:val="76297721"/>
          <w:placeholder>
            <w:docPart w:val="F780702E73EC43B2BC25591CC714E53E"/>
          </w:placeholder>
          <w:text/>
        </w:sdtPr>
        <w:sdtContent>
          <w:r w:rsidR="00B2268D" w:rsidRPr="00871572">
            <w:rPr>
              <w:lang w:val="en-US"/>
            </w:rPr>
            <w:t xml:space="preserve">Demonstrate understanding of </w:t>
          </w:r>
          <w:r w:rsidR="00B2268D">
            <w:rPr>
              <w:lang w:val="en-US"/>
            </w:rPr>
            <w:t>interpersonal skills used to enhance relationships</w:t>
          </w:r>
        </w:sdtContent>
      </w:sdt>
    </w:p>
    <w:p w:rsidR="00A4758B" w:rsidRPr="00E053F6" w:rsidRDefault="00A4758B" w:rsidP="00A4758B">
      <w:pPr>
        <w:tabs>
          <w:tab w:val="left" w:pos="2552"/>
        </w:tabs>
      </w:pPr>
      <w:r>
        <w:rPr>
          <w:rStyle w:val="xStyleBold"/>
        </w:rPr>
        <w:t>Level</w:t>
      </w:r>
      <w:r w:rsidRPr="00F27C34">
        <w:rPr>
          <w:rStyle w:val="xStyleBold"/>
        </w:rPr>
        <w:t>:</w:t>
      </w:r>
      <w:r w:rsidRPr="00F27C34">
        <w:rPr>
          <w:rStyle w:val="xStyleBold"/>
        </w:rPr>
        <w:tab/>
      </w:r>
      <w:sdt>
        <w:sdtPr>
          <w:rPr>
            <w:b/>
            <w:bCs/>
            <w:lang w:val="en-US"/>
          </w:rPr>
          <w:alias w:val="standard level number"/>
          <w:tag w:val="standard level number"/>
          <w:id w:val="-892884104"/>
          <w:placeholder>
            <w:docPart w:val="302BF743926F470282EFED5F1415162E"/>
          </w:placeholder>
          <w:text/>
        </w:sdtPr>
        <w:sdtEndPr>
          <w:rPr>
            <w:rStyle w:val="xStyleBold"/>
          </w:rPr>
        </w:sdtEndPr>
        <w:sdtContent>
          <w:r w:rsidR="00E44194" w:rsidRPr="00871572">
            <w:rPr>
              <w:lang w:val="en-US"/>
            </w:rPr>
            <w:t>1</w:t>
          </w:r>
        </w:sdtContent>
      </w:sdt>
    </w:p>
    <w:p w:rsidR="00255DF0" w:rsidRPr="00E053F6" w:rsidRDefault="00255DF0" w:rsidP="00A4758B">
      <w:pPr>
        <w:tabs>
          <w:tab w:val="left" w:pos="2552"/>
        </w:tabs>
      </w:pPr>
      <w:r w:rsidRPr="00F27C34">
        <w:rPr>
          <w:rStyle w:val="xStyleBold"/>
        </w:rPr>
        <w:t>Credits:</w:t>
      </w:r>
      <w:r w:rsidRPr="00F27C34">
        <w:rPr>
          <w:rStyle w:val="xStyleBold"/>
        </w:rPr>
        <w:tab/>
      </w:r>
      <w:sdt>
        <w:sdtPr>
          <w:rPr>
            <w:b/>
            <w:bCs/>
            <w:lang w:val="en-US"/>
          </w:rPr>
          <w:alias w:val="numberof credits"/>
          <w:tag w:val="numberof credits"/>
          <w:id w:val="76297722"/>
          <w:placeholder>
            <w:docPart w:val="5334F93479954F578B7728FBC9CA6285"/>
          </w:placeholder>
          <w:text/>
        </w:sdtPr>
        <w:sdtEndPr>
          <w:rPr>
            <w:rStyle w:val="xStyleBold"/>
          </w:rPr>
        </w:sdtEndPr>
        <w:sdtContent>
          <w:r w:rsidR="009E704A">
            <w:rPr>
              <w:lang w:val="en-US"/>
            </w:rPr>
            <w:t>5</w:t>
          </w:r>
        </w:sdtContent>
      </w:sdt>
    </w:p>
    <w:p w:rsidR="001729AB" w:rsidRPr="00E053F6" w:rsidRDefault="001729AB" w:rsidP="001729AB">
      <w:pPr>
        <w:tabs>
          <w:tab w:val="left" w:pos="2552"/>
        </w:tabs>
        <w:ind w:left="2552" w:hanging="2552"/>
      </w:pPr>
      <w:r>
        <w:rPr>
          <w:rStyle w:val="xStyleBold"/>
        </w:rPr>
        <w:t>Resource title</w:t>
      </w:r>
      <w:r w:rsidRPr="00F27C34">
        <w:rPr>
          <w:rStyle w:val="xStyleBold"/>
        </w:rPr>
        <w:t>:</w:t>
      </w:r>
      <w:r w:rsidRPr="00F27C34">
        <w:rPr>
          <w:rStyle w:val="xStyleBold"/>
        </w:rPr>
        <w:tab/>
      </w:r>
      <w:sdt>
        <w:sdtPr>
          <w:rPr>
            <w:b/>
            <w:bCs/>
            <w:lang w:val="en-US"/>
          </w:rPr>
          <w:alias w:val="resource title"/>
          <w:tag w:val="resource title"/>
          <w:id w:val="334871782"/>
          <w:placeholder>
            <w:docPart w:val="FF28DD543DF24A8BA3BC1D6DC92E9D25"/>
          </w:placeholder>
          <w:text/>
        </w:sdtPr>
        <w:sdtContent>
          <w:r w:rsidR="0090548E" w:rsidRPr="0090548E">
            <w:rPr>
              <w:lang w:val="en-US"/>
            </w:rPr>
            <w:t>At the clinic</w:t>
          </w:r>
        </w:sdtContent>
      </w:sdt>
    </w:p>
    <w:p w:rsidR="00C963A6" w:rsidRDefault="00255DF0" w:rsidP="001729AB">
      <w:pPr>
        <w:tabs>
          <w:tab w:val="left" w:pos="2552"/>
        </w:tabs>
        <w:ind w:left="2552" w:hanging="2552"/>
        <w:rPr>
          <w:rStyle w:val="xStyleBold"/>
        </w:rPr>
      </w:pPr>
      <w:r w:rsidRPr="00F27C34">
        <w:rPr>
          <w:rStyle w:val="xStyleBold"/>
        </w:rPr>
        <w:t>Resource reference:</w:t>
      </w:r>
      <w:r w:rsidR="00C963A6">
        <w:rPr>
          <w:rStyle w:val="xStyleBold"/>
        </w:rPr>
        <w:tab/>
      </w:r>
      <w:sdt>
        <w:sdtPr>
          <w:rPr>
            <w:b/>
            <w:bCs/>
            <w:lang w:val="en-US"/>
          </w:rPr>
          <w:alias w:val="subject name"/>
          <w:tag w:val="subject name"/>
          <w:id w:val="76297724"/>
          <w:placeholder>
            <w:docPart w:val="DC7D200AC709437799487942095A80DF"/>
          </w:placeholder>
          <w:text/>
        </w:sdtPr>
        <w:sdtEndPr>
          <w:rPr>
            <w:rStyle w:val="xStyleBold"/>
          </w:rPr>
        </w:sdtEndPr>
        <w:sdtContent>
          <w:r w:rsidR="00E44194" w:rsidRPr="00871572">
            <w:rPr>
              <w:lang w:val="en-US"/>
            </w:rPr>
            <w:t>Health</w:t>
          </w:r>
        </w:sdtContent>
      </w:sdt>
      <w:r w:rsidR="00C963A6">
        <w:t xml:space="preserve"> </w:t>
      </w:r>
      <w:r w:rsidR="00C963A6" w:rsidRPr="00CB5956">
        <w:t>VP</w:t>
      </w:r>
      <w:r w:rsidR="00C963A6">
        <w:t>-</w:t>
      </w:r>
      <w:sdt>
        <w:sdtPr>
          <w:rPr>
            <w:lang w:val="en-US"/>
          </w:rPr>
          <w:alias w:val="resource number"/>
          <w:tag w:val="resource number"/>
          <w:id w:val="401076292"/>
          <w:placeholder>
            <w:docPart w:val="3439C8315DA7404B9652493142A9DE0D"/>
          </w:placeholder>
          <w:text/>
        </w:sdtPr>
        <w:sdtEndPr>
          <w:rPr>
            <w:rStyle w:val="xStyleBold"/>
            <w:b/>
            <w:bCs/>
          </w:rPr>
        </w:sdtEndPr>
        <w:sdtContent>
          <w:r w:rsidR="00E44194" w:rsidRPr="00871572">
            <w:rPr>
              <w:lang w:val="en-US"/>
            </w:rPr>
            <w:t>1.</w:t>
          </w:r>
          <w:r w:rsidR="009E704A">
            <w:rPr>
              <w:lang w:val="en-US"/>
            </w:rPr>
            <w:t>4</w:t>
          </w:r>
          <w:r w:rsidR="009B3936">
            <w:rPr>
              <w:lang w:val="en-US"/>
            </w:rPr>
            <w:t xml:space="preserve"> v2</w:t>
          </w:r>
        </w:sdtContent>
      </w:sdt>
    </w:p>
    <w:p w:rsidR="00255DF0" w:rsidRDefault="00C963A6" w:rsidP="00C963A6">
      <w:pPr>
        <w:tabs>
          <w:tab w:val="left" w:pos="2552"/>
        </w:tabs>
        <w:ind w:left="2552" w:hanging="2552"/>
      </w:pPr>
      <w:r>
        <w:rPr>
          <w:rStyle w:val="xStyleBold"/>
        </w:rPr>
        <w:t>Vocational pathway</w:t>
      </w:r>
      <w:r w:rsidRPr="00F27C34">
        <w:rPr>
          <w:rStyle w:val="xStyleBold"/>
        </w:rPr>
        <w:t>:</w:t>
      </w:r>
      <w:r w:rsidRPr="00F27C34">
        <w:rPr>
          <w:rStyle w:val="xStyleBold"/>
        </w:rPr>
        <w:tab/>
      </w:r>
      <w:sdt>
        <w:sdtPr>
          <w:rPr>
            <w:b/>
            <w:bCs/>
            <w:lang w:val="en-US"/>
          </w:rPr>
          <w:alias w:val="vocational pathway"/>
          <w:tag w:val="vocational pathway"/>
          <w:id w:val="-636886451"/>
          <w:placeholder>
            <w:docPart w:val="05F77C4E764443169DA378AA46927677"/>
          </w:placeholder>
          <w:text/>
        </w:sdtPr>
        <w:sdtEndPr>
          <w:rPr>
            <w:rStyle w:val="xStyleBold"/>
          </w:rPr>
        </w:sdtEndPr>
        <w:sdtContent>
          <w:r w:rsidR="00580EAA">
            <w:rPr>
              <w:lang w:val="en-US"/>
            </w:rPr>
            <w:t>Social and Community Services</w:t>
          </w:r>
        </w:sdtContent>
      </w:sdt>
    </w:p>
    <w:p w:rsidR="00CA2937" w:rsidRDefault="00CA2937" w:rsidP="00255DF0">
      <w:pPr>
        <w:pStyle w:val="VPAELBannerAfter8pt"/>
      </w:pPr>
      <w:r>
        <w:t>Assessor/</w:t>
      </w:r>
      <w:r w:rsidR="007F08F8">
        <w:t xml:space="preserve">Educator </w:t>
      </w:r>
      <w:r w:rsidR="00656F4A">
        <w:t>guidelines</w:t>
      </w:r>
    </w:p>
    <w:p w:rsidR="00CA2937" w:rsidRDefault="003B5208" w:rsidP="00CA2937">
      <w:pPr>
        <w:pStyle w:val="Heading1"/>
      </w:pPr>
      <w:r>
        <w:t>Introduction</w:t>
      </w:r>
    </w:p>
    <w:sdt>
      <w:sdtPr>
        <w:id w:val="54382220"/>
        <w:lock w:val="sdtContentLocked"/>
        <w:placeholder>
          <w:docPart w:val="DefaultPlaceholder_22675703"/>
        </w:placeholder>
      </w:sdtPr>
      <w:sdtContent>
        <w:p w:rsidR="00CA2937" w:rsidRDefault="00CA2937" w:rsidP="00CA2937">
          <w:r w:rsidRPr="003F6888">
            <w:t xml:space="preserve">The following guidelines are supplied to enable </w:t>
          </w:r>
          <w:r w:rsidR="00A52EDE">
            <w:t>assessors/</w:t>
          </w:r>
          <w:r>
            <w:t>educators</w:t>
          </w:r>
          <w:r w:rsidRPr="003F6888">
            <w:t xml:space="preserve"> to carry out valid and consistent assessment using this internal assessment resource.</w:t>
          </w:r>
        </w:p>
        <w:p w:rsidR="00CA2937" w:rsidRPr="001F491C" w:rsidRDefault="00CA2937" w:rsidP="00CA2937">
          <w:r w:rsidRPr="001F491C">
            <w:t>As with all assessment resources, education providers will need to follow their own quality control processes. Assessors</w:t>
          </w:r>
          <w:r w:rsidR="00A52EDE">
            <w:t>/educators</w:t>
          </w:r>
          <w:r w:rsidRPr="001F491C">
            <w:t xml:space="preserve"> must manage authenticity for any assessment from a public source, because learners may have access to the assessment schedule or exemplar material. Using this assessment resource without modification may mean that learners' work is not authentic. The </w:t>
          </w:r>
          <w:r w:rsidR="00A52EDE">
            <w:t>assessor/educator</w:t>
          </w:r>
          <w:r w:rsidR="00A52EDE" w:rsidRPr="003F6888">
            <w:t xml:space="preserve"> </w:t>
          </w:r>
          <w:r w:rsidRPr="001F491C">
            <w:t>may need to change figures, measurements or data sources or set a different context or topic. Assessors</w:t>
          </w:r>
          <w:r w:rsidR="00A52EDE">
            <w:t>/educators</w:t>
          </w:r>
          <w:r w:rsidRPr="001F491C">
            <w:t xml:space="preserve"> need to consider the local context in which learning is taking place and its relevan</w:t>
          </w:r>
          <w:r>
            <w:t>ce for learners.</w:t>
          </w:r>
        </w:p>
        <w:p w:rsidR="00CA2937" w:rsidRDefault="00A52EDE" w:rsidP="00CA2937">
          <w:r>
            <w:t>Assessors/e</w:t>
          </w:r>
          <w:r w:rsidR="00CA2937">
            <w:t>ducators</w:t>
          </w:r>
          <w:r w:rsidR="00CA2937" w:rsidRPr="003F6888">
            <w:t xml:space="preserve"> need to be very familiar with the outcome being assessed by </w:t>
          </w:r>
          <w:r w:rsidR="00CA2937">
            <w:t>the a</w:t>
          </w:r>
          <w:r w:rsidR="00CA2937" w:rsidRPr="003F6888">
            <w:t xml:space="preserve">chievement </w:t>
          </w:r>
          <w:r w:rsidR="00CA2937">
            <w:t>s</w:t>
          </w:r>
          <w:r w:rsidR="00CA2937" w:rsidRPr="003F6888">
            <w:t>tandard</w:t>
          </w:r>
          <w:r w:rsidR="00CA2937">
            <w:t xml:space="preserve">. </w:t>
          </w:r>
          <w:r w:rsidR="00CA2937" w:rsidRPr="003F6888">
            <w:t xml:space="preserve">The achievement criteria and the explanatory notes contain information, definitions, and requirements that are crucial when interpreting the standard and assessing </w:t>
          </w:r>
          <w:r w:rsidR="00CA2937">
            <w:t>learner</w:t>
          </w:r>
          <w:r w:rsidR="00CA2937" w:rsidRPr="003F6888">
            <w:t xml:space="preserve">s against it. </w:t>
          </w:r>
        </w:p>
      </w:sdtContent>
    </w:sdt>
    <w:p w:rsidR="00CA2937" w:rsidRDefault="00CA2937" w:rsidP="00CA2937">
      <w:pPr>
        <w:pStyle w:val="Heading1"/>
      </w:pPr>
      <w:r>
        <w:t>Context/setting</w:t>
      </w:r>
    </w:p>
    <w:p w:rsidR="00334BE6" w:rsidRDefault="00334BE6" w:rsidP="00334BE6">
      <w:pPr>
        <w:rPr>
          <w:lang w:val="en-AU" w:eastAsia="en-NZ"/>
        </w:rPr>
      </w:pPr>
      <w:r>
        <w:t xml:space="preserve">This activity requires learners to </w:t>
      </w:r>
      <w:r w:rsidRPr="007A2CFB">
        <w:rPr>
          <w:lang w:val="en-AU" w:eastAsia="en-NZ"/>
        </w:rPr>
        <w:t>demonstrate</w:t>
      </w:r>
      <w:r w:rsidR="00AD145F">
        <w:rPr>
          <w:lang w:val="en-AU" w:eastAsia="en-NZ"/>
        </w:rPr>
        <w:t xml:space="preserve"> comprehensive</w:t>
      </w:r>
      <w:r w:rsidRPr="007A2CFB">
        <w:rPr>
          <w:lang w:val="en-AU" w:eastAsia="en-NZ"/>
        </w:rPr>
        <w:t xml:space="preserve"> understanding of four interpersonal skill areas </w:t>
      </w:r>
      <w:r w:rsidR="004E531F" w:rsidRPr="00CA5712">
        <w:rPr>
          <w:lang w:eastAsia="en-NZ"/>
        </w:rPr>
        <w:t>(including their components) using a three</w:t>
      </w:r>
      <w:r w:rsidR="004E531F">
        <w:rPr>
          <w:lang w:eastAsia="en-NZ"/>
        </w:rPr>
        <w:t>-section</w:t>
      </w:r>
      <w:r w:rsidR="004E531F" w:rsidRPr="00CA5712">
        <w:rPr>
          <w:lang w:eastAsia="en-NZ"/>
        </w:rPr>
        <w:t xml:space="preserve"> conflict scenario</w:t>
      </w:r>
      <w:r w:rsidR="002219D7">
        <w:rPr>
          <w:lang w:val="en-AU" w:eastAsia="en-NZ"/>
        </w:rPr>
        <w:t xml:space="preserve"> related to working in a veterinary clinic</w:t>
      </w:r>
      <w:r>
        <w:rPr>
          <w:lang w:val="en-AU" w:eastAsia="en-NZ"/>
        </w:rPr>
        <w:t>.</w:t>
      </w:r>
    </w:p>
    <w:p w:rsidR="00334BE6" w:rsidRDefault="00334BE6" w:rsidP="00334BE6">
      <w:r>
        <w:rPr>
          <w:lang w:val="en-AU" w:eastAsia="en-NZ"/>
        </w:rPr>
        <w:t>Learner</w:t>
      </w:r>
      <w:r w:rsidRPr="007A2CFB">
        <w:rPr>
          <w:lang w:val="en-AU" w:eastAsia="en-NZ"/>
        </w:rPr>
        <w:t>s will produce written work and take part in role-play demonstrations of listening and assertiveness skills.</w:t>
      </w:r>
    </w:p>
    <w:p w:rsidR="00CA2937" w:rsidRDefault="00CA2937" w:rsidP="00CA2937">
      <w:pPr>
        <w:pStyle w:val="Heading1"/>
      </w:pPr>
      <w:r>
        <w:t>Conditions</w:t>
      </w:r>
    </w:p>
    <w:p w:rsidR="001129A9" w:rsidRDefault="001129A9" w:rsidP="001129A9">
      <w:pPr>
        <w:rPr>
          <w:lang w:val="en-AU" w:eastAsia="en-NZ"/>
        </w:rPr>
      </w:pPr>
      <w:r>
        <w:rPr>
          <w:lang w:val="en-AU" w:eastAsia="en-NZ"/>
        </w:rPr>
        <w:t>The practical demonstration</w:t>
      </w:r>
      <w:r w:rsidR="008C0E16">
        <w:rPr>
          <w:lang w:val="en-AU" w:eastAsia="en-NZ"/>
        </w:rPr>
        <w:t>s</w:t>
      </w:r>
      <w:r w:rsidRPr="009E0098">
        <w:rPr>
          <w:lang w:val="en-AU" w:eastAsia="en-NZ"/>
        </w:rPr>
        <w:t xml:space="preserve"> can be undertaken in </w:t>
      </w:r>
      <w:r w:rsidR="008C0E16">
        <w:rPr>
          <w:lang w:val="en-AU" w:eastAsia="en-NZ"/>
        </w:rPr>
        <w:t xml:space="preserve">a </w:t>
      </w:r>
      <w:r w:rsidRPr="009E0098">
        <w:rPr>
          <w:lang w:val="en-AU" w:eastAsia="en-NZ"/>
        </w:rPr>
        <w:t>group</w:t>
      </w:r>
      <w:r>
        <w:rPr>
          <w:lang w:val="en-AU" w:eastAsia="en-NZ"/>
        </w:rPr>
        <w:t>, a</w:t>
      </w:r>
      <w:r w:rsidR="00E047FF">
        <w:rPr>
          <w:lang w:val="en-AU" w:eastAsia="en-NZ"/>
        </w:rPr>
        <w:t xml:space="preserve">nd could be completed as a peer </w:t>
      </w:r>
      <w:r>
        <w:rPr>
          <w:lang w:val="en-AU" w:eastAsia="en-NZ"/>
        </w:rPr>
        <w:t>assessment under assessor/</w:t>
      </w:r>
      <w:r w:rsidR="00E603B0">
        <w:rPr>
          <w:lang w:val="en-AU" w:eastAsia="en-NZ"/>
        </w:rPr>
        <w:t>educator</w:t>
      </w:r>
      <w:r>
        <w:rPr>
          <w:lang w:val="en-AU" w:eastAsia="en-NZ"/>
        </w:rPr>
        <w:t xml:space="preserve"> supervision. The written work will be individually assessed</w:t>
      </w:r>
      <w:r w:rsidR="00431981">
        <w:rPr>
          <w:lang w:val="en-AU" w:eastAsia="en-NZ"/>
        </w:rPr>
        <w:t>.</w:t>
      </w:r>
    </w:p>
    <w:p w:rsidR="0088133C" w:rsidRDefault="004F4D85" w:rsidP="00CA2937">
      <w:pPr>
        <w:rPr>
          <w:lang w:val="en-AU" w:eastAsia="en-NZ"/>
        </w:rPr>
      </w:pPr>
      <w:r w:rsidRPr="004332BB">
        <w:t>This is an open-book activity during which learners may refer to their learning journal and notes.</w:t>
      </w:r>
    </w:p>
    <w:p w:rsidR="008E7C72" w:rsidRDefault="00431981" w:rsidP="00E047FF">
      <w:pPr>
        <w:rPr>
          <w:lang w:val="en-AU" w:eastAsia="en-NZ"/>
        </w:rPr>
      </w:pPr>
      <w:r>
        <w:rPr>
          <w:lang w:val="en-AU" w:eastAsia="en-NZ"/>
        </w:rPr>
        <w:lastRenderedPageBreak/>
        <w:t>The peer assessor or assessor/educator will observe the role play</w:t>
      </w:r>
      <w:r w:rsidR="008C0E16">
        <w:rPr>
          <w:lang w:val="en-AU" w:eastAsia="en-NZ"/>
        </w:rPr>
        <w:t>s</w:t>
      </w:r>
      <w:r>
        <w:rPr>
          <w:lang w:val="en-AU" w:eastAsia="en-NZ"/>
        </w:rPr>
        <w:t xml:space="preserve"> and complete notes on the listening skills and assertiv</w:t>
      </w:r>
      <w:r w:rsidR="008C3063">
        <w:rPr>
          <w:lang w:val="en-AU" w:eastAsia="en-NZ"/>
        </w:rPr>
        <w:t>eness skills observed</w:t>
      </w:r>
      <w:r w:rsidR="009E2766">
        <w:rPr>
          <w:lang w:val="en-AU" w:eastAsia="en-NZ"/>
        </w:rPr>
        <w:t xml:space="preserve">. </w:t>
      </w:r>
      <w:r w:rsidR="00DE33E2" w:rsidRPr="00DE33E2">
        <w:rPr>
          <w:lang w:val="en-AU" w:eastAsia="en-NZ"/>
        </w:rPr>
        <w:t>A checklist could be set up for this purpose.</w:t>
      </w:r>
    </w:p>
    <w:p w:rsidR="00CA2937" w:rsidRDefault="00CA2937" w:rsidP="00CA2937">
      <w:pPr>
        <w:pStyle w:val="Heading1"/>
      </w:pPr>
      <w:r>
        <w:t>Resource requirements</w:t>
      </w:r>
    </w:p>
    <w:p w:rsidR="00BB5A45" w:rsidRPr="00BB5A45" w:rsidRDefault="002A64CA" w:rsidP="00BB5A45">
      <w:pPr>
        <w:rPr>
          <w:rFonts w:ascii="Calibri" w:hAnsi="Calibri"/>
        </w:rPr>
      </w:pPr>
      <w:r w:rsidRPr="00E73F2B">
        <w:t>Access to</w:t>
      </w:r>
      <w:r w:rsidR="00BB5A45">
        <w:t>:</w:t>
      </w:r>
      <w:r w:rsidRPr="00E73F2B">
        <w:t xml:space="preserve"> </w:t>
      </w:r>
    </w:p>
    <w:p w:rsidR="002A64CA" w:rsidRPr="00BB5A45" w:rsidRDefault="00F07F51" w:rsidP="00BB5A45">
      <w:pPr>
        <w:pStyle w:val="VPBulletsbody-againstmargin"/>
        <w:rPr>
          <w:rFonts w:ascii="Calibri" w:hAnsi="Calibri"/>
        </w:rPr>
      </w:pPr>
      <w:r>
        <w:rPr>
          <w:rFonts w:ascii="Calibri" w:hAnsi="Calibri"/>
        </w:rPr>
        <w:t>recording equipment</w:t>
      </w:r>
      <w:r w:rsidR="002A64CA" w:rsidRPr="00BB5A45">
        <w:rPr>
          <w:rFonts w:ascii="Calibri" w:hAnsi="Calibri"/>
        </w:rPr>
        <w:t xml:space="preserve"> (if applicable)</w:t>
      </w:r>
    </w:p>
    <w:p w:rsidR="00BB5A45" w:rsidRPr="00BB5A45" w:rsidRDefault="00BB5A45" w:rsidP="00BB5A45">
      <w:pPr>
        <w:pStyle w:val="VPBulletsbody-againstmargin"/>
        <w:rPr>
          <w:rFonts w:ascii="Calibri" w:hAnsi="Calibri"/>
        </w:rPr>
      </w:pPr>
      <w:r w:rsidRPr="00BB5A45">
        <w:rPr>
          <w:rFonts w:ascii="Calibri" w:hAnsi="Calibri"/>
        </w:rPr>
        <w:t>notes or learning journal</w:t>
      </w:r>
      <w:r>
        <w:rPr>
          <w:rFonts w:ascii="Calibri" w:hAnsi="Calibri"/>
        </w:rPr>
        <w:t>.</w:t>
      </w:r>
    </w:p>
    <w:p w:rsidR="00CA2937" w:rsidRDefault="00CA2937" w:rsidP="00CA2937">
      <w:pPr>
        <w:pStyle w:val="Heading1"/>
      </w:pPr>
      <w:r>
        <w:t>Additional information</w:t>
      </w:r>
    </w:p>
    <w:p w:rsidR="007775B3" w:rsidRPr="00431981" w:rsidRDefault="00B1382C" w:rsidP="008A4D70">
      <w:pPr>
        <w:rPr>
          <w:b/>
          <w:bCs/>
        </w:rPr>
      </w:pPr>
      <w:r>
        <w:rPr>
          <w:bCs/>
        </w:rPr>
        <w:t>None.</w:t>
      </w:r>
    </w:p>
    <w:p w:rsidR="00CA2937" w:rsidRDefault="00CA2937" w:rsidP="00E053F6"/>
    <w:p w:rsidR="0003223B" w:rsidRDefault="0003223B" w:rsidP="00E053F6">
      <w:pPr>
        <w:sectPr w:rsidR="0003223B">
          <w:headerReference w:type="default" r:id="rId16"/>
          <w:headerReference w:type="first" r:id="rId17"/>
          <w:pgSz w:w="11906" w:h="16838" w:code="9"/>
          <w:pgMar w:top="1440" w:right="1440" w:bottom="1440" w:left="1440" w:header="709" w:footer="709" w:gutter="0"/>
          <w:cols w:space="708"/>
          <w:docGrid w:linePitch="360"/>
        </w:sectPr>
      </w:pPr>
    </w:p>
    <w:p w:rsidR="0003223B" w:rsidRDefault="0003223B" w:rsidP="0003223B">
      <w:pPr>
        <w:pStyle w:val="Heading1"/>
      </w:pPr>
      <w:r>
        <w:lastRenderedPageBreak/>
        <w:t xml:space="preserve">Assessment schedule: </w:t>
      </w:r>
      <w:sdt>
        <w:sdtPr>
          <w:alias w:val="Subject name + regd standard number"/>
          <w:tag w:val="Subject name + regd standard number"/>
          <w:id w:val="401076184"/>
          <w:placeholder>
            <w:docPart w:val="AF80F6F269A24A479A9E7DA3EBE1146D"/>
          </w:placeholder>
        </w:sdtPr>
        <w:sdtContent>
          <w:r w:rsidR="00D066E4">
            <w:t>Health</w:t>
          </w:r>
          <w:r w:rsidR="00C2253C">
            <w:t xml:space="preserve"> 9</w:t>
          </w:r>
          <w:r w:rsidR="009E704A">
            <w:t>0973</w:t>
          </w:r>
        </w:sdtContent>
      </w:sdt>
      <w:r>
        <w:t xml:space="preserve"> </w:t>
      </w:r>
      <w:r w:rsidR="00C2253C">
        <w:t>–</w:t>
      </w:r>
      <w:r>
        <w:t xml:space="preserve"> </w:t>
      </w:r>
      <w:sdt>
        <w:sdtPr>
          <w:alias w:val="Resource title"/>
          <w:tag w:val="Resource title"/>
          <w:id w:val="401076186"/>
          <w:placeholder>
            <w:docPart w:val="083CA754EB534A9CAD35BD9C4117F048"/>
          </w:placeholder>
        </w:sdtPr>
        <w:sdtContent>
          <w:r w:rsidR="0090548E" w:rsidRPr="0090548E">
            <w:t>At the clinic</w:t>
          </w:r>
        </w:sdtContent>
      </w:sdt>
    </w:p>
    <w:tbl>
      <w:tblPr>
        <w:tblW w:w="14283" w:type="dxa"/>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8" w:space="0" w:color="365F91" w:themeColor="accent1" w:themeShade="BF"/>
          <w:insideV w:val="single" w:sz="8" w:space="0" w:color="365F91" w:themeColor="accent1" w:themeShade="BF"/>
        </w:tblBorders>
        <w:tblLook w:val="04A0"/>
      </w:tblPr>
      <w:tblGrid>
        <w:gridCol w:w="4644"/>
        <w:gridCol w:w="4678"/>
        <w:gridCol w:w="4961"/>
      </w:tblGrid>
      <w:tr w:rsidR="00CA2937" w:rsidRPr="00C1052C" w:rsidTr="00873D28">
        <w:tc>
          <w:tcPr>
            <w:tcW w:w="4644" w:type="dxa"/>
          </w:tcPr>
          <w:p w:rsidR="00CA2937" w:rsidRPr="00C1052C" w:rsidRDefault="00D47620" w:rsidP="000D2EBA">
            <w:pPr>
              <w:pStyle w:val="VP11ptBoldCenteredBefore3ptAfter3pt"/>
            </w:pPr>
            <w:r>
              <w:t>Evidence/Judgements for Achievement</w:t>
            </w:r>
          </w:p>
        </w:tc>
        <w:tc>
          <w:tcPr>
            <w:tcW w:w="4678" w:type="dxa"/>
          </w:tcPr>
          <w:p w:rsidR="00CA2937" w:rsidRPr="00C1052C" w:rsidRDefault="00D47620" w:rsidP="000D2EBA">
            <w:pPr>
              <w:pStyle w:val="VP11ptBoldCenteredBefore3ptAfter3pt"/>
            </w:pPr>
            <w:r>
              <w:t>Evidence/Judgements for Achievement with Merit</w:t>
            </w:r>
          </w:p>
        </w:tc>
        <w:tc>
          <w:tcPr>
            <w:tcW w:w="4961" w:type="dxa"/>
          </w:tcPr>
          <w:p w:rsidR="00CA2937" w:rsidRPr="00C1052C" w:rsidRDefault="00D47620" w:rsidP="000D2EBA">
            <w:pPr>
              <w:pStyle w:val="VP11ptBoldCenteredBefore3ptAfter3pt"/>
            </w:pPr>
            <w:r>
              <w:t>Evidence/Judgements for Achievement with Excellence</w:t>
            </w:r>
          </w:p>
        </w:tc>
      </w:tr>
      <w:tr w:rsidR="00CA2937" w:rsidTr="00873D28">
        <w:tc>
          <w:tcPr>
            <w:tcW w:w="4644" w:type="dxa"/>
          </w:tcPr>
          <w:p w:rsidR="003759EC" w:rsidRPr="009E2766" w:rsidRDefault="009627A9" w:rsidP="00B761AF">
            <w:pPr>
              <w:pStyle w:val="VPScheduletext"/>
            </w:pPr>
            <w:r w:rsidRPr="009E2766">
              <w:t xml:space="preserve">The learner demonstrates understanding of interpersonal skills used to enhance relationships by describing </w:t>
            </w:r>
            <w:r w:rsidR="004A66AE">
              <w:t>their</w:t>
            </w:r>
            <w:r w:rsidR="004A66AE" w:rsidRPr="009E2766">
              <w:t xml:space="preserve"> </w:t>
            </w:r>
            <w:r w:rsidRPr="009E2766">
              <w:t>use and how aspects can enhance relationships, and demonstrating the ability to use them by</w:t>
            </w:r>
            <w:r w:rsidR="00C83AB3" w:rsidRPr="009E2766">
              <w:t>:</w:t>
            </w:r>
          </w:p>
          <w:p w:rsidR="00C83AB3" w:rsidRPr="009E2766" w:rsidRDefault="00CF2542" w:rsidP="009E2766">
            <w:pPr>
              <w:pStyle w:val="VPSchedulebullets"/>
              <w:rPr>
                <w:lang w:val="en-AU" w:eastAsia="en-NZ"/>
              </w:rPr>
            </w:pPr>
            <w:r w:rsidRPr="009E2766">
              <w:rPr>
                <w:lang w:val="en-AU" w:eastAsia="en-NZ"/>
              </w:rPr>
              <w:t>applying some steps of an individual and a joint problem-solving model to conflict situations and describing how using problem-solving skills can enhance Kim and Tessa's relationship</w:t>
            </w:r>
          </w:p>
          <w:p w:rsidR="00CF2542" w:rsidRPr="00A535FC" w:rsidRDefault="00CF2542" w:rsidP="00CF2542">
            <w:pPr>
              <w:pStyle w:val="VPSchedulebullets"/>
              <w:rPr>
                <w:lang w:val="en-AU" w:eastAsia="en-NZ"/>
              </w:rPr>
            </w:pPr>
            <w:r w:rsidRPr="00A535FC">
              <w:rPr>
                <w:lang w:val="en-AU" w:eastAsia="en-NZ"/>
              </w:rPr>
              <w:t xml:space="preserve">describing </w:t>
            </w:r>
            <w:r w:rsidR="005B47F4" w:rsidRPr="00A535FC">
              <w:rPr>
                <w:lang w:val="en-AU" w:eastAsia="en-NZ"/>
              </w:rPr>
              <w:t xml:space="preserve">some of </w:t>
            </w:r>
            <w:r w:rsidRPr="00A535FC">
              <w:rPr>
                <w:lang w:val="en-AU" w:eastAsia="en-NZ"/>
              </w:rPr>
              <w:t xml:space="preserve">the components of assertiveness, including non-verbal </w:t>
            </w:r>
            <w:r w:rsidR="00323CC5">
              <w:rPr>
                <w:lang w:val="en-AU" w:eastAsia="en-NZ"/>
              </w:rPr>
              <w:t xml:space="preserve">and verbal </w:t>
            </w:r>
            <w:r w:rsidRPr="00A535FC">
              <w:rPr>
                <w:lang w:val="en-AU" w:eastAsia="en-NZ"/>
              </w:rPr>
              <w:t>components, and how assertiveness can enhance Kim and Tessa’s relationship.</w:t>
            </w:r>
            <w:r w:rsidR="005B47F4" w:rsidRPr="00A535FC">
              <w:rPr>
                <w:lang w:val="en-AU" w:eastAsia="en-NZ"/>
              </w:rPr>
              <w:t xml:space="preserve"> S</w:t>
            </w:r>
            <w:r w:rsidRPr="00A535FC">
              <w:rPr>
                <w:lang w:val="en-AU" w:eastAsia="en-NZ"/>
              </w:rPr>
              <w:t>ome components of assertiveness</w:t>
            </w:r>
            <w:r w:rsidR="005B47F4" w:rsidRPr="00A535FC">
              <w:rPr>
                <w:lang w:val="en-AU" w:eastAsia="en-NZ"/>
              </w:rPr>
              <w:t xml:space="preserve"> are demonstrated</w:t>
            </w:r>
            <w:r w:rsidRPr="00A535FC">
              <w:rPr>
                <w:lang w:val="en-AU" w:eastAsia="en-NZ"/>
              </w:rPr>
              <w:t xml:space="preserve"> when giving and receiving feedback in a role-play situation</w:t>
            </w:r>
          </w:p>
          <w:p w:rsidR="00FD2C0F" w:rsidRPr="00A535FC" w:rsidRDefault="00FD2C0F" w:rsidP="00FD2C0F">
            <w:pPr>
              <w:pStyle w:val="VPSchedulebullets"/>
              <w:rPr>
                <w:lang w:val="en-AU" w:eastAsia="en-NZ"/>
              </w:rPr>
            </w:pPr>
            <w:r w:rsidRPr="00A535FC">
              <w:rPr>
                <w:lang w:val="en-AU" w:eastAsia="en-NZ"/>
              </w:rPr>
              <w:t>describing interpersonal skills for maintaining</w:t>
            </w:r>
            <w:r w:rsidR="004E531F">
              <w:rPr>
                <w:lang w:val="en-AU" w:eastAsia="en-NZ"/>
              </w:rPr>
              <w:t>,</w:t>
            </w:r>
            <w:r w:rsidRPr="00A535FC">
              <w:rPr>
                <w:lang w:val="en-AU" w:eastAsia="en-NZ"/>
              </w:rPr>
              <w:t xml:space="preserve"> managing changes</w:t>
            </w:r>
            <w:r w:rsidR="004E531F">
              <w:rPr>
                <w:lang w:val="en-AU" w:eastAsia="en-NZ"/>
              </w:rPr>
              <w:t xml:space="preserve"> to, and enhancing relationships</w:t>
            </w:r>
            <w:r w:rsidRPr="00A535FC">
              <w:rPr>
                <w:lang w:val="en-AU" w:eastAsia="en-NZ"/>
              </w:rPr>
              <w:t xml:space="preserve">, and how their use can enhance </w:t>
            </w:r>
            <w:r w:rsidR="001B29B8" w:rsidRPr="00A535FC">
              <w:rPr>
                <w:lang w:val="en-AU" w:eastAsia="en-NZ"/>
              </w:rPr>
              <w:t xml:space="preserve">Kim and </w:t>
            </w:r>
            <w:r w:rsidR="006E19C1" w:rsidRPr="00A535FC">
              <w:rPr>
                <w:lang w:val="en-AU" w:eastAsia="en-NZ"/>
              </w:rPr>
              <w:t xml:space="preserve">Tessa’s </w:t>
            </w:r>
            <w:r w:rsidR="001B29B8" w:rsidRPr="00A535FC">
              <w:rPr>
                <w:lang w:val="en-AU" w:eastAsia="en-NZ"/>
              </w:rPr>
              <w:t>relationship</w:t>
            </w:r>
          </w:p>
          <w:p w:rsidR="00CF2542" w:rsidRPr="00A535FC" w:rsidRDefault="00CF2542" w:rsidP="00CF2542">
            <w:pPr>
              <w:pStyle w:val="VPSchedulebullets"/>
              <w:rPr>
                <w:lang w:val="en-AU" w:eastAsia="en-NZ"/>
              </w:rPr>
            </w:pPr>
            <w:r w:rsidRPr="00A535FC">
              <w:rPr>
                <w:lang w:val="en-AU" w:eastAsia="en-NZ"/>
              </w:rPr>
              <w:t>demonstrating non-verbal and verbal listening skills in a role-play situation and describing how their use can enhance a relationship</w:t>
            </w:r>
          </w:p>
          <w:p w:rsidR="00FD2C0F" w:rsidRPr="009E2766" w:rsidRDefault="00FD2C0F" w:rsidP="009E2766">
            <w:pPr>
              <w:pStyle w:val="VPScheduletext"/>
              <w:numPr>
                <w:ins w:id="2" w:author="Unknown" w:date="2013-04-03T12:42:00Z"/>
              </w:numPr>
              <w:ind w:left="284"/>
              <w:rPr>
                <w:lang w:val="en-AU" w:eastAsia="en-NZ"/>
              </w:rPr>
            </w:pPr>
            <w:r w:rsidRPr="009E2766">
              <w:rPr>
                <w:lang w:val="en-AU" w:eastAsia="en-NZ"/>
              </w:rPr>
              <w:t>For example:</w:t>
            </w:r>
          </w:p>
          <w:p w:rsidR="00FF204B" w:rsidRPr="009E2766" w:rsidRDefault="00435803" w:rsidP="006720B7">
            <w:pPr>
              <w:pStyle w:val="VPSchedulebullets"/>
              <w:numPr>
                <w:ilvl w:val="1"/>
                <w:numId w:val="4"/>
              </w:numPr>
              <w:rPr>
                <w:iCs/>
              </w:rPr>
            </w:pPr>
            <w:r w:rsidRPr="009E2766">
              <w:rPr>
                <w:iCs/>
              </w:rPr>
              <w:t>p</w:t>
            </w:r>
            <w:r w:rsidR="00FF204B" w:rsidRPr="009E2766">
              <w:rPr>
                <w:iCs/>
              </w:rPr>
              <w:t xml:space="preserve">roblem solving (individual): </w:t>
            </w:r>
            <w:r w:rsidR="00FF204B" w:rsidRPr="009E2766">
              <w:rPr>
                <w:i/>
                <w:iCs/>
              </w:rPr>
              <w:t xml:space="preserve">Kim describes how she is feeling. She explains the </w:t>
            </w:r>
            <w:r w:rsidR="00FF204B" w:rsidRPr="009E2766">
              <w:rPr>
                <w:i/>
                <w:iCs/>
              </w:rPr>
              <w:lastRenderedPageBreak/>
              <w:t xml:space="preserve">situation as specifically as possible. She specifies the change she wants and says why she thinks this would work. Kim’s confidence is improved, and she is more likely to sort things out with </w:t>
            </w:r>
            <w:r w:rsidR="003812EA" w:rsidRPr="009E2766">
              <w:rPr>
                <w:i/>
                <w:iCs/>
              </w:rPr>
              <w:t>Tessa</w:t>
            </w:r>
            <w:r w:rsidR="00D463D8">
              <w:rPr>
                <w:i/>
                <w:iCs/>
              </w:rPr>
              <w:t>.</w:t>
            </w:r>
          </w:p>
          <w:p w:rsidR="00FF204B" w:rsidRPr="009E2766" w:rsidRDefault="00435803" w:rsidP="003812EA">
            <w:pPr>
              <w:pStyle w:val="VPSchedulebullets"/>
              <w:numPr>
                <w:ilvl w:val="1"/>
                <w:numId w:val="4"/>
              </w:numPr>
              <w:rPr>
                <w:i/>
                <w:iCs/>
              </w:rPr>
            </w:pPr>
            <w:r w:rsidRPr="009E2766">
              <w:rPr>
                <w:iCs/>
              </w:rPr>
              <w:t>a</w:t>
            </w:r>
            <w:r w:rsidR="00FF204B" w:rsidRPr="009E2766">
              <w:rPr>
                <w:iCs/>
              </w:rPr>
              <w:t xml:space="preserve">ssertiveness: </w:t>
            </w:r>
            <w:r w:rsidR="00FF204B" w:rsidRPr="009E2766">
              <w:rPr>
                <w:i/>
                <w:iCs/>
              </w:rPr>
              <w:t xml:space="preserve">Assertiveness is a way of communicating personal feelings and needs and acknowledging those of others. Kim says </w:t>
            </w:r>
            <w:r w:rsidR="00CC0B79" w:rsidRPr="009E2766">
              <w:rPr>
                <w:i/>
                <w:iCs/>
              </w:rPr>
              <w:t>‘</w:t>
            </w:r>
            <w:r w:rsidR="003812EA" w:rsidRPr="009E2766">
              <w:rPr>
                <w:i/>
                <w:iCs/>
              </w:rPr>
              <w:t>I feel upset when you put me down and I’d like to sort this out’.</w:t>
            </w:r>
            <w:r w:rsidR="00FF204B" w:rsidRPr="009E2766">
              <w:rPr>
                <w:i/>
                <w:iCs/>
              </w:rPr>
              <w:t xml:space="preserve"> She uses an even and calm voice. She looks directly at </w:t>
            </w:r>
            <w:r w:rsidR="003812EA" w:rsidRPr="009E2766">
              <w:rPr>
                <w:i/>
                <w:iCs/>
              </w:rPr>
              <w:t xml:space="preserve">Tessa </w:t>
            </w:r>
            <w:r w:rsidR="00FF204B" w:rsidRPr="009E2766">
              <w:rPr>
                <w:i/>
                <w:iCs/>
              </w:rPr>
              <w:t xml:space="preserve">and maintains a serious expression. </w:t>
            </w:r>
            <w:r w:rsidR="003812EA" w:rsidRPr="009E2766">
              <w:rPr>
                <w:i/>
                <w:iCs/>
              </w:rPr>
              <w:t xml:space="preserve">Tessa </w:t>
            </w:r>
            <w:r w:rsidR="00FF204B" w:rsidRPr="009E2766">
              <w:rPr>
                <w:i/>
                <w:iCs/>
              </w:rPr>
              <w:t>appreciates Kim’s mature approach and her honesty. This will help the relationship get back on track</w:t>
            </w:r>
            <w:r w:rsidR="00D463D8">
              <w:rPr>
                <w:i/>
                <w:iCs/>
              </w:rPr>
              <w:t>.</w:t>
            </w:r>
          </w:p>
          <w:p w:rsidR="00FF204B" w:rsidRPr="009E2766" w:rsidRDefault="00A521B8" w:rsidP="00A7717F">
            <w:pPr>
              <w:pStyle w:val="VPSchedulebullets"/>
              <w:numPr>
                <w:ilvl w:val="1"/>
                <w:numId w:val="4"/>
              </w:numPr>
              <w:rPr>
                <w:i/>
                <w:iCs/>
              </w:rPr>
            </w:pPr>
            <w:r>
              <w:rPr>
                <w:iCs/>
              </w:rPr>
              <w:t>m</w:t>
            </w:r>
            <w:r w:rsidR="00FF204B" w:rsidRPr="009E2766">
              <w:rPr>
                <w:iCs/>
              </w:rPr>
              <w:t>aintaining</w:t>
            </w:r>
            <w:r>
              <w:rPr>
                <w:iCs/>
              </w:rPr>
              <w:t xml:space="preserve">, </w:t>
            </w:r>
            <w:r w:rsidR="00FF204B" w:rsidRPr="009E2766">
              <w:rPr>
                <w:iCs/>
              </w:rPr>
              <w:t>managing</w:t>
            </w:r>
            <w:r>
              <w:rPr>
                <w:iCs/>
              </w:rPr>
              <w:t xml:space="preserve"> changes to, and enhancing</w:t>
            </w:r>
            <w:r w:rsidR="00FF204B" w:rsidRPr="009E2766">
              <w:rPr>
                <w:iCs/>
              </w:rPr>
              <w:t xml:space="preserve"> relationships: </w:t>
            </w:r>
            <w:r w:rsidR="00FF204B" w:rsidRPr="009E2766">
              <w:rPr>
                <w:i/>
                <w:iCs/>
              </w:rPr>
              <w:t xml:space="preserve">Barriers to the relationship could include Kim feeling mistreated by </w:t>
            </w:r>
            <w:r w:rsidR="00A7717F" w:rsidRPr="009E2766">
              <w:rPr>
                <w:i/>
                <w:iCs/>
              </w:rPr>
              <w:t>Tessa</w:t>
            </w:r>
            <w:r w:rsidR="00FF204B" w:rsidRPr="009E2766">
              <w:rPr>
                <w:i/>
                <w:iCs/>
              </w:rPr>
              <w:t xml:space="preserve">. Kim could assertively talk to </w:t>
            </w:r>
            <w:r w:rsidR="00A7717F" w:rsidRPr="009E2766">
              <w:rPr>
                <w:i/>
                <w:iCs/>
              </w:rPr>
              <w:t xml:space="preserve">Tessa </w:t>
            </w:r>
            <w:r w:rsidR="00FF204B" w:rsidRPr="009E2766">
              <w:rPr>
                <w:i/>
                <w:iCs/>
              </w:rPr>
              <w:t xml:space="preserve">about the situation. Kim will feel good for sticking up for herself, and </w:t>
            </w:r>
            <w:r w:rsidR="00A7717F" w:rsidRPr="009E2766">
              <w:rPr>
                <w:i/>
                <w:iCs/>
              </w:rPr>
              <w:t xml:space="preserve">Tessa </w:t>
            </w:r>
            <w:r w:rsidR="00FF204B" w:rsidRPr="009E2766">
              <w:rPr>
                <w:i/>
                <w:iCs/>
              </w:rPr>
              <w:t xml:space="preserve">might realise that she needs to </w:t>
            </w:r>
            <w:r w:rsidR="00A7717F" w:rsidRPr="009E2766">
              <w:rPr>
                <w:i/>
                <w:iCs/>
              </w:rPr>
              <w:t>start valuing her colleague more</w:t>
            </w:r>
            <w:r w:rsidR="00FF204B" w:rsidRPr="009E2766">
              <w:rPr>
                <w:i/>
                <w:iCs/>
              </w:rPr>
              <w:t xml:space="preserve">. One change is that </w:t>
            </w:r>
            <w:r w:rsidR="00A7717F" w:rsidRPr="009E2766">
              <w:rPr>
                <w:i/>
                <w:iCs/>
              </w:rPr>
              <w:t>Tessa is now Kim’s mentor</w:t>
            </w:r>
            <w:r w:rsidR="00FF204B" w:rsidRPr="009E2766">
              <w:rPr>
                <w:i/>
                <w:iCs/>
              </w:rPr>
              <w:t xml:space="preserve">. </w:t>
            </w:r>
            <w:r w:rsidR="00A7717F" w:rsidRPr="009E2766">
              <w:rPr>
                <w:i/>
                <w:iCs/>
              </w:rPr>
              <w:t>Tessa could allocate time each day to meet with Kim to answer any questions Kim might have</w:t>
            </w:r>
            <w:r w:rsidR="009E2766" w:rsidRPr="009E2766">
              <w:rPr>
                <w:i/>
                <w:iCs/>
              </w:rPr>
              <w:t xml:space="preserve">. </w:t>
            </w:r>
            <w:r w:rsidR="00A7717F" w:rsidRPr="009E2766">
              <w:rPr>
                <w:i/>
                <w:iCs/>
              </w:rPr>
              <w:t xml:space="preserve">The relationship </w:t>
            </w:r>
            <w:r w:rsidR="00D463D8">
              <w:rPr>
                <w:i/>
                <w:iCs/>
              </w:rPr>
              <w:t>between</w:t>
            </w:r>
            <w:r w:rsidR="00A7717F" w:rsidRPr="009E2766">
              <w:rPr>
                <w:i/>
                <w:iCs/>
              </w:rPr>
              <w:t xml:space="preserve"> Tessa and Kim is maintained and both feel that they can move forward in their work together at the clinic</w:t>
            </w:r>
            <w:r w:rsidR="00D463D8">
              <w:rPr>
                <w:i/>
                <w:iCs/>
              </w:rPr>
              <w:t>.</w:t>
            </w:r>
          </w:p>
          <w:p w:rsidR="00FF204B" w:rsidRPr="009E2766" w:rsidRDefault="00435803" w:rsidP="006720B7">
            <w:pPr>
              <w:pStyle w:val="VPSchedulebullets"/>
              <w:numPr>
                <w:ilvl w:val="1"/>
                <w:numId w:val="4"/>
              </w:numPr>
              <w:rPr>
                <w:i/>
                <w:iCs/>
              </w:rPr>
            </w:pPr>
            <w:r w:rsidRPr="009E2766">
              <w:rPr>
                <w:iCs/>
              </w:rPr>
              <w:t>l</w:t>
            </w:r>
            <w:r w:rsidR="00FF204B" w:rsidRPr="009E2766">
              <w:rPr>
                <w:iCs/>
              </w:rPr>
              <w:t>istening skills</w:t>
            </w:r>
            <w:r w:rsidR="005B47F4">
              <w:rPr>
                <w:iCs/>
              </w:rPr>
              <w:t>:</w:t>
            </w:r>
            <w:r w:rsidR="005B47F4">
              <w:rPr>
                <w:i/>
                <w:iCs/>
              </w:rPr>
              <w:t xml:space="preserve"> </w:t>
            </w:r>
            <w:r w:rsidR="00FF204B" w:rsidRPr="009E2766">
              <w:rPr>
                <w:iCs/>
              </w:rPr>
              <w:t xml:space="preserve">notes </w:t>
            </w:r>
            <w:r w:rsidR="005B47F4">
              <w:rPr>
                <w:iCs/>
              </w:rPr>
              <w:t>include</w:t>
            </w:r>
            <w:r w:rsidR="005B47F4" w:rsidRPr="009E2766">
              <w:rPr>
                <w:iCs/>
              </w:rPr>
              <w:t xml:space="preserve"> </w:t>
            </w:r>
            <w:r w:rsidR="00CC0B79" w:rsidRPr="009E2766">
              <w:rPr>
                <w:iCs/>
              </w:rPr>
              <w:t>b</w:t>
            </w:r>
            <w:r w:rsidR="00FF204B" w:rsidRPr="009E2766">
              <w:rPr>
                <w:iCs/>
              </w:rPr>
              <w:t>ody language</w:t>
            </w:r>
            <w:r w:rsidR="005B47F4">
              <w:rPr>
                <w:iCs/>
              </w:rPr>
              <w:t xml:space="preserve"> (e.g.</w:t>
            </w:r>
            <w:r w:rsidR="00FF204B" w:rsidRPr="009E2766">
              <w:rPr>
                <w:i/>
                <w:iCs/>
              </w:rPr>
              <w:t xml:space="preserve"> </w:t>
            </w:r>
            <w:r w:rsidR="00FF204B" w:rsidRPr="00A535FC">
              <w:rPr>
                <w:iCs/>
              </w:rPr>
              <w:t>eye contact</w:t>
            </w:r>
            <w:r w:rsidR="005B47F4">
              <w:rPr>
                <w:iCs/>
              </w:rPr>
              <w:t xml:space="preserve">). </w:t>
            </w:r>
            <w:r w:rsidR="005B47F4">
              <w:rPr>
                <w:i/>
                <w:iCs/>
              </w:rPr>
              <w:t>T</w:t>
            </w:r>
            <w:r w:rsidR="00FF204B" w:rsidRPr="009E2766">
              <w:rPr>
                <w:i/>
                <w:iCs/>
              </w:rPr>
              <w:t xml:space="preserve">he </w:t>
            </w:r>
            <w:r w:rsidR="00567FE9" w:rsidRPr="009E2766">
              <w:rPr>
                <w:i/>
                <w:iCs/>
              </w:rPr>
              <w:t>speaker</w:t>
            </w:r>
            <w:r w:rsidR="00FF204B" w:rsidRPr="009E2766">
              <w:rPr>
                <w:i/>
                <w:iCs/>
              </w:rPr>
              <w:t xml:space="preserve"> could see that </w:t>
            </w:r>
            <w:r w:rsidR="005B47F4">
              <w:rPr>
                <w:i/>
                <w:iCs/>
              </w:rPr>
              <w:t>he/</w:t>
            </w:r>
            <w:r w:rsidR="00FF204B" w:rsidRPr="009E2766">
              <w:rPr>
                <w:i/>
                <w:iCs/>
              </w:rPr>
              <w:t xml:space="preserve">she had my attention. </w:t>
            </w:r>
            <w:r w:rsidR="00FF204B" w:rsidRPr="009E2766">
              <w:rPr>
                <w:i/>
                <w:iCs/>
              </w:rPr>
              <w:lastRenderedPageBreak/>
              <w:t>This means our conversation will continue and we’ll develop our relationship</w:t>
            </w:r>
            <w:r w:rsidR="005B47F4">
              <w:rPr>
                <w:i/>
                <w:iCs/>
              </w:rPr>
              <w:t xml:space="preserve"> by getting to know each other more</w:t>
            </w:r>
            <w:r w:rsidR="00FF204B" w:rsidRPr="009E2766">
              <w:rPr>
                <w:i/>
                <w:iCs/>
              </w:rPr>
              <w:t>.</w:t>
            </w:r>
          </w:p>
          <w:p w:rsidR="009C75AF" w:rsidRPr="009E2766" w:rsidRDefault="00D1433F" w:rsidP="006A6F28">
            <w:pPr>
              <w:pStyle w:val="VPScheduletext"/>
              <w:rPr>
                <w:i/>
                <w:iCs/>
                <w:color w:val="FF0000"/>
                <w:lang w:val="en-AU"/>
              </w:rPr>
            </w:pPr>
            <w:r w:rsidRPr="009E2766">
              <w:rPr>
                <w:i/>
                <w:iCs/>
                <w:color w:val="FF0000"/>
              </w:rPr>
              <w:t>The above expected learner responses</w:t>
            </w:r>
            <w:r w:rsidR="001B29B8" w:rsidRPr="009E2766">
              <w:rPr>
                <w:i/>
                <w:iCs/>
                <w:color w:val="FF0000"/>
              </w:rPr>
              <w:t xml:space="preserve"> are indicative only and relate to just part of what is required.</w:t>
            </w:r>
          </w:p>
          <w:p w:rsidR="009C75AF" w:rsidRPr="009E2766" w:rsidRDefault="009C75AF" w:rsidP="009C75AF">
            <w:pPr>
              <w:pStyle w:val="VPSchedulebullets"/>
              <w:numPr>
                <w:ilvl w:val="0"/>
                <w:numId w:val="0"/>
              </w:numPr>
              <w:ind w:left="284" w:hanging="284"/>
              <w:rPr>
                <w:lang w:val="en-AU"/>
              </w:rPr>
            </w:pPr>
          </w:p>
          <w:p w:rsidR="00AD61D9" w:rsidRPr="009E2766" w:rsidRDefault="00AD61D9" w:rsidP="00AD61D9">
            <w:pPr>
              <w:pStyle w:val="VPScheduletext"/>
            </w:pPr>
          </w:p>
        </w:tc>
        <w:tc>
          <w:tcPr>
            <w:tcW w:w="4678" w:type="dxa"/>
          </w:tcPr>
          <w:p w:rsidR="003759EC" w:rsidRPr="009E2766" w:rsidRDefault="009627A9" w:rsidP="000E20E3">
            <w:pPr>
              <w:pStyle w:val="VPScheduletext"/>
              <w:numPr>
                <w:ins w:id="3" w:author="Unknown"/>
              </w:numPr>
            </w:pPr>
            <w:r w:rsidRPr="009E2766">
              <w:lastRenderedPageBreak/>
              <w:t>The learner demonstrates in-depth understanding of interpersonal skills used to enhance relationships by explaining their use and how they enhance relationships, and demonstrating the ability to use them by</w:t>
            </w:r>
            <w:r w:rsidR="00C83AB3" w:rsidRPr="009E2766">
              <w:t>:</w:t>
            </w:r>
          </w:p>
          <w:p w:rsidR="005367C5" w:rsidRPr="009E2766" w:rsidRDefault="00D61B7C" w:rsidP="009E2766">
            <w:pPr>
              <w:pStyle w:val="VPSchedulebullets"/>
              <w:rPr>
                <w:b/>
                <w:bCs/>
                <w:lang w:val="en-AU" w:eastAsia="en-NZ"/>
              </w:rPr>
            </w:pPr>
            <w:r w:rsidRPr="009E2766">
              <w:rPr>
                <w:lang w:val="en-AU" w:eastAsia="en-NZ"/>
              </w:rPr>
              <w:t xml:space="preserve">applying most steps of an individual and a joint problem-solving model </w:t>
            </w:r>
            <w:r w:rsidR="008C0E16">
              <w:rPr>
                <w:lang w:val="en-AU" w:eastAsia="en-NZ"/>
              </w:rPr>
              <w:t>to</w:t>
            </w:r>
            <w:r w:rsidRPr="009E2766">
              <w:rPr>
                <w:lang w:val="en-AU" w:eastAsia="en-NZ"/>
              </w:rPr>
              <w:t xml:space="preserve"> conflict situations and explaining how using problem-solving skills can enhance Kim and Tessa's relationship</w:t>
            </w:r>
          </w:p>
          <w:p w:rsidR="00ED3A5C" w:rsidRPr="00A535FC" w:rsidRDefault="004E531F" w:rsidP="00ED3A5C">
            <w:pPr>
              <w:pStyle w:val="VPSchedulebullets"/>
              <w:rPr>
                <w:lang w:val="en-AU" w:eastAsia="en-NZ"/>
              </w:rPr>
            </w:pPr>
            <w:r>
              <w:rPr>
                <w:lang w:val="en-AU" w:eastAsia="en-NZ"/>
              </w:rPr>
              <w:t xml:space="preserve">describing the components </w:t>
            </w:r>
            <w:r w:rsidR="00323CC5">
              <w:rPr>
                <w:lang w:val="en-AU" w:eastAsia="en-NZ"/>
              </w:rPr>
              <w:t xml:space="preserve">of assertiveness including non-verbal and verbal components and </w:t>
            </w:r>
            <w:r w:rsidR="00ED3A5C" w:rsidRPr="00A535FC">
              <w:rPr>
                <w:lang w:val="en-AU" w:eastAsia="en-NZ"/>
              </w:rPr>
              <w:t xml:space="preserve">explaining how </w:t>
            </w:r>
            <w:r w:rsidR="00936447" w:rsidRPr="00A535FC">
              <w:rPr>
                <w:lang w:val="en-AU" w:eastAsia="en-NZ"/>
              </w:rPr>
              <w:t xml:space="preserve">most of the components of </w:t>
            </w:r>
            <w:r w:rsidR="00ED3A5C" w:rsidRPr="00A535FC">
              <w:rPr>
                <w:lang w:val="en-AU" w:eastAsia="en-NZ"/>
              </w:rPr>
              <w:t xml:space="preserve">assertiveness can enhance Kim and Tessa’s relationship. </w:t>
            </w:r>
            <w:r w:rsidR="00936447" w:rsidRPr="00A535FC">
              <w:rPr>
                <w:lang w:val="en-AU" w:eastAsia="en-NZ"/>
              </w:rPr>
              <w:t>M</w:t>
            </w:r>
            <w:r w:rsidR="00ED3A5C" w:rsidRPr="00A535FC">
              <w:rPr>
                <w:lang w:val="en-AU" w:eastAsia="en-NZ"/>
              </w:rPr>
              <w:t xml:space="preserve">ost components of assertiveness </w:t>
            </w:r>
            <w:r w:rsidR="00936447" w:rsidRPr="00A535FC">
              <w:rPr>
                <w:lang w:val="en-AU" w:eastAsia="en-NZ"/>
              </w:rPr>
              <w:t xml:space="preserve">are demonstrated </w:t>
            </w:r>
            <w:r w:rsidR="00ED3A5C" w:rsidRPr="00A535FC">
              <w:rPr>
                <w:lang w:val="en-AU" w:eastAsia="en-NZ"/>
              </w:rPr>
              <w:t>in a purposeful, clear and appropriate manner when giving and receiving feedback in a role-play</w:t>
            </w:r>
            <w:r w:rsidR="00323CC5">
              <w:rPr>
                <w:lang w:val="en-AU" w:eastAsia="en-NZ"/>
              </w:rPr>
              <w:t xml:space="preserve"> situation</w:t>
            </w:r>
          </w:p>
          <w:p w:rsidR="00ED3A5C" w:rsidRPr="00A535FC" w:rsidRDefault="00ED3A5C" w:rsidP="00ED3A5C">
            <w:pPr>
              <w:pStyle w:val="VPSchedulebullets"/>
              <w:rPr>
                <w:lang w:val="en-AU" w:eastAsia="en-NZ"/>
              </w:rPr>
            </w:pPr>
            <w:r w:rsidRPr="00A535FC">
              <w:rPr>
                <w:lang w:val="en-AU" w:eastAsia="en-NZ"/>
              </w:rPr>
              <w:t xml:space="preserve">explaining </w:t>
            </w:r>
            <w:r w:rsidR="00323CC5">
              <w:rPr>
                <w:lang w:val="en-AU" w:eastAsia="en-NZ"/>
              </w:rPr>
              <w:t xml:space="preserve">interpersonal </w:t>
            </w:r>
            <w:r w:rsidRPr="00A535FC">
              <w:rPr>
                <w:lang w:val="en-AU" w:eastAsia="en-NZ"/>
              </w:rPr>
              <w:t>skills for maintaining</w:t>
            </w:r>
            <w:r w:rsidR="00323CC5">
              <w:rPr>
                <w:lang w:val="en-AU" w:eastAsia="en-NZ"/>
              </w:rPr>
              <w:t>,</w:t>
            </w:r>
            <w:r w:rsidRPr="00A535FC">
              <w:rPr>
                <w:lang w:val="en-AU" w:eastAsia="en-NZ"/>
              </w:rPr>
              <w:t xml:space="preserve"> managing changes to</w:t>
            </w:r>
            <w:r w:rsidR="00323CC5">
              <w:rPr>
                <w:lang w:val="en-AU" w:eastAsia="en-NZ"/>
              </w:rPr>
              <w:t xml:space="preserve">, and enhancing </w:t>
            </w:r>
            <w:r w:rsidRPr="00A535FC">
              <w:rPr>
                <w:lang w:val="en-AU" w:eastAsia="en-NZ"/>
              </w:rPr>
              <w:t>relationships, and how the</w:t>
            </w:r>
            <w:r w:rsidR="00323CC5">
              <w:rPr>
                <w:lang w:val="en-AU" w:eastAsia="en-NZ"/>
              </w:rPr>
              <w:t>ir</w:t>
            </w:r>
            <w:r w:rsidRPr="00A535FC">
              <w:rPr>
                <w:lang w:val="en-AU" w:eastAsia="en-NZ"/>
              </w:rPr>
              <w:t xml:space="preserve"> </w:t>
            </w:r>
            <w:r w:rsidR="00323CC5">
              <w:rPr>
                <w:lang w:val="en-AU" w:eastAsia="en-NZ"/>
              </w:rPr>
              <w:t xml:space="preserve">use </w:t>
            </w:r>
            <w:r w:rsidRPr="00A535FC">
              <w:rPr>
                <w:lang w:val="en-AU" w:eastAsia="en-NZ"/>
              </w:rPr>
              <w:t>can enhance Kim and Tessa's relationship</w:t>
            </w:r>
          </w:p>
          <w:p w:rsidR="00ED3A5C" w:rsidRPr="00A535FC" w:rsidRDefault="00ED3A5C" w:rsidP="00ED3A5C">
            <w:pPr>
              <w:pStyle w:val="VPSchedulebullets"/>
              <w:rPr>
                <w:lang w:val="en-AU" w:eastAsia="en-NZ"/>
              </w:rPr>
            </w:pPr>
            <w:r w:rsidRPr="00A535FC">
              <w:rPr>
                <w:lang w:val="en-AU" w:eastAsia="en-NZ"/>
              </w:rPr>
              <w:t>demonstrating detailed and coherent non-verbal and verbal listening skills in a role-play situation, and explaining how the</w:t>
            </w:r>
            <w:r w:rsidR="00936447" w:rsidRPr="00A535FC">
              <w:rPr>
                <w:lang w:val="en-AU" w:eastAsia="en-NZ"/>
              </w:rPr>
              <w:t>ir</w:t>
            </w:r>
            <w:r w:rsidRPr="00A535FC">
              <w:rPr>
                <w:lang w:val="en-AU" w:eastAsia="en-NZ"/>
              </w:rPr>
              <w:t xml:space="preserve"> use can enhance a relationship</w:t>
            </w:r>
          </w:p>
          <w:p w:rsidR="005367C5" w:rsidRPr="009E2766" w:rsidRDefault="005367C5" w:rsidP="009E2766">
            <w:pPr>
              <w:pStyle w:val="VPScheduletext"/>
              <w:numPr>
                <w:ins w:id="4" w:author="Unknown" w:date="2013-04-03T12:48:00Z"/>
              </w:numPr>
              <w:ind w:left="284"/>
              <w:rPr>
                <w:b/>
                <w:bCs/>
                <w:lang w:val="en-AU" w:eastAsia="en-NZ"/>
              </w:rPr>
            </w:pPr>
            <w:r w:rsidRPr="009E2766">
              <w:rPr>
                <w:lang w:val="en-AU" w:eastAsia="en-NZ"/>
              </w:rPr>
              <w:lastRenderedPageBreak/>
              <w:t>For example:</w:t>
            </w:r>
          </w:p>
          <w:p w:rsidR="00FF204B" w:rsidRPr="009E2766" w:rsidRDefault="00435803" w:rsidP="00ED3A5C">
            <w:pPr>
              <w:pStyle w:val="VPSchedulebullets"/>
              <w:numPr>
                <w:ilvl w:val="1"/>
                <w:numId w:val="4"/>
              </w:numPr>
              <w:rPr>
                <w:rFonts w:eastAsia="Times New Roman" w:cstheme="minorHAnsi"/>
                <w:i/>
                <w:iCs/>
                <w:lang w:val="en-AU" w:eastAsia="en-NZ"/>
              </w:rPr>
            </w:pPr>
            <w:r w:rsidRPr="009E2766">
              <w:rPr>
                <w:rFonts w:eastAsia="Times New Roman" w:cstheme="minorHAnsi"/>
                <w:iCs/>
                <w:lang w:val="en-AU" w:eastAsia="en-NZ"/>
              </w:rPr>
              <w:t>p</w:t>
            </w:r>
            <w:r w:rsidR="00FF204B" w:rsidRPr="009E2766">
              <w:rPr>
                <w:rFonts w:eastAsia="Times New Roman" w:cstheme="minorHAnsi"/>
                <w:iCs/>
                <w:lang w:val="en-AU" w:eastAsia="en-NZ"/>
              </w:rPr>
              <w:t xml:space="preserve">roblem solving (individual): </w:t>
            </w:r>
            <w:r w:rsidR="00FF204B" w:rsidRPr="009E2766">
              <w:rPr>
                <w:i/>
                <w:iCs/>
                <w:lang w:val="en-AU"/>
              </w:rPr>
              <w:t xml:space="preserve">Kim describes how she is feeling, using </w:t>
            </w:r>
            <w:r w:rsidR="00020F67" w:rsidRPr="009E2766">
              <w:rPr>
                <w:i/>
                <w:iCs/>
                <w:lang w:val="en-AU"/>
              </w:rPr>
              <w:t>‘</w:t>
            </w:r>
            <w:r w:rsidR="00FF204B" w:rsidRPr="009E2766">
              <w:rPr>
                <w:i/>
                <w:iCs/>
                <w:lang w:val="en-AU"/>
              </w:rPr>
              <w:t>I</w:t>
            </w:r>
            <w:r w:rsidR="00020F67" w:rsidRPr="009E2766">
              <w:rPr>
                <w:i/>
                <w:iCs/>
                <w:lang w:val="en-AU"/>
              </w:rPr>
              <w:t>’</w:t>
            </w:r>
            <w:r w:rsidR="00FF204B" w:rsidRPr="009E2766">
              <w:rPr>
                <w:i/>
                <w:iCs/>
                <w:lang w:val="en-AU"/>
              </w:rPr>
              <w:t xml:space="preserve"> statements. She explains the situation as specifically as possible. She spells out the change required. Kim describes positive consequences of this change for Kim, </w:t>
            </w:r>
            <w:r w:rsidR="00ED3A5C" w:rsidRPr="009E2766">
              <w:rPr>
                <w:i/>
                <w:iCs/>
                <w:lang w:val="en-AU"/>
              </w:rPr>
              <w:t xml:space="preserve">Tessa </w:t>
            </w:r>
            <w:r w:rsidR="00FF204B" w:rsidRPr="009E2766">
              <w:rPr>
                <w:i/>
                <w:iCs/>
                <w:lang w:val="en-AU"/>
              </w:rPr>
              <w:t>and/or their relationship/well-being. For example</w:t>
            </w:r>
            <w:r w:rsidR="004D25FC">
              <w:rPr>
                <w:i/>
                <w:iCs/>
                <w:lang w:val="en-AU"/>
              </w:rPr>
              <w:t>,</w:t>
            </w:r>
            <w:r w:rsidR="00FF204B" w:rsidRPr="009E2766">
              <w:rPr>
                <w:i/>
                <w:iCs/>
                <w:lang w:val="en-AU"/>
              </w:rPr>
              <w:t xml:space="preserve"> </w:t>
            </w:r>
            <w:r w:rsidR="00020F67" w:rsidRPr="009E2766">
              <w:rPr>
                <w:i/>
                <w:iCs/>
                <w:lang w:val="en-AU"/>
              </w:rPr>
              <w:t>‘</w:t>
            </w:r>
            <w:r w:rsidR="00ED3A5C" w:rsidRPr="009E2766">
              <w:rPr>
                <w:i/>
                <w:iCs/>
                <w:lang w:val="en-AU"/>
              </w:rPr>
              <w:t>I felt upset when you were angry with me when I said that I had not recorded all of the client details. I would appreciate</w:t>
            </w:r>
            <w:r w:rsidR="004D25FC">
              <w:rPr>
                <w:i/>
                <w:iCs/>
                <w:lang w:val="en-AU"/>
              </w:rPr>
              <w:t xml:space="preserve"> it</w:t>
            </w:r>
            <w:r w:rsidR="00ED3A5C" w:rsidRPr="009E2766">
              <w:rPr>
                <w:i/>
                <w:iCs/>
                <w:lang w:val="en-AU"/>
              </w:rPr>
              <w:t xml:space="preserve"> if you could…</w:t>
            </w:r>
            <w:r w:rsidR="00020F67" w:rsidRPr="009E2766">
              <w:rPr>
                <w:i/>
                <w:iCs/>
                <w:lang w:val="en-AU"/>
              </w:rPr>
              <w:t>’</w:t>
            </w:r>
            <w:r w:rsidR="00FF204B" w:rsidRPr="009E2766">
              <w:rPr>
                <w:i/>
                <w:iCs/>
                <w:lang w:val="en-AU"/>
              </w:rPr>
              <w:t xml:space="preserve"> Kim’s confidence is improved and she is more likely to sort things out with </w:t>
            </w:r>
            <w:r w:rsidR="00ED3A5C" w:rsidRPr="009E2766">
              <w:rPr>
                <w:i/>
                <w:iCs/>
                <w:lang w:val="en-AU"/>
              </w:rPr>
              <w:t>Tessa</w:t>
            </w:r>
            <w:r w:rsidR="00FF204B" w:rsidRPr="009E2766">
              <w:rPr>
                <w:i/>
                <w:iCs/>
                <w:lang w:val="en-AU"/>
              </w:rPr>
              <w:t xml:space="preserve"> and future clients. This enhances their </w:t>
            </w:r>
            <w:r w:rsidR="00ED3A5C" w:rsidRPr="009E2766">
              <w:rPr>
                <w:i/>
                <w:iCs/>
                <w:lang w:val="en-AU"/>
              </w:rPr>
              <w:t xml:space="preserve">collegiality as their working </w:t>
            </w:r>
            <w:r w:rsidR="00FF204B" w:rsidRPr="009E2766">
              <w:rPr>
                <w:i/>
                <w:iCs/>
                <w:lang w:val="en-AU"/>
              </w:rPr>
              <w:t xml:space="preserve">relationship stays on track and </w:t>
            </w:r>
            <w:r w:rsidR="00ED3A5C" w:rsidRPr="009E2766">
              <w:rPr>
                <w:i/>
                <w:iCs/>
                <w:lang w:val="en-AU"/>
              </w:rPr>
              <w:t>Kim feels she can approach Tessa in the future if she needs advice.</w:t>
            </w:r>
          </w:p>
          <w:p w:rsidR="00FF204B" w:rsidRPr="009E2766" w:rsidRDefault="00435803" w:rsidP="00BD4707">
            <w:pPr>
              <w:pStyle w:val="VPSchedulebullets"/>
              <w:numPr>
                <w:ilvl w:val="1"/>
                <w:numId w:val="4"/>
              </w:numPr>
              <w:rPr>
                <w:i/>
                <w:iCs/>
              </w:rPr>
            </w:pPr>
            <w:r w:rsidRPr="009E2766">
              <w:rPr>
                <w:iCs/>
              </w:rPr>
              <w:t>a</w:t>
            </w:r>
            <w:r w:rsidR="00FF204B" w:rsidRPr="009E2766">
              <w:rPr>
                <w:iCs/>
              </w:rPr>
              <w:t xml:space="preserve">ssertiveness: </w:t>
            </w:r>
            <w:r w:rsidR="00FF204B" w:rsidRPr="009E2766">
              <w:rPr>
                <w:i/>
                <w:iCs/>
              </w:rPr>
              <w:t xml:space="preserve">Assertiveness is a way of communicating personal feelings, clearly outlining one’s own needs, and acknowledging the feelings and needs of others. Kim says </w:t>
            </w:r>
            <w:r w:rsidR="00020F67" w:rsidRPr="009E2766">
              <w:rPr>
                <w:i/>
                <w:iCs/>
              </w:rPr>
              <w:t>‘</w:t>
            </w:r>
            <w:r w:rsidR="00BD4707" w:rsidRPr="009E2766">
              <w:rPr>
                <w:i/>
                <w:iCs/>
              </w:rPr>
              <w:t>I feel upset that you put me down when I am asking questions about how to do things…</w:t>
            </w:r>
            <w:r w:rsidR="00020F67" w:rsidRPr="009E2766">
              <w:rPr>
                <w:i/>
                <w:iCs/>
              </w:rPr>
              <w:t>’</w:t>
            </w:r>
            <w:r w:rsidR="00FF204B" w:rsidRPr="009E2766">
              <w:rPr>
                <w:i/>
                <w:iCs/>
              </w:rPr>
              <w:t xml:space="preserve"> She speaks in an even and calm voice, </w:t>
            </w:r>
            <w:r w:rsidR="00BD4707" w:rsidRPr="009E2766">
              <w:rPr>
                <w:i/>
                <w:iCs/>
              </w:rPr>
              <w:t xml:space="preserve">being </w:t>
            </w:r>
            <w:r w:rsidR="00FF204B" w:rsidRPr="009E2766">
              <w:rPr>
                <w:i/>
                <w:iCs/>
              </w:rPr>
              <w:t xml:space="preserve">not too loud. She looks directly at </w:t>
            </w:r>
            <w:r w:rsidR="00BD4707" w:rsidRPr="009E2766">
              <w:rPr>
                <w:i/>
                <w:iCs/>
              </w:rPr>
              <w:t>Tessa</w:t>
            </w:r>
            <w:r w:rsidR="00FF204B" w:rsidRPr="009E2766">
              <w:rPr>
                <w:i/>
                <w:iCs/>
              </w:rPr>
              <w:t xml:space="preserve"> and maintains a serious expression. </w:t>
            </w:r>
            <w:r w:rsidR="00BD4707" w:rsidRPr="009E2766">
              <w:rPr>
                <w:i/>
                <w:iCs/>
              </w:rPr>
              <w:t xml:space="preserve">Tessa </w:t>
            </w:r>
            <w:r w:rsidR="00FF204B" w:rsidRPr="009E2766">
              <w:rPr>
                <w:i/>
                <w:iCs/>
              </w:rPr>
              <w:t>appreciates Kim’s mature approach and her honesty. This will help the relationship get back on track and will ensure that future communication is open</w:t>
            </w:r>
            <w:r w:rsidR="00BD4707" w:rsidRPr="009E2766">
              <w:rPr>
                <w:i/>
                <w:iCs/>
              </w:rPr>
              <w:t xml:space="preserve"> and non-emotive</w:t>
            </w:r>
            <w:r w:rsidR="00FF204B" w:rsidRPr="009E2766">
              <w:rPr>
                <w:i/>
                <w:iCs/>
              </w:rPr>
              <w:t>, therefore enhancing the relationship</w:t>
            </w:r>
            <w:r w:rsidR="00D463D8">
              <w:rPr>
                <w:i/>
                <w:iCs/>
              </w:rPr>
              <w:t>.</w:t>
            </w:r>
          </w:p>
          <w:p w:rsidR="00FF204B" w:rsidRPr="009E2766" w:rsidRDefault="00A521B8" w:rsidP="00E60751">
            <w:pPr>
              <w:pStyle w:val="VPSchedulebullets"/>
              <w:numPr>
                <w:ilvl w:val="1"/>
                <w:numId w:val="4"/>
              </w:numPr>
              <w:rPr>
                <w:iCs/>
                <w:lang w:val="en-AU"/>
              </w:rPr>
            </w:pPr>
            <w:r>
              <w:rPr>
                <w:iCs/>
                <w:lang w:val="en-AU"/>
              </w:rPr>
              <w:lastRenderedPageBreak/>
              <w:t>m</w:t>
            </w:r>
            <w:r w:rsidR="00FF204B" w:rsidRPr="009E2766">
              <w:rPr>
                <w:iCs/>
                <w:lang w:val="en-AU"/>
              </w:rPr>
              <w:t>aintaining</w:t>
            </w:r>
            <w:r>
              <w:rPr>
                <w:iCs/>
                <w:lang w:val="en-AU"/>
              </w:rPr>
              <w:t>,</w:t>
            </w:r>
            <w:r w:rsidR="00FF204B" w:rsidRPr="009E2766">
              <w:rPr>
                <w:iCs/>
                <w:lang w:val="en-AU"/>
              </w:rPr>
              <w:t xml:space="preserve"> managing</w:t>
            </w:r>
            <w:r>
              <w:rPr>
                <w:iCs/>
                <w:lang w:val="en-AU"/>
              </w:rPr>
              <w:t xml:space="preserve"> changes to, and enhancing</w:t>
            </w:r>
            <w:r w:rsidR="00FF204B" w:rsidRPr="009E2766">
              <w:rPr>
                <w:iCs/>
                <w:lang w:val="en-AU"/>
              </w:rPr>
              <w:t xml:space="preserve"> relationships: </w:t>
            </w:r>
            <w:r w:rsidR="00FF204B" w:rsidRPr="009E2766">
              <w:rPr>
                <w:i/>
                <w:iCs/>
                <w:lang w:val="en-AU"/>
              </w:rPr>
              <w:t xml:space="preserve">Barriers could include Kim feeling mistreated </w:t>
            </w:r>
            <w:r w:rsidR="003C1378" w:rsidRPr="009E2766">
              <w:rPr>
                <w:i/>
                <w:iCs/>
                <w:lang w:val="en-AU"/>
              </w:rPr>
              <w:t>by Tessa as she is meant to be her mentor and she does not have enough time for her</w:t>
            </w:r>
            <w:r w:rsidR="00FF204B" w:rsidRPr="009E2766">
              <w:rPr>
                <w:i/>
                <w:iCs/>
                <w:lang w:val="en-AU"/>
              </w:rPr>
              <w:t xml:space="preserve">. Kim speaks assertively to </w:t>
            </w:r>
            <w:r w:rsidR="003C1378" w:rsidRPr="009E2766">
              <w:rPr>
                <w:i/>
                <w:iCs/>
                <w:lang w:val="en-AU"/>
              </w:rPr>
              <w:t xml:space="preserve">Tessa </w:t>
            </w:r>
            <w:r w:rsidR="00FF204B" w:rsidRPr="009E2766">
              <w:rPr>
                <w:i/>
                <w:iCs/>
                <w:lang w:val="en-AU"/>
              </w:rPr>
              <w:t xml:space="preserve">and explains her feelings and opinions on how and why </w:t>
            </w:r>
            <w:r w:rsidR="003C1378" w:rsidRPr="009E2766">
              <w:rPr>
                <w:i/>
                <w:iCs/>
                <w:lang w:val="en-AU"/>
              </w:rPr>
              <w:t xml:space="preserve">Tessa </w:t>
            </w:r>
            <w:r w:rsidR="00FF204B" w:rsidRPr="009E2766">
              <w:rPr>
                <w:i/>
                <w:iCs/>
                <w:lang w:val="en-AU"/>
              </w:rPr>
              <w:t xml:space="preserve">needs to </w:t>
            </w:r>
            <w:r w:rsidR="003C1378" w:rsidRPr="009E2766">
              <w:rPr>
                <w:i/>
                <w:iCs/>
                <w:lang w:val="en-AU"/>
              </w:rPr>
              <w:t>be more supportive of her</w:t>
            </w:r>
            <w:r w:rsidR="00FF204B" w:rsidRPr="009E2766">
              <w:rPr>
                <w:i/>
                <w:iCs/>
                <w:lang w:val="en-AU"/>
              </w:rPr>
              <w:t xml:space="preserve">. </w:t>
            </w:r>
            <w:r w:rsidR="003C1378" w:rsidRPr="009E2766">
              <w:rPr>
                <w:i/>
                <w:iCs/>
                <w:lang w:val="en-AU"/>
              </w:rPr>
              <w:t>Tessa</w:t>
            </w:r>
            <w:r w:rsidR="00FF204B" w:rsidRPr="009E2766">
              <w:rPr>
                <w:i/>
                <w:iCs/>
                <w:lang w:val="en-AU"/>
              </w:rPr>
              <w:t xml:space="preserve"> will begin to understand how Kim feels and realise </w:t>
            </w:r>
            <w:r w:rsidR="003C1378" w:rsidRPr="009E2766">
              <w:rPr>
                <w:i/>
                <w:iCs/>
                <w:lang w:val="en-AU"/>
              </w:rPr>
              <w:t>she has not been approachable</w:t>
            </w:r>
            <w:r w:rsidR="004D25FC">
              <w:rPr>
                <w:i/>
                <w:iCs/>
                <w:lang w:val="en-AU"/>
              </w:rPr>
              <w:t>. She</w:t>
            </w:r>
            <w:r w:rsidR="003C1378" w:rsidRPr="009E2766">
              <w:rPr>
                <w:i/>
                <w:iCs/>
                <w:lang w:val="en-AU"/>
              </w:rPr>
              <w:t xml:space="preserve"> apologise</w:t>
            </w:r>
            <w:r w:rsidR="004D25FC">
              <w:rPr>
                <w:i/>
                <w:iCs/>
                <w:lang w:val="en-AU"/>
              </w:rPr>
              <w:t>s</w:t>
            </w:r>
            <w:r w:rsidR="003C1378" w:rsidRPr="009E2766">
              <w:rPr>
                <w:i/>
                <w:iCs/>
                <w:lang w:val="en-AU"/>
              </w:rPr>
              <w:t xml:space="preserve"> and decide</w:t>
            </w:r>
            <w:r w:rsidR="004D25FC">
              <w:rPr>
                <w:i/>
                <w:iCs/>
                <w:lang w:val="en-AU"/>
              </w:rPr>
              <w:t>s</w:t>
            </w:r>
            <w:r w:rsidR="003C1378" w:rsidRPr="009E2766">
              <w:rPr>
                <w:i/>
                <w:iCs/>
                <w:lang w:val="en-AU"/>
              </w:rPr>
              <w:t xml:space="preserve"> to make a change to her behaviour</w:t>
            </w:r>
            <w:r w:rsidR="00FF204B" w:rsidRPr="009E2766">
              <w:rPr>
                <w:i/>
                <w:iCs/>
                <w:lang w:val="en-AU"/>
              </w:rPr>
              <w:t xml:space="preserve">. This will be positive for both Kim and </w:t>
            </w:r>
            <w:r w:rsidR="003C1378" w:rsidRPr="009E2766">
              <w:rPr>
                <w:i/>
                <w:iCs/>
                <w:lang w:val="en-AU"/>
              </w:rPr>
              <w:t xml:space="preserve">Tessa </w:t>
            </w:r>
            <w:r w:rsidR="00FF204B" w:rsidRPr="009E2766">
              <w:rPr>
                <w:i/>
                <w:iCs/>
                <w:lang w:val="en-AU"/>
              </w:rPr>
              <w:t xml:space="preserve">because they can work on rebuilding their relationship. One change in </w:t>
            </w:r>
            <w:r w:rsidR="003C1378" w:rsidRPr="009E2766">
              <w:rPr>
                <w:i/>
                <w:iCs/>
                <w:lang w:val="en-AU"/>
              </w:rPr>
              <w:t xml:space="preserve">Tessa </w:t>
            </w:r>
            <w:r w:rsidR="00FF204B" w:rsidRPr="009E2766">
              <w:rPr>
                <w:i/>
                <w:iCs/>
                <w:lang w:val="en-AU"/>
              </w:rPr>
              <w:t>and Kim</w:t>
            </w:r>
            <w:r w:rsidR="00F72E91" w:rsidRPr="009E2766">
              <w:rPr>
                <w:i/>
                <w:iCs/>
                <w:lang w:val="en-AU"/>
              </w:rPr>
              <w:t>’s</w:t>
            </w:r>
            <w:r w:rsidR="00FF204B" w:rsidRPr="009E2766">
              <w:rPr>
                <w:i/>
                <w:iCs/>
                <w:lang w:val="en-AU"/>
              </w:rPr>
              <w:t xml:space="preserve"> relationship is that </w:t>
            </w:r>
            <w:r w:rsidR="003C1378" w:rsidRPr="009E2766">
              <w:rPr>
                <w:i/>
                <w:iCs/>
                <w:lang w:val="en-AU"/>
              </w:rPr>
              <w:t>Tessa is now Kim’s mentor</w:t>
            </w:r>
            <w:r w:rsidR="00FF204B" w:rsidRPr="009E2766">
              <w:rPr>
                <w:i/>
                <w:iCs/>
                <w:lang w:val="en-AU"/>
              </w:rPr>
              <w:t xml:space="preserve">. </w:t>
            </w:r>
            <w:r w:rsidR="00E60751" w:rsidRPr="009E2766">
              <w:rPr>
                <w:i/>
                <w:iCs/>
                <w:lang w:val="en-AU"/>
              </w:rPr>
              <w:t>Tessa could sit down with Kim to organise times that they could meet together that suit them both. During this time Tessa could answer any questions Kim might have</w:t>
            </w:r>
            <w:r w:rsidR="00FF204B" w:rsidRPr="009E2766">
              <w:rPr>
                <w:i/>
                <w:iCs/>
                <w:lang w:val="en-AU"/>
              </w:rPr>
              <w:t xml:space="preserve">. </w:t>
            </w:r>
            <w:r w:rsidR="00E60751" w:rsidRPr="009E2766">
              <w:rPr>
                <w:i/>
                <w:iCs/>
                <w:lang w:val="en-AU"/>
              </w:rPr>
              <w:t>Tessa and Kim’s working and mentoring relationship is improved as they feel that they can move forward</w:t>
            </w:r>
            <w:r w:rsidR="004D25FC">
              <w:rPr>
                <w:i/>
                <w:iCs/>
                <w:lang w:val="en-AU"/>
              </w:rPr>
              <w:t>.</w:t>
            </w:r>
            <w:r w:rsidR="00E60751" w:rsidRPr="009E2766">
              <w:rPr>
                <w:i/>
                <w:iCs/>
                <w:lang w:val="en-AU"/>
              </w:rPr>
              <w:t xml:space="preserve"> Tessa </w:t>
            </w:r>
            <w:r w:rsidR="004D25FC">
              <w:rPr>
                <w:i/>
                <w:iCs/>
                <w:lang w:val="en-AU"/>
              </w:rPr>
              <w:t>will be</w:t>
            </w:r>
            <w:r w:rsidR="00E60751" w:rsidRPr="009E2766">
              <w:rPr>
                <w:i/>
                <w:iCs/>
                <w:lang w:val="en-AU"/>
              </w:rPr>
              <w:t xml:space="preserve"> a good mentor and colleague and Kim knows she will get the help and support she needs.</w:t>
            </w:r>
          </w:p>
          <w:p w:rsidR="00FF204B" w:rsidRPr="009E2766" w:rsidRDefault="00435803" w:rsidP="005B7642">
            <w:pPr>
              <w:pStyle w:val="VPSchedulebullets"/>
              <w:numPr>
                <w:ilvl w:val="1"/>
                <w:numId w:val="4"/>
              </w:numPr>
              <w:rPr>
                <w:iCs/>
              </w:rPr>
            </w:pPr>
            <w:r w:rsidRPr="009E2766">
              <w:rPr>
                <w:iCs/>
              </w:rPr>
              <w:t>l</w:t>
            </w:r>
            <w:r w:rsidR="00FF204B" w:rsidRPr="009E2766">
              <w:rPr>
                <w:iCs/>
              </w:rPr>
              <w:t>istening skills</w:t>
            </w:r>
            <w:r w:rsidR="004D25FC">
              <w:rPr>
                <w:iCs/>
              </w:rPr>
              <w:t>:</w:t>
            </w:r>
            <w:r w:rsidR="00FF204B" w:rsidRPr="009E2766">
              <w:rPr>
                <w:iCs/>
              </w:rPr>
              <w:t xml:space="preserve"> notes</w:t>
            </w:r>
            <w:r w:rsidR="00020F67" w:rsidRPr="009E2766">
              <w:rPr>
                <w:iCs/>
              </w:rPr>
              <w:t xml:space="preserve"> </w:t>
            </w:r>
            <w:r w:rsidR="004D25FC">
              <w:rPr>
                <w:iCs/>
              </w:rPr>
              <w:t>include</w:t>
            </w:r>
            <w:r w:rsidR="004D25FC" w:rsidRPr="009E2766">
              <w:rPr>
                <w:iCs/>
              </w:rPr>
              <w:t xml:space="preserve"> </w:t>
            </w:r>
            <w:r w:rsidR="00020F67" w:rsidRPr="009E2766">
              <w:rPr>
                <w:iCs/>
              </w:rPr>
              <w:t>b</w:t>
            </w:r>
            <w:r w:rsidR="00FF204B" w:rsidRPr="009E2766">
              <w:rPr>
                <w:iCs/>
              </w:rPr>
              <w:t>ody language</w:t>
            </w:r>
            <w:r w:rsidR="00A67712" w:rsidRPr="009E2766">
              <w:rPr>
                <w:iCs/>
              </w:rPr>
              <w:t xml:space="preserve"> </w:t>
            </w:r>
            <w:r w:rsidR="004D25FC">
              <w:rPr>
                <w:iCs/>
              </w:rPr>
              <w:t xml:space="preserve">(e.g. </w:t>
            </w:r>
            <w:r w:rsidR="00FF204B" w:rsidRPr="009E2766">
              <w:rPr>
                <w:iCs/>
              </w:rPr>
              <w:t>eye contact</w:t>
            </w:r>
            <w:r w:rsidR="004D25FC">
              <w:rPr>
                <w:iCs/>
              </w:rPr>
              <w:t>).</w:t>
            </w:r>
            <w:r w:rsidR="005B7642" w:rsidRPr="009E2766">
              <w:rPr>
                <w:iCs/>
              </w:rPr>
              <w:t xml:space="preserve"> </w:t>
            </w:r>
            <w:r w:rsidR="00A67712" w:rsidRPr="009E2766">
              <w:rPr>
                <w:i/>
                <w:iCs/>
              </w:rPr>
              <w:t>M</w:t>
            </w:r>
            <w:r w:rsidR="00123D97" w:rsidRPr="009E2766">
              <w:rPr>
                <w:i/>
                <w:iCs/>
              </w:rPr>
              <w:t xml:space="preserve">y use of eye contact </w:t>
            </w:r>
            <w:r w:rsidR="00FF204B" w:rsidRPr="009E2766">
              <w:rPr>
                <w:i/>
                <w:iCs/>
              </w:rPr>
              <w:t xml:space="preserve">made the </w:t>
            </w:r>
            <w:r w:rsidR="00567FE9" w:rsidRPr="009E2766">
              <w:rPr>
                <w:i/>
                <w:iCs/>
              </w:rPr>
              <w:t>speaker</w:t>
            </w:r>
            <w:r w:rsidR="00FF204B" w:rsidRPr="009E2766">
              <w:rPr>
                <w:i/>
                <w:iCs/>
              </w:rPr>
              <w:t xml:space="preserve"> feel that I was interested and wanted </w:t>
            </w:r>
            <w:r w:rsidR="004D25FC">
              <w:rPr>
                <w:i/>
                <w:iCs/>
              </w:rPr>
              <w:t>him/</w:t>
            </w:r>
            <w:r w:rsidR="00FF204B" w:rsidRPr="009E2766">
              <w:rPr>
                <w:i/>
                <w:iCs/>
              </w:rPr>
              <w:t>h</w:t>
            </w:r>
            <w:r w:rsidR="003C5882" w:rsidRPr="009E2766">
              <w:rPr>
                <w:i/>
                <w:iCs/>
              </w:rPr>
              <w:t>er</w:t>
            </w:r>
            <w:r w:rsidR="00FF204B" w:rsidRPr="009E2766">
              <w:rPr>
                <w:i/>
                <w:iCs/>
              </w:rPr>
              <w:t xml:space="preserve"> to continue and this meant that we kept talking and learnt more about the other person, bringing us closer.</w:t>
            </w:r>
          </w:p>
          <w:p w:rsidR="003B2E13" w:rsidRPr="009E2766" w:rsidRDefault="00D1433F" w:rsidP="00CD6E6B">
            <w:pPr>
              <w:pStyle w:val="VPScheduletext"/>
              <w:numPr>
                <w:ins w:id="5" w:author="Unknown"/>
              </w:numPr>
              <w:rPr>
                <w:i/>
                <w:iCs/>
                <w:lang w:val="en-AU"/>
              </w:rPr>
            </w:pPr>
            <w:r w:rsidRPr="009E2766">
              <w:rPr>
                <w:i/>
                <w:iCs/>
                <w:color w:val="FF0000"/>
              </w:rPr>
              <w:lastRenderedPageBreak/>
              <w:t>The above expected learner responses</w:t>
            </w:r>
            <w:r w:rsidR="00FD2C0F" w:rsidRPr="009E2766">
              <w:rPr>
                <w:i/>
                <w:iCs/>
                <w:color w:val="FF0000"/>
              </w:rPr>
              <w:t xml:space="preserve"> are indicative only and relate to just part of what is required.</w:t>
            </w:r>
          </w:p>
          <w:p w:rsidR="003B2E13" w:rsidRPr="009E2766" w:rsidRDefault="003B2E13" w:rsidP="00D47620">
            <w:pPr>
              <w:pStyle w:val="VPScheduletext"/>
              <w:rPr>
                <w:lang w:val="en-AU"/>
              </w:rPr>
            </w:pPr>
          </w:p>
        </w:tc>
        <w:tc>
          <w:tcPr>
            <w:tcW w:w="4961" w:type="dxa"/>
          </w:tcPr>
          <w:p w:rsidR="003759EC" w:rsidRPr="009E2766" w:rsidRDefault="009627A9" w:rsidP="00F54109">
            <w:pPr>
              <w:pStyle w:val="VPScheduletext"/>
              <w:numPr>
                <w:ins w:id="6" w:author="Unknown"/>
              </w:numPr>
            </w:pPr>
            <w:r w:rsidRPr="009E2766">
              <w:lastRenderedPageBreak/>
              <w:t>The learner demonstrates comprehensive understanding of interpersonal skills used to enhance relationships by critically explaining their use and how they enhance relationships, and demonstrating the ability to use them by</w:t>
            </w:r>
            <w:r w:rsidR="00C83AB3" w:rsidRPr="009E2766">
              <w:t>:</w:t>
            </w:r>
          </w:p>
          <w:p w:rsidR="00C47AED" w:rsidRPr="009E2766" w:rsidRDefault="00C47AED" w:rsidP="005A7005">
            <w:pPr>
              <w:pStyle w:val="VPSchedulebullets"/>
              <w:rPr>
                <w:lang w:val="en-AU" w:eastAsia="en-NZ"/>
              </w:rPr>
            </w:pPr>
            <w:r w:rsidRPr="009E2766">
              <w:rPr>
                <w:lang w:val="en-AU" w:eastAsia="en-NZ"/>
              </w:rPr>
              <w:t xml:space="preserve">applying, in a detailed manner, the steps of an individual and a joint problem-solving model </w:t>
            </w:r>
            <w:r w:rsidR="008C0E16">
              <w:rPr>
                <w:lang w:val="en-AU" w:eastAsia="en-NZ"/>
              </w:rPr>
              <w:t>to</w:t>
            </w:r>
            <w:r w:rsidRPr="009E2766">
              <w:rPr>
                <w:lang w:val="en-AU" w:eastAsia="en-NZ"/>
              </w:rPr>
              <w:t xml:space="preserve"> conflict situations</w:t>
            </w:r>
            <w:r w:rsidR="004D25FC">
              <w:rPr>
                <w:lang w:val="en-AU" w:eastAsia="en-NZ"/>
              </w:rPr>
              <w:t xml:space="preserve"> and c</w:t>
            </w:r>
            <w:r w:rsidRPr="009E2766">
              <w:rPr>
                <w:lang w:val="en-AU" w:eastAsia="en-NZ"/>
              </w:rPr>
              <w:t>ritically explaining how using problem-solving skills can enhance Kim and Tessa's relationship</w:t>
            </w:r>
            <w:r w:rsidR="004D25FC">
              <w:rPr>
                <w:lang w:val="en-AU" w:eastAsia="en-NZ"/>
              </w:rPr>
              <w:t>. C</w:t>
            </w:r>
            <w:r w:rsidRPr="009E2766">
              <w:rPr>
                <w:lang w:val="en-AU" w:eastAsia="en-NZ"/>
              </w:rPr>
              <w:t xml:space="preserve">lear and explicit links </w:t>
            </w:r>
            <w:r w:rsidR="004D25FC">
              <w:rPr>
                <w:lang w:val="en-AU" w:eastAsia="en-NZ"/>
              </w:rPr>
              <w:t xml:space="preserve">are made </w:t>
            </w:r>
            <w:r w:rsidRPr="009E2766">
              <w:rPr>
                <w:lang w:val="en-AU" w:eastAsia="en-NZ"/>
              </w:rPr>
              <w:t xml:space="preserve">between the application of </w:t>
            </w:r>
            <w:r w:rsidR="004D25FC">
              <w:rPr>
                <w:lang w:val="en-AU" w:eastAsia="en-NZ"/>
              </w:rPr>
              <w:t xml:space="preserve">the </w:t>
            </w:r>
            <w:r w:rsidRPr="009E2766">
              <w:rPr>
                <w:lang w:val="en-AU" w:eastAsia="en-NZ"/>
              </w:rPr>
              <w:t>problem-solving model and how the relationship is enhanced</w:t>
            </w:r>
          </w:p>
          <w:p w:rsidR="00C47AED" w:rsidRPr="009E2766" w:rsidRDefault="004D25FC" w:rsidP="005A7005">
            <w:pPr>
              <w:pStyle w:val="VPSchedulebullets"/>
              <w:rPr>
                <w:lang w:val="en-AU" w:eastAsia="en-NZ"/>
              </w:rPr>
            </w:pPr>
            <w:r>
              <w:rPr>
                <w:lang w:val="en-AU" w:eastAsia="en-NZ"/>
              </w:rPr>
              <w:t xml:space="preserve">critically </w:t>
            </w:r>
            <w:r w:rsidR="00C47AED" w:rsidRPr="009E2766">
              <w:rPr>
                <w:lang w:val="en-AU" w:eastAsia="en-NZ"/>
              </w:rPr>
              <w:t xml:space="preserve">explaining </w:t>
            </w:r>
            <w:r>
              <w:rPr>
                <w:lang w:val="en-AU" w:eastAsia="en-NZ"/>
              </w:rPr>
              <w:t xml:space="preserve">how </w:t>
            </w:r>
            <w:r w:rsidR="00C47AED" w:rsidRPr="009E2766">
              <w:rPr>
                <w:lang w:val="en-AU" w:eastAsia="en-NZ"/>
              </w:rPr>
              <w:t xml:space="preserve">the components of </w:t>
            </w:r>
            <w:r w:rsidR="00D42FCB" w:rsidRPr="009E2766">
              <w:rPr>
                <w:lang w:val="en-AU" w:eastAsia="en-NZ"/>
              </w:rPr>
              <w:t>assertiveness can</w:t>
            </w:r>
            <w:r w:rsidR="00C47AED" w:rsidRPr="009E2766">
              <w:rPr>
                <w:lang w:val="en-AU" w:eastAsia="en-NZ"/>
              </w:rPr>
              <w:t xml:space="preserve"> enhance Kim and Tessa’s relationship by making clear and explicit links between the assertive response and how Kim and Tessa’s relationship is enhanced. </w:t>
            </w:r>
            <w:r>
              <w:rPr>
                <w:lang w:val="en-AU" w:eastAsia="en-NZ"/>
              </w:rPr>
              <w:t>A</w:t>
            </w:r>
            <w:r w:rsidR="00C47AED" w:rsidRPr="009E2766">
              <w:rPr>
                <w:lang w:val="en-AU" w:eastAsia="en-NZ"/>
              </w:rPr>
              <w:t xml:space="preserve">ll components of assertiveness </w:t>
            </w:r>
            <w:r>
              <w:rPr>
                <w:lang w:val="en-AU" w:eastAsia="en-NZ"/>
              </w:rPr>
              <w:t xml:space="preserve">are demonstrated </w:t>
            </w:r>
            <w:r w:rsidR="00C47AED" w:rsidRPr="009E2766">
              <w:rPr>
                <w:lang w:val="en-AU" w:eastAsia="en-NZ"/>
              </w:rPr>
              <w:t xml:space="preserve">in </w:t>
            </w:r>
            <w:r>
              <w:rPr>
                <w:lang w:val="en-AU" w:eastAsia="en-NZ"/>
              </w:rPr>
              <w:t>a highly effective</w:t>
            </w:r>
            <w:r w:rsidR="00C47AED" w:rsidRPr="009E2766">
              <w:rPr>
                <w:lang w:val="en-AU" w:eastAsia="en-NZ"/>
              </w:rPr>
              <w:t xml:space="preserve"> manner that is likely to get the desired outcome when giving and receiving feedback in a role-play situation</w:t>
            </w:r>
          </w:p>
          <w:p w:rsidR="00C47AED" w:rsidRPr="009E2766" w:rsidRDefault="00C47AED" w:rsidP="005A7005">
            <w:pPr>
              <w:pStyle w:val="VPSchedulebullets"/>
              <w:rPr>
                <w:lang w:val="en-AU" w:eastAsia="en-NZ"/>
              </w:rPr>
            </w:pPr>
            <w:r w:rsidRPr="009E2766">
              <w:rPr>
                <w:lang w:val="en-AU" w:eastAsia="en-NZ"/>
              </w:rPr>
              <w:t xml:space="preserve">explaining comprehensively </w:t>
            </w:r>
            <w:r w:rsidR="00323CC5">
              <w:rPr>
                <w:lang w:val="en-AU" w:eastAsia="en-NZ"/>
              </w:rPr>
              <w:t xml:space="preserve">interpersonal </w:t>
            </w:r>
            <w:r w:rsidRPr="009E2766">
              <w:rPr>
                <w:lang w:val="en-AU" w:eastAsia="en-NZ"/>
              </w:rPr>
              <w:t>skills for maintaining</w:t>
            </w:r>
            <w:r w:rsidR="00323CC5">
              <w:rPr>
                <w:lang w:val="en-AU" w:eastAsia="en-NZ"/>
              </w:rPr>
              <w:t>,</w:t>
            </w:r>
            <w:r w:rsidRPr="009E2766">
              <w:rPr>
                <w:lang w:val="en-AU" w:eastAsia="en-NZ"/>
              </w:rPr>
              <w:t xml:space="preserve"> managing changes</w:t>
            </w:r>
            <w:r w:rsidR="00323CC5">
              <w:rPr>
                <w:lang w:val="en-AU" w:eastAsia="en-NZ"/>
              </w:rPr>
              <w:t xml:space="preserve"> to, and enhancing</w:t>
            </w:r>
            <w:r w:rsidRPr="009E2766">
              <w:rPr>
                <w:lang w:val="en-AU" w:eastAsia="en-NZ"/>
              </w:rPr>
              <w:t xml:space="preserve"> relationships, and critically explaining how the</w:t>
            </w:r>
            <w:r w:rsidR="00A521B8">
              <w:rPr>
                <w:lang w:val="en-AU" w:eastAsia="en-NZ"/>
              </w:rPr>
              <w:t>ir</w:t>
            </w:r>
            <w:r w:rsidRPr="009E2766">
              <w:rPr>
                <w:lang w:val="en-AU" w:eastAsia="en-NZ"/>
              </w:rPr>
              <w:t xml:space="preserve"> use can enhance Kim and Tessa’s relationship</w:t>
            </w:r>
            <w:r w:rsidR="00323CC5">
              <w:rPr>
                <w:lang w:val="en-AU" w:eastAsia="en-NZ"/>
              </w:rPr>
              <w:t>. C</w:t>
            </w:r>
            <w:r w:rsidRPr="009E2766">
              <w:rPr>
                <w:lang w:val="en-AU" w:eastAsia="en-NZ"/>
              </w:rPr>
              <w:t xml:space="preserve">lear and explicit links </w:t>
            </w:r>
            <w:r w:rsidR="00323CC5">
              <w:rPr>
                <w:lang w:val="en-AU" w:eastAsia="en-NZ"/>
              </w:rPr>
              <w:t xml:space="preserve">are made </w:t>
            </w:r>
            <w:r w:rsidRPr="009E2766">
              <w:rPr>
                <w:lang w:val="en-AU" w:eastAsia="en-NZ"/>
              </w:rPr>
              <w:lastRenderedPageBreak/>
              <w:t>between the skills and how Kim and Tessa’s relationship is enhanced</w:t>
            </w:r>
          </w:p>
          <w:p w:rsidR="00C47AED" w:rsidRPr="009E2766" w:rsidRDefault="00C47AED" w:rsidP="005A7005">
            <w:pPr>
              <w:pStyle w:val="VPSchedulebullets"/>
              <w:rPr>
                <w:lang w:val="en-AU" w:eastAsia="en-NZ"/>
              </w:rPr>
            </w:pPr>
            <w:r w:rsidRPr="009E2766">
              <w:rPr>
                <w:lang w:val="en-AU" w:eastAsia="en-NZ"/>
              </w:rPr>
              <w:t xml:space="preserve">demonstrating detailed, coherent, and highly effective non-verbal and verbal listening skills in a role-play situation. The application of the skills is deliberate and the desired outcome is met. </w:t>
            </w:r>
            <w:r w:rsidR="004D25FC">
              <w:rPr>
                <w:lang w:val="en-AU" w:eastAsia="en-NZ"/>
              </w:rPr>
              <w:t>T</w:t>
            </w:r>
            <w:r w:rsidRPr="009E2766">
              <w:rPr>
                <w:lang w:val="en-AU" w:eastAsia="en-NZ"/>
              </w:rPr>
              <w:t>he</w:t>
            </w:r>
            <w:r w:rsidR="004D25FC">
              <w:rPr>
                <w:lang w:val="en-AU" w:eastAsia="en-NZ"/>
              </w:rPr>
              <w:t>se</w:t>
            </w:r>
            <w:r w:rsidRPr="009E2766">
              <w:rPr>
                <w:lang w:val="en-AU" w:eastAsia="en-NZ"/>
              </w:rPr>
              <w:t xml:space="preserve"> listening skills </w:t>
            </w:r>
            <w:r w:rsidR="004D25FC">
              <w:rPr>
                <w:lang w:val="en-AU" w:eastAsia="en-NZ"/>
              </w:rPr>
              <w:t>are</w:t>
            </w:r>
            <w:r w:rsidRPr="009E2766">
              <w:rPr>
                <w:lang w:val="en-AU" w:eastAsia="en-NZ"/>
              </w:rPr>
              <w:t xml:space="preserve"> critically explain</w:t>
            </w:r>
            <w:r w:rsidR="004D25FC">
              <w:rPr>
                <w:lang w:val="en-AU" w:eastAsia="en-NZ"/>
              </w:rPr>
              <w:t xml:space="preserve">ed showing </w:t>
            </w:r>
            <w:r w:rsidRPr="009E2766">
              <w:rPr>
                <w:lang w:val="en-AU" w:eastAsia="en-NZ"/>
              </w:rPr>
              <w:t>how the</w:t>
            </w:r>
            <w:r w:rsidR="004D25FC">
              <w:rPr>
                <w:lang w:val="en-AU" w:eastAsia="en-NZ"/>
              </w:rPr>
              <w:t>ir</w:t>
            </w:r>
            <w:r w:rsidRPr="009E2766">
              <w:rPr>
                <w:lang w:val="en-AU" w:eastAsia="en-NZ"/>
              </w:rPr>
              <w:t xml:space="preserve"> use can enhance </w:t>
            </w:r>
            <w:r w:rsidR="004D25FC">
              <w:rPr>
                <w:lang w:val="en-AU" w:eastAsia="en-NZ"/>
              </w:rPr>
              <w:t xml:space="preserve">a </w:t>
            </w:r>
            <w:r w:rsidRPr="009E2766">
              <w:rPr>
                <w:lang w:val="en-AU" w:eastAsia="en-NZ"/>
              </w:rPr>
              <w:t>relationship</w:t>
            </w:r>
            <w:r w:rsidR="004D25FC">
              <w:rPr>
                <w:lang w:val="en-AU" w:eastAsia="en-NZ"/>
              </w:rPr>
              <w:t>. C</w:t>
            </w:r>
            <w:r w:rsidRPr="009E2766">
              <w:rPr>
                <w:lang w:val="en-AU" w:eastAsia="en-NZ"/>
              </w:rPr>
              <w:t xml:space="preserve">lear and explicit links </w:t>
            </w:r>
            <w:r w:rsidR="004D25FC">
              <w:rPr>
                <w:lang w:val="en-AU" w:eastAsia="en-NZ"/>
              </w:rPr>
              <w:t xml:space="preserve">are made </w:t>
            </w:r>
            <w:r w:rsidRPr="009E2766">
              <w:rPr>
                <w:lang w:val="en-AU" w:eastAsia="en-NZ"/>
              </w:rPr>
              <w:t xml:space="preserve">between the listening skills and how </w:t>
            </w:r>
            <w:r w:rsidR="004D25FC">
              <w:rPr>
                <w:lang w:val="en-AU" w:eastAsia="en-NZ"/>
              </w:rPr>
              <w:t>a</w:t>
            </w:r>
            <w:r w:rsidR="004D25FC" w:rsidRPr="009E2766">
              <w:rPr>
                <w:lang w:val="en-AU" w:eastAsia="en-NZ"/>
              </w:rPr>
              <w:t xml:space="preserve"> </w:t>
            </w:r>
            <w:r w:rsidRPr="009E2766">
              <w:rPr>
                <w:lang w:val="en-AU" w:eastAsia="en-NZ"/>
              </w:rPr>
              <w:t>relationship</w:t>
            </w:r>
            <w:r w:rsidR="004D25FC">
              <w:rPr>
                <w:lang w:val="en-AU" w:eastAsia="en-NZ"/>
              </w:rPr>
              <w:t xml:space="preserve"> is</w:t>
            </w:r>
            <w:r w:rsidRPr="009E2766">
              <w:rPr>
                <w:lang w:val="en-AU" w:eastAsia="en-NZ"/>
              </w:rPr>
              <w:t xml:space="preserve"> enhanced</w:t>
            </w:r>
          </w:p>
          <w:p w:rsidR="003628D2" w:rsidRPr="009E2766" w:rsidRDefault="003628D2" w:rsidP="003628D2">
            <w:pPr>
              <w:pStyle w:val="VPSchedulebullets"/>
              <w:numPr>
                <w:ilvl w:val="0"/>
                <w:numId w:val="0"/>
                <w:ins w:id="7" w:author="Sue Yates" w:date="2013-04-03T12:56:00Z"/>
              </w:numPr>
              <w:ind w:left="284"/>
              <w:rPr>
                <w:color w:val="000000"/>
                <w:lang w:val="en-AU" w:eastAsia="en-NZ"/>
              </w:rPr>
            </w:pPr>
            <w:r w:rsidRPr="009E2766">
              <w:rPr>
                <w:color w:val="000000"/>
                <w:lang w:val="en-AU" w:eastAsia="en-NZ"/>
              </w:rPr>
              <w:t>For example:</w:t>
            </w:r>
          </w:p>
          <w:p w:rsidR="00DE626A" w:rsidRPr="009E2766" w:rsidRDefault="00435803" w:rsidP="005A7005">
            <w:pPr>
              <w:pStyle w:val="VPSchedulebullets"/>
              <w:numPr>
                <w:ilvl w:val="1"/>
                <w:numId w:val="4"/>
              </w:numPr>
              <w:rPr>
                <w:rFonts w:eastAsia="Times New Roman" w:cstheme="minorHAnsi"/>
                <w:i/>
                <w:iCs/>
                <w:lang w:val="en-AU" w:eastAsia="en-NZ"/>
              </w:rPr>
            </w:pPr>
            <w:r w:rsidRPr="009E2766">
              <w:rPr>
                <w:iCs/>
              </w:rPr>
              <w:t>p</w:t>
            </w:r>
            <w:r w:rsidR="00DE626A" w:rsidRPr="009E2766">
              <w:rPr>
                <w:iCs/>
              </w:rPr>
              <w:t xml:space="preserve">roblem solving (individual): </w:t>
            </w:r>
            <w:r w:rsidR="00DE626A" w:rsidRPr="009E2766">
              <w:rPr>
                <w:i/>
                <w:iCs/>
              </w:rPr>
              <w:t xml:space="preserve">Kim describes how she is feeling, using </w:t>
            </w:r>
            <w:r w:rsidR="006521A1" w:rsidRPr="009E2766">
              <w:rPr>
                <w:i/>
                <w:iCs/>
              </w:rPr>
              <w:t>‘</w:t>
            </w:r>
            <w:r w:rsidR="00DE626A" w:rsidRPr="009E2766">
              <w:rPr>
                <w:i/>
                <w:iCs/>
              </w:rPr>
              <w:t>I</w:t>
            </w:r>
            <w:r w:rsidR="006521A1" w:rsidRPr="009E2766">
              <w:rPr>
                <w:i/>
                <w:iCs/>
              </w:rPr>
              <w:t>’</w:t>
            </w:r>
            <w:r w:rsidR="00DE626A" w:rsidRPr="009E2766">
              <w:rPr>
                <w:i/>
                <w:iCs/>
              </w:rPr>
              <w:t xml:space="preserve"> statements. She explains the situation as specifically as possible. She spells out the change required. Kim describes positive consequences of this change for Kim, </w:t>
            </w:r>
            <w:r w:rsidR="00C47AED" w:rsidRPr="009E2766">
              <w:rPr>
                <w:i/>
                <w:iCs/>
              </w:rPr>
              <w:t>Tessa</w:t>
            </w:r>
            <w:r w:rsidR="00DE626A" w:rsidRPr="009E2766">
              <w:rPr>
                <w:i/>
                <w:iCs/>
              </w:rPr>
              <w:t xml:space="preserve"> and/or their relationship/well-being. For example</w:t>
            </w:r>
            <w:r w:rsidR="004D25FC">
              <w:rPr>
                <w:i/>
                <w:iCs/>
              </w:rPr>
              <w:t>,</w:t>
            </w:r>
            <w:r w:rsidR="00DE626A" w:rsidRPr="009E2766">
              <w:rPr>
                <w:i/>
                <w:iCs/>
              </w:rPr>
              <w:t xml:space="preserve"> </w:t>
            </w:r>
            <w:r w:rsidR="006521A1" w:rsidRPr="009E2766">
              <w:rPr>
                <w:i/>
                <w:iCs/>
              </w:rPr>
              <w:t>‘</w:t>
            </w:r>
            <w:r w:rsidR="00DE626A" w:rsidRPr="009E2766">
              <w:rPr>
                <w:i/>
                <w:iCs/>
              </w:rPr>
              <w:t xml:space="preserve">I </w:t>
            </w:r>
            <w:r w:rsidR="00017C17">
              <w:rPr>
                <w:i/>
                <w:iCs/>
              </w:rPr>
              <w:t>felt</w:t>
            </w:r>
            <w:r w:rsidR="00017C17" w:rsidRPr="009E2766">
              <w:rPr>
                <w:i/>
                <w:iCs/>
              </w:rPr>
              <w:t xml:space="preserve"> </w:t>
            </w:r>
            <w:r w:rsidR="00DE626A" w:rsidRPr="009E2766">
              <w:rPr>
                <w:i/>
                <w:iCs/>
              </w:rPr>
              <w:t xml:space="preserve">upset </w:t>
            </w:r>
            <w:r w:rsidR="00C47AED" w:rsidRPr="009E2766">
              <w:rPr>
                <w:i/>
                <w:iCs/>
              </w:rPr>
              <w:t>when you were angry with me when I said that I had not recorded all of the client details. I would appreciate if you could…</w:t>
            </w:r>
            <w:r w:rsidR="006521A1" w:rsidRPr="009E2766">
              <w:rPr>
                <w:i/>
                <w:iCs/>
              </w:rPr>
              <w:t>’</w:t>
            </w:r>
            <w:r w:rsidR="00DE626A" w:rsidRPr="009E2766">
              <w:rPr>
                <w:i/>
                <w:iCs/>
              </w:rPr>
              <w:t xml:space="preserve"> This will open up healthier communication between Kim and </w:t>
            </w:r>
            <w:r w:rsidR="00C47AED" w:rsidRPr="009E2766">
              <w:rPr>
                <w:i/>
                <w:iCs/>
              </w:rPr>
              <w:t xml:space="preserve">Tessa </w:t>
            </w:r>
            <w:r w:rsidR="00DE626A" w:rsidRPr="009E2766">
              <w:rPr>
                <w:i/>
                <w:iCs/>
              </w:rPr>
              <w:t xml:space="preserve">so that each understands the other person’s point of view (especially </w:t>
            </w:r>
            <w:r w:rsidR="00C47AED" w:rsidRPr="009E2766">
              <w:rPr>
                <w:i/>
                <w:iCs/>
              </w:rPr>
              <w:t>Tessa</w:t>
            </w:r>
            <w:r w:rsidR="00DE626A" w:rsidRPr="009E2766">
              <w:rPr>
                <w:i/>
                <w:iCs/>
              </w:rPr>
              <w:t xml:space="preserve"> understanding the effect of her behaviour on Kim). This will allow them to be honest and open in the future, which increases self-confidence and confidence in the relationship,</w:t>
            </w:r>
            <w:r w:rsidR="00206C5D" w:rsidRPr="009E2766">
              <w:rPr>
                <w:i/>
                <w:iCs/>
              </w:rPr>
              <w:t xml:space="preserve"> </w:t>
            </w:r>
            <w:r w:rsidR="00CC1A9B" w:rsidRPr="009E2766">
              <w:rPr>
                <w:i/>
                <w:iCs/>
                <w:lang w:val="en-AU"/>
              </w:rPr>
              <w:t>both as colleagues and through the mentoring process</w:t>
            </w:r>
            <w:r w:rsidR="00DE626A" w:rsidRPr="009E2766">
              <w:rPr>
                <w:i/>
                <w:iCs/>
              </w:rPr>
              <w:t>. This improves the relationship by allowing positive communication</w:t>
            </w:r>
            <w:r w:rsidR="00DE626A" w:rsidRPr="009E2766">
              <w:rPr>
                <w:i/>
                <w:iCs/>
                <w:lang w:val="en-AU"/>
              </w:rPr>
              <w:t xml:space="preserve"> rather than </w:t>
            </w:r>
            <w:r w:rsidR="00CC1A9B" w:rsidRPr="009E2766">
              <w:rPr>
                <w:i/>
                <w:iCs/>
                <w:lang w:val="en-AU"/>
              </w:rPr>
              <w:t xml:space="preserve">aggressive </w:t>
            </w:r>
            <w:r w:rsidR="00DE626A" w:rsidRPr="009E2766">
              <w:rPr>
                <w:i/>
                <w:iCs/>
                <w:lang w:val="en-AU"/>
              </w:rPr>
              <w:lastRenderedPageBreak/>
              <w:t xml:space="preserve">behaviour and with </w:t>
            </w:r>
            <w:r w:rsidR="00CC1A9B" w:rsidRPr="009E2766">
              <w:rPr>
                <w:i/>
                <w:iCs/>
                <w:lang w:val="en-AU"/>
              </w:rPr>
              <w:t>working so closely together</w:t>
            </w:r>
            <w:r w:rsidR="00DE626A" w:rsidRPr="009E2766">
              <w:rPr>
                <w:i/>
                <w:iCs/>
                <w:lang w:val="en-AU"/>
              </w:rPr>
              <w:t xml:space="preserve"> </w:t>
            </w:r>
            <w:r w:rsidR="00206C5D" w:rsidRPr="009E2766">
              <w:rPr>
                <w:i/>
                <w:iCs/>
                <w:lang w:val="en-AU"/>
              </w:rPr>
              <w:t xml:space="preserve">this </w:t>
            </w:r>
            <w:r w:rsidR="00DE626A" w:rsidRPr="009E2766">
              <w:rPr>
                <w:i/>
                <w:iCs/>
                <w:lang w:val="en-AU"/>
              </w:rPr>
              <w:t>will mean things ar</w:t>
            </w:r>
            <w:r w:rsidR="00CA7EC5" w:rsidRPr="009E2766">
              <w:rPr>
                <w:i/>
                <w:iCs/>
                <w:lang w:val="en-AU"/>
              </w:rPr>
              <w:t>e not unresolved in the future.</w:t>
            </w:r>
          </w:p>
          <w:p w:rsidR="00DE626A" w:rsidRPr="009E2766" w:rsidRDefault="00435803" w:rsidP="004E3BA4">
            <w:pPr>
              <w:pStyle w:val="VPSchedulebullets"/>
              <w:numPr>
                <w:ilvl w:val="1"/>
                <w:numId w:val="4"/>
              </w:numPr>
              <w:rPr>
                <w:i/>
                <w:iCs/>
              </w:rPr>
            </w:pPr>
            <w:r w:rsidRPr="009E2766">
              <w:rPr>
                <w:iCs/>
              </w:rPr>
              <w:t>a</w:t>
            </w:r>
            <w:r w:rsidR="00DE626A" w:rsidRPr="009E2766">
              <w:rPr>
                <w:iCs/>
              </w:rPr>
              <w:t xml:space="preserve">ssertiveness: </w:t>
            </w:r>
            <w:r w:rsidR="00DE626A" w:rsidRPr="009E2766">
              <w:rPr>
                <w:i/>
                <w:iCs/>
              </w:rPr>
              <w:t xml:space="preserve">Assertiveness is defined as a way of communicating personal feelings, clearly outlining one’s own needs, and acknowledging the feelings of others. It involves respect for self and others. Kim says </w:t>
            </w:r>
            <w:r w:rsidR="006521A1" w:rsidRPr="009E2766">
              <w:rPr>
                <w:i/>
                <w:iCs/>
              </w:rPr>
              <w:t>‘</w:t>
            </w:r>
            <w:r w:rsidR="004E3BA4" w:rsidRPr="009E2766">
              <w:rPr>
                <w:i/>
                <w:iCs/>
              </w:rPr>
              <w:t>I feel upset when you put me down when I am asking questions about how to do things….</w:t>
            </w:r>
            <w:r w:rsidR="006521A1" w:rsidRPr="009E2766">
              <w:rPr>
                <w:i/>
                <w:iCs/>
              </w:rPr>
              <w:t>’</w:t>
            </w:r>
            <w:r w:rsidR="00862102">
              <w:rPr>
                <w:i/>
                <w:iCs/>
              </w:rPr>
              <w:t xml:space="preserve"> </w:t>
            </w:r>
            <w:r w:rsidR="00DE626A" w:rsidRPr="009E2766">
              <w:rPr>
                <w:i/>
                <w:iCs/>
              </w:rPr>
              <w:t xml:space="preserve">She speaks in an even and calm voice, </w:t>
            </w:r>
            <w:r w:rsidR="004E3BA4" w:rsidRPr="009E2766">
              <w:rPr>
                <w:i/>
                <w:iCs/>
              </w:rPr>
              <w:t xml:space="preserve">being </w:t>
            </w:r>
            <w:r w:rsidR="00DE626A" w:rsidRPr="009E2766">
              <w:rPr>
                <w:i/>
                <w:iCs/>
              </w:rPr>
              <w:t xml:space="preserve">not too loud. She looks directly at </w:t>
            </w:r>
            <w:r w:rsidR="004E3BA4" w:rsidRPr="009E2766">
              <w:rPr>
                <w:i/>
                <w:iCs/>
              </w:rPr>
              <w:t xml:space="preserve">Tessa </w:t>
            </w:r>
            <w:r w:rsidR="00DE626A" w:rsidRPr="009E2766">
              <w:rPr>
                <w:i/>
                <w:iCs/>
              </w:rPr>
              <w:t>and maintains a serious expression</w:t>
            </w:r>
            <w:r w:rsidR="009E2766" w:rsidRPr="009E2766">
              <w:rPr>
                <w:i/>
                <w:iCs/>
              </w:rPr>
              <w:t xml:space="preserve">. </w:t>
            </w:r>
            <w:r w:rsidR="004E3BA4" w:rsidRPr="009E2766">
              <w:rPr>
                <w:i/>
                <w:iCs/>
              </w:rPr>
              <w:t xml:space="preserve">Tessa </w:t>
            </w:r>
            <w:r w:rsidR="00DE626A" w:rsidRPr="009E2766">
              <w:rPr>
                <w:i/>
                <w:iCs/>
              </w:rPr>
              <w:t xml:space="preserve">appreciates Kim’s mature approach and her honesty. Use of </w:t>
            </w:r>
            <w:r w:rsidR="006521A1" w:rsidRPr="009E2766">
              <w:rPr>
                <w:i/>
                <w:iCs/>
              </w:rPr>
              <w:t>‘</w:t>
            </w:r>
            <w:r w:rsidR="00DE626A" w:rsidRPr="009E2766">
              <w:rPr>
                <w:i/>
                <w:iCs/>
              </w:rPr>
              <w:t>I</w:t>
            </w:r>
            <w:r w:rsidR="006521A1" w:rsidRPr="009E2766">
              <w:rPr>
                <w:i/>
                <w:iCs/>
              </w:rPr>
              <w:t>’</w:t>
            </w:r>
            <w:r w:rsidR="00DE626A" w:rsidRPr="009E2766">
              <w:rPr>
                <w:i/>
                <w:iCs/>
              </w:rPr>
              <w:t xml:space="preserve"> statements makes it obvious how Kim is feeling. This allows </w:t>
            </w:r>
            <w:r w:rsidR="004E3BA4" w:rsidRPr="009E2766">
              <w:rPr>
                <w:i/>
                <w:iCs/>
              </w:rPr>
              <w:t xml:space="preserve">Tessa </w:t>
            </w:r>
            <w:r w:rsidR="00DE626A" w:rsidRPr="009E2766">
              <w:rPr>
                <w:i/>
                <w:iCs/>
              </w:rPr>
              <w:t xml:space="preserve">to acknowledge the hurt she is causing and change her behaviour by treating Kim in a more respectful manner. This will help the relationship get back on track and will ensure that future communication is open, therefore enhancing and strengthening the relationship and developing trust. Kim also feels empowered that she has communicated effectively with </w:t>
            </w:r>
            <w:r w:rsidR="004E3BA4" w:rsidRPr="009E2766">
              <w:rPr>
                <w:i/>
                <w:iCs/>
              </w:rPr>
              <w:t xml:space="preserve">Tessa </w:t>
            </w:r>
            <w:r w:rsidR="00DE626A" w:rsidRPr="009E2766">
              <w:rPr>
                <w:i/>
                <w:iCs/>
              </w:rPr>
              <w:t xml:space="preserve">and feels less anxious if she has to deal with another angry </w:t>
            </w:r>
            <w:r w:rsidR="004E3BA4" w:rsidRPr="009E2766">
              <w:rPr>
                <w:i/>
                <w:iCs/>
              </w:rPr>
              <w:t xml:space="preserve">colleague or client </w:t>
            </w:r>
            <w:r w:rsidR="00CA7EC5" w:rsidRPr="009E2766">
              <w:rPr>
                <w:i/>
                <w:iCs/>
              </w:rPr>
              <w:t>at the clinic in the future.</w:t>
            </w:r>
          </w:p>
          <w:p w:rsidR="00DE626A" w:rsidRPr="009E2766" w:rsidRDefault="00A521B8" w:rsidP="0044446E">
            <w:pPr>
              <w:pStyle w:val="VPSchedulebullets"/>
              <w:numPr>
                <w:ilvl w:val="1"/>
                <w:numId w:val="4"/>
              </w:numPr>
              <w:rPr>
                <w:i/>
                <w:iCs/>
                <w:lang w:val="en-AU"/>
              </w:rPr>
            </w:pPr>
            <w:r>
              <w:rPr>
                <w:iCs/>
                <w:lang w:val="en-AU"/>
              </w:rPr>
              <w:t>m</w:t>
            </w:r>
            <w:r w:rsidR="00DE626A" w:rsidRPr="009E2766">
              <w:rPr>
                <w:iCs/>
                <w:lang w:val="en-AU"/>
              </w:rPr>
              <w:t>aintaining</w:t>
            </w:r>
            <w:r>
              <w:rPr>
                <w:iCs/>
                <w:lang w:val="en-AU"/>
              </w:rPr>
              <w:t>,</w:t>
            </w:r>
            <w:r w:rsidR="00DE626A" w:rsidRPr="009E2766">
              <w:rPr>
                <w:iCs/>
                <w:lang w:val="en-AU"/>
              </w:rPr>
              <w:t xml:space="preserve"> managing </w:t>
            </w:r>
            <w:r>
              <w:rPr>
                <w:iCs/>
                <w:lang w:val="en-AU"/>
              </w:rPr>
              <w:t xml:space="preserve">changes to, and enhancing </w:t>
            </w:r>
            <w:r w:rsidR="00DE626A" w:rsidRPr="009E2766">
              <w:rPr>
                <w:iCs/>
                <w:lang w:val="en-AU"/>
              </w:rPr>
              <w:t xml:space="preserve">relationships: </w:t>
            </w:r>
            <w:r w:rsidR="00DE626A" w:rsidRPr="009E2766">
              <w:rPr>
                <w:i/>
                <w:iCs/>
                <w:lang w:val="en-AU"/>
              </w:rPr>
              <w:t xml:space="preserve">One </w:t>
            </w:r>
            <w:r w:rsidR="006521A1" w:rsidRPr="009E2766">
              <w:rPr>
                <w:i/>
                <w:iCs/>
                <w:lang w:val="en-AU"/>
              </w:rPr>
              <w:t xml:space="preserve">change in </w:t>
            </w:r>
            <w:r w:rsidR="0044446E" w:rsidRPr="009E2766">
              <w:rPr>
                <w:i/>
                <w:iCs/>
                <w:lang w:val="en-AU"/>
              </w:rPr>
              <w:t xml:space="preserve">Tessa </w:t>
            </w:r>
            <w:r w:rsidR="00707352" w:rsidRPr="009E2766">
              <w:rPr>
                <w:i/>
                <w:iCs/>
                <w:lang w:val="en-AU"/>
              </w:rPr>
              <w:t xml:space="preserve">and </w:t>
            </w:r>
            <w:r w:rsidR="00DE626A" w:rsidRPr="009E2766">
              <w:rPr>
                <w:i/>
                <w:iCs/>
                <w:lang w:val="en-AU"/>
              </w:rPr>
              <w:t>Kim</w:t>
            </w:r>
            <w:r w:rsidR="00707352" w:rsidRPr="009E2766">
              <w:rPr>
                <w:i/>
                <w:iCs/>
                <w:lang w:val="en-AU"/>
              </w:rPr>
              <w:t>’s</w:t>
            </w:r>
            <w:r w:rsidR="00DE626A" w:rsidRPr="009E2766">
              <w:rPr>
                <w:i/>
                <w:iCs/>
                <w:lang w:val="en-AU"/>
              </w:rPr>
              <w:t xml:space="preserve"> relationship</w:t>
            </w:r>
            <w:r w:rsidR="00707352" w:rsidRPr="009E2766">
              <w:rPr>
                <w:i/>
                <w:iCs/>
                <w:lang w:val="en-AU"/>
              </w:rPr>
              <w:t xml:space="preserve"> at the clinic</w:t>
            </w:r>
            <w:r w:rsidR="00DE626A" w:rsidRPr="009E2766">
              <w:rPr>
                <w:i/>
                <w:iCs/>
                <w:lang w:val="en-AU"/>
              </w:rPr>
              <w:t xml:space="preserve"> is that </w:t>
            </w:r>
            <w:r w:rsidR="0044446E" w:rsidRPr="009E2766">
              <w:rPr>
                <w:i/>
                <w:iCs/>
                <w:lang w:val="en-AU"/>
              </w:rPr>
              <w:t>Tessa is now Kim’s mentor</w:t>
            </w:r>
            <w:r w:rsidR="00DE626A" w:rsidRPr="009E2766">
              <w:rPr>
                <w:i/>
                <w:iCs/>
                <w:lang w:val="en-AU"/>
              </w:rPr>
              <w:t xml:space="preserve">. </w:t>
            </w:r>
            <w:r w:rsidR="0044446E" w:rsidRPr="009E2766">
              <w:rPr>
                <w:i/>
                <w:iCs/>
                <w:lang w:val="en-AU"/>
              </w:rPr>
              <w:t xml:space="preserve">Tessa could sit down with Kim to organise times that they could meet together that suit them both. </w:t>
            </w:r>
            <w:r w:rsidR="0044446E" w:rsidRPr="009E2766">
              <w:rPr>
                <w:i/>
                <w:iCs/>
                <w:lang w:val="en-AU"/>
              </w:rPr>
              <w:lastRenderedPageBreak/>
              <w:t xml:space="preserve">During this time Tessa could explain to Kim that she realises </w:t>
            </w:r>
            <w:r w:rsidR="00017C17">
              <w:rPr>
                <w:i/>
                <w:iCs/>
                <w:lang w:val="en-AU"/>
              </w:rPr>
              <w:t xml:space="preserve">she </w:t>
            </w:r>
            <w:r w:rsidR="0044446E" w:rsidRPr="009E2766">
              <w:rPr>
                <w:i/>
                <w:iCs/>
                <w:lang w:val="en-AU"/>
              </w:rPr>
              <w:t>has not been supporting her enough and in the future will use this time to train Kim and answer any questions Kim might have. Tessa and Kim’s working and mentoring relationship is improved as they have set a system in place so Kim feels that she is supported in the workplace</w:t>
            </w:r>
            <w:r w:rsidR="008F481B">
              <w:rPr>
                <w:i/>
                <w:iCs/>
                <w:lang w:val="en-AU"/>
              </w:rPr>
              <w:t>. She</w:t>
            </w:r>
            <w:r w:rsidR="0044446E" w:rsidRPr="009E2766">
              <w:rPr>
                <w:i/>
                <w:iCs/>
                <w:lang w:val="en-AU"/>
              </w:rPr>
              <w:t xml:space="preserve"> can openly ask Tessa for advice and help as she requires it. Kim will regain respect for Tessa because Tessa has acknowledged how she was not being a good mentor and </w:t>
            </w:r>
            <w:r w:rsidR="008F481B">
              <w:rPr>
                <w:i/>
                <w:iCs/>
                <w:lang w:val="en-AU"/>
              </w:rPr>
              <w:t xml:space="preserve">not </w:t>
            </w:r>
            <w:r w:rsidR="0044446E" w:rsidRPr="009E2766">
              <w:rPr>
                <w:i/>
                <w:iCs/>
                <w:lang w:val="en-AU"/>
              </w:rPr>
              <w:t>treating Kim in a fair way. It will also develop trust in the relationship because Tessa has admitted that she has made mistakes and is willing to put time and effort into developing a positive working relationship</w:t>
            </w:r>
            <w:r w:rsidR="00DE626A" w:rsidRPr="009E2766">
              <w:rPr>
                <w:i/>
                <w:iCs/>
                <w:lang w:val="en-AU"/>
              </w:rPr>
              <w:t>.</w:t>
            </w:r>
          </w:p>
          <w:p w:rsidR="00DE626A" w:rsidRPr="009E2766" w:rsidRDefault="00435803" w:rsidP="005B7642">
            <w:pPr>
              <w:pStyle w:val="VPSchedulebullets"/>
              <w:numPr>
                <w:ilvl w:val="1"/>
                <w:numId w:val="4"/>
              </w:numPr>
              <w:rPr>
                <w:i/>
                <w:iCs/>
              </w:rPr>
            </w:pPr>
            <w:r w:rsidRPr="009E2766">
              <w:rPr>
                <w:iCs/>
              </w:rPr>
              <w:t>l</w:t>
            </w:r>
            <w:r w:rsidR="00DE626A" w:rsidRPr="009E2766">
              <w:rPr>
                <w:iCs/>
              </w:rPr>
              <w:t>istening skills</w:t>
            </w:r>
            <w:r w:rsidR="008F481B">
              <w:rPr>
                <w:iCs/>
              </w:rPr>
              <w:t>:</w:t>
            </w:r>
            <w:r w:rsidR="00123D97" w:rsidRPr="009E2766">
              <w:rPr>
                <w:iCs/>
              </w:rPr>
              <w:t xml:space="preserve"> </w:t>
            </w:r>
            <w:r w:rsidR="00DE626A" w:rsidRPr="009E2766">
              <w:rPr>
                <w:iCs/>
              </w:rPr>
              <w:t xml:space="preserve">notes </w:t>
            </w:r>
            <w:r w:rsidR="008F481B">
              <w:rPr>
                <w:iCs/>
              </w:rPr>
              <w:t>include</w:t>
            </w:r>
            <w:r w:rsidR="008F481B" w:rsidRPr="009E2766">
              <w:rPr>
                <w:iCs/>
              </w:rPr>
              <w:t xml:space="preserve"> </w:t>
            </w:r>
            <w:r w:rsidR="00123D97" w:rsidRPr="009E2766">
              <w:rPr>
                <w:iCs/>
              </w:rPr>
              <w:t>b</w:t>
            </w:r>
            <w:r w:rsidR="00DE626A" w:rsidRPr="009E2766">
              <w:rPr>
                <w:iCs/>
              </w:rPr>
              <w:t>ody language</w:t>
            </w:r>
            <w:r w:rsidR="009C4851" w:rsidRPr="009E2766">
              <w:rPr>
                <w:iCs/>
              </w:rPr>
              <w:t xml:space="preserve"> </w:t>
            </w:r>
            <w:r w:rsidR="008F481B">
              <w:rPr>
                <w:iCs/>
              </w:rPr>
              <w:t xml:space="preserve">(e.g. </w:t>
            </w:r>
            <w:r w:rsidR="00DE626A" w:rsidRPr="009E2766">
              <w:rPr>
                <w:iCs/>
              </w:rPr>
              <w:t>eye contact</w:t>
            </w:r>
            <w:r w:rsidR="008F481B">
              <w:rPr>
                <w:iCs/>
              </w:rPr>
              <w:t>).</w:t>
            </w:r>
            <w:r w:rsidR="00DE626A" w:rsidRPr="009E2766">
              <w:rPr>
                <w:iCs/>
              </w:rPr>
              <w:t xml:space="preserve"> </w:t>
            </w:r>
            <w:r w:rsidR="009C4851" w:rsidRPr="009E2766">
              <w:rPr>
                <w:i/>
                <w:iCs/>
              </w:rPr>
              <w:t>I</w:t>
            </w:r>
            <w:r w:rsidR="00DE626A" w:rsidRPr="009E2766">
              <w:rPr>
                <w:i/>
                <w:iCs/>
              </w:rPr>
              <w:t xml:space="preserve">n the conversation, my good use of eye contact showed the </w:t>
            </w:r>
            <w:r w:rsidR="00567FE9" w:rsidRPr="009E2766">
              <w:rPr>
                <w:i/>
                <w:iCs/>
              </w:rPr>
              <w:t>speaker</w:t>
            </w:r>
            <w:r w:rsidR="00DE626A" w:rsidRPr="009E2766">
              <w:rPr>
                <w:i/>
                <w:iCs/>
              </w:rPr>
              <w:t xml:space="preserve"> that I was int</w:t>
            </w:r>
            <w:r w:rsidR="00862102">
              <w:rPr>
                <w:i/>
                <w:iCs/>
              </w:rPr>
              <w:t>erested in</w:t>
            </w:r>
            <w:r w:rsidR="00DE626A" w:rsidRPr="009E2766">
              <w:rPr>
                <w:i/>
                <w:iCs/>
              </w:rPr>
              <w:t xml:space="preserve"> what </w:t>
            </w:r>
            <w:r w:rsidR="008F481B">
              <w:rPr>
                <w:i/>
                <w:iCs/>
              </w:rPr>
              <w:t>he/</w:t>
            </w:r>
            <w:r w:rsidR="00DE626A" w:rsidRPr="009E2766">
              <w:rPr>
                <w:i/>
                <w:iCs/>
              </w:rPr>
              <w:t xml:space="preserve">she had to say. </w:t>
            </w:r>
            <w:r w:rsidR="00A521B8">
              <w:rPr>
                <w:i/>
                <w:iCs/>
              </w:rPr>
              <w:t>During the conversation, t</w:t>
            </w:r>
            <w:r w:rsidR="00DE626A" w:rsidRPr="009E2766">
              <w:rPr>
                <w:i/>
                <w:iCs/>
              </w:rPr>
              <w:t xml:space="preserve">his made me feel like I was being a good listener, and made </w:t>
            </w:r>
            <w:r w:rsidR="008F481B">
              <w:rPr>
                <w:i/>
                <w:iCs/>
              </w:rPr>
              <w:t>him/</w:t>
            </w:r>
            <w:r w:rsidR="00DE626A" w:rsidRPr="009E2766">
              <w:rPr>
                <w:i/>
                <w:iCs/>
              </w:rPr>
              <w:t>her feel valued and respected</w:t>
            </w:r>
            <w:r w:rsidR="00A521B8">
              <w:rPr>
                <w:i/>
                <w:iCs/>
              </w:rPr>
              <w:t>.</w:t>
            </w:r>
            <w:r w:rsidR="00DE626A" w:rsidRPr="009E2766">
              <w:rPr>
                <w:i/>
                <w:iCs/>
              </w:rPr>
              <w:t xml:space="preserve"> </w:t>
            </w:r>
            <w:r w:rsidR="00A521B8">
              <w:rPr>
                <w:rFonts w:cstheme="minorHAnsi"/>
                <w:i/>
                <w:iCs/>
              </w:rPr>
              <w:t xml:space="preserve">This encouraged them to tell me more about the conflict which meant I had a greater understanding and our bond was </w:t>
            </w:r>
            <w:r w:rsidR="00A521B8" w:rsidRPr="00BD5D69">
              <w:rPr>
                <w:rFonts w:cstheme="minorHAnsi"/>
                <w:i/>
                <w:iCs/>
              </w:rPr>
              <w:t>strengthen</w:t>
            </w:r>
            <w:r w:rsidR="00A521B8">
              <w:rPr>
                <w:rFonts w:cstheme="minorHAnsi"/>
                <w:i/>
                <w:iCs/>
              </w:rPr>
              <w:t>ed.</w:t>
            </w:r>
          </w:p>
          <w:p w:rsidR="00210881" w:rsidRDefault="00D1433F">
            <w:pPr>
              <w:pStyle w:val="VPScheduletext"/>
              <w:numPr>
                <w:ins w:id="8" w:author="Unknown"/>
              </w:numPr>
              <w:rPr>
                <w:lang w:val="en-AU"/>
              </w:rPr>
            </w:pPr>
            <w:r w:rsidRPr="009E2766">
              <w:rPr>
                <w:i/>
                <w:iCs/>
                <w:color w:val="FF0000"/>
              </w:rPr>
              <w:t>The above expected learner responses</w:t>
            </w:r>
            <w:r w:rsidR="00FD2C0F" w:rsidRPr="009E2766">
              <w:rPr>
                <w:i/>
                <w:iCs/>
                <w:color w:val="FF0000"/>
              </w:rPr>
              <w:t xml:space="preserve"> are indicative only and relate to just part of what is required.</w:t>
            </w:r>
          </w:p>
        </w:tc>
      </w:tr>
    </w:tbl>
    <w:sdt>
      <w:sdtPr>
        <w:id w:val="309290819"/>
        <w:lock w:val="sdtContentLocked"/>
        <w:placeholder>
          <w:docPart w:val="DefaultPlaceholder_22675703"/>
        </w:placeholder>
      </w:sdtPr>
      <w:sdtContent>
        <w:p w:rsidR="00833535" w:rsidRDefault="006C5D9A" w:rsidP="00AD61D9">
          <w:r w:rsidRPr="002B7AA3">
            <w:t>Final grades will be decided using professional judg</w:t>
          </w:r>
          <w:r w:rsidR="00B95CFF">
            <w:t>e</w:t>
          </w:r>
          <w:r w:rsidRPr="002B7AA3">
            <w:t>ment based on an examination of the evidence provided against the criteria in the Achievement Standard. Judgements should be holistic, rather than based on a checklist approach</w:t>
          </w:r>
          <w:r>
            <w:t>.</w:t>
          </w:r>
        </w:p>
      </w:sdtContent>
    </w:sdt>
    <w:sectPr w:rsidR="00833535" w:rsidSect="00CA2937">
      <w:footerReference w:type="default" r:id="rId18"/>
      <w:pgSz w:w="16838" w:h="11906" w:orient="landscape"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3A43" w:rsidRDefault="00E03A43" w:rsidP="006C5D0E">
      <w:pPr>
        <w:spacing w:before="0" w:after="0"/>
      </w:pPr>
      <w:r>
        <w:separator/>
      </w:r>
    </w:p>
  </w:endnote>
  <w:endnote w:type="continuationSeparator" w:id="0">
    <w:p w:rsidR="00E03A43" w:rsidRDefault="00E03A43" w:rsidP="006C5D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3D8" w:rsidRPr="00CB5956" w:rsidRDefault="00D463D8"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2013</w:t>
    </w:r>
    <w:r w:rsidRPr="00CB5956">
      <w:rPr>
        <w:sz w:val="20"/>
        <w:szCs w:val="20"/>
      </w:rPr>
      <w:tab/>
      <w:t xml:space="preserve">Page </w:t>
    </w:r>
    <w:r w:rsidR="00ED0B1F" w:rsidRPr="00CB5956">
      <w:rPr>
        <w:sz w:val="20"/>
        <w:szCs w:val="20"/>
      </w:rPr>
      <w:fldChar w:fldCharType="begin"/>
    </w:r>
    <w:r w:rsidRPr="00CB5956">
      <w:rPr>
        <w:sz w:val="20"/>
        <w:szCs w:val="20"/>
      </w:rPr>
      <w:instrText xml:space="preserve"> PAGE </w:instrText>
    </w:r>
    <w:r w:rsidR="00ED0B1F" w:rsidRPr="00CB5956">
      <w:rPr>
        <w:sz w:val="20"/>
        <w:szCs w:val="20"/>
      </w:rPr>
      <w:fldChar w:fldCharType="separate"/>
    </w:r>
    <w:r>
      <w:rPr>
        <w:noProof/>
        <w:sz w:val="20"/>
        <w:szCs w:val="20"/>
      </w:rPr>
      <w:t>2</w:t>
    </w:r>
    <w:r w:rsidR="00ED0B1F" w:rsidRPr="00CB5956">
      <w:rPr>
        <w:sz w:val="20"/>
        <w:szCs w:val="20"/>
      </w:rPr>
      <w:fldChar w:fldCharType="end"/>
    </w:r>
    <w:r w:rsidRPr="00CB5956">
      <w:rPr>
        <w:sz w:val="20"/>
        <w:szCs w:val="20"/>
      </w:rPr>
      <w:t xml:space="preserve"> of </w:t>
    </w:r>
    <w:r w:rsidR="00ED0B1F" w:rsidRPr="00CB5956">
      <w:rPr>
        <w:sz w:val="20"/>
        <w:szCs w:val="20"/>
      </w:rPr>
      <w:fldChar w:fldCharType="begin"/>
    </w:r>
    <w:r w:rsidRPr="00CB5956">
      <w:rPr>
        <w:sz w:val="20"/>
        <w:szCs w:val="20"/>
      </w:rPr>
      <w:instrText xml:space="preserve"> NUMPAGES </w:instrText>
    </w:r>
    <w:r w:rsidR="00ED0B1F" w:rsidRPr="00CB5956">
      <w:rPr>
        <w:sz w:val="20"/>
        <w:szCs w:val="20"/>
      </w:rPr>
      <w:fldChar w:fldCharType="separate"/>
    </w:r>
    <w:r>
      <w:rPr>
        <w:noProof/>
        <w:sz w:val="20"/>
        <w:szCs w:val="20"/>
      </w:rPr>
      <w:t>12</w:t>
    </w:r>
    <w:r w:rsidR="00ED0B1F" w:rsidRPr="00CB5956">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3D8" w:rsidRPr="00CB5956" w:rsidRDefault="00D463D8"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9B3936">
      <w:rPr>
        <w:sz w:val="20"/>
        <w:szCs w:val="20"/>
      </w:rPr>
      <w:t>5</w:t>
    </w:r>
    <w:r w:rsidRPr="00CB5956">
      <w:rPr>
        <w:sz w:val="20"/>
        <w:szCs w:val="20"/>
      </w:rPr>
      <w:tab/>
      <w:t xml:space="preserve">Page </w:t>
    </w:r>
    <w:r w:rsidR="00ED0B1F" w:rsidRPr="00CB5956">
      <w:rPr>
        <w:sz w:val="20"/>
        <w:szCs w:val="20"/>
      </w:rPr>
      <w:fldChar w:fldCharType="begin"/>
    </w:r>
    <w:r w:rsidRPr="00CB5956">
      <w:rPr>
        <w:sz w:val="20"/>
        <w:szCs w:val="20"/>
      </w:rPr>
      <w:instrText xml:space="preserve"> PAGE </w:instrText>
    </w:r>
    <w:r w:rsidR="00ED0B1F" w:rsidRPr="00CB5956">
      <w:rPr>
        <w:sz w:val="20"/>
        <w:szCs w:val="20"/>
      </w:rPr>
      <w:fldChar w:fldCharType="separate"/>
    </w:r>
    <w:r w:rsidR="00711B91">
      <w:rPr>
        <w:noProof/>
        <w:sz w:val="20"/>
        <w:szCs w:val="20"/>
      </w:rPr>
      <w:t>1</w:t>
    </w:r>
    <w:r w:rsidR="00ED0B1F" w:rsidRPr="00CB5956">
      <w:rPr>
        <w:sz w:val="20"/>
        <w:szCs w:val="20"/>
      </w:rPr>
      <w:fldChar w:fldCharType="end"/>
    </w:r>
    <w:r w:rsidRPr="00CB5956">
      <w:rPr>
        <w:sz w:val="20"/>
        <w:szCs w:val="20"/>
      </w:rPr>
      <w:t xml:space="preserve"> of </w:t>
    </w:r>
    <w:r w:rsidR="00ED0B1F" w:rsidRPr="00CB5956">
      <w:rPr>
        <w:sz w:val="20"/>
        <w:szCs w:val="20"/>
      </w:rPr>
      <w:fldChar w:fldCharType="begin"/>
    </w:r>
    <w:r w:rsidRPr="00CB5956">
      <w:rPr>
        <w:sz w:val="20"/>
        <w:szCs w:val="20"/>
      </w:rPr>
      <w:instrText xml:space="preserve"> NUMPAGES </w:instrText>
    </w:r>
    <w:r w:rsidR="00ED0B1F" w:rsidRPr="00CB5956">
      <w:rPr>
        <w:sz w:val="20"/>
        <w:szCs w:val="20"/>
      </w:rPr>
      <w:fldChar w:fldCharType="separate"/>
    </w:r>
    <w:r w:rsidR="00711B91">
      <w:rPr>
        <w:noProof/>
        <w:sz w:val="20"/>
        <w:szCs w:val="20"/>
      </w:rPr>
      <w:t>11</w:t>
    </w:r>
    <w:r w:rsidR="00ED0B1F" w:rsidRPr="00CB5956">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3D8" w:rsidRPr="00CB5956" w:rsidRDefault="00D463D8"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9B3936">
      <w:rPr>
        <w:sz w:val="20"/>
        <w:szCs w:val="20"/>
      </w:rPr>
      <w:t>5</w:t>
    </w:r>
    <w:r w:rsidRPr="00CB5956">
      <w:rPr>
        <w:sz w:val="20"/>
        <w:szCs w:val="20"/>
      </w:rPr>
      <w:tab/>
      <w:t xml:space="preserve">Page </w:t>
    </w:r>
    <w:r w:rsidR="00ED0B1F" w:rsidRPr="00CB5956">
      <w:rPr>
        <w:sz w:val="20"/>
        <w:szCs w:val="20"/>
      </w:rPr>
      <w:fldChar w:fldCharType="begin"/>
    </w:r>
    <w:r w:rsidRPr="00CB5956">
      <w:rPr>
        <w:sz w:val="20"/>
        <w:szCs w:val="20"/>
      </w:rPr>
      <w:instrText xml:space="preserve"> PAGE </w:instrText>
    </w:r>
    <w:r w:rsidR="00ED0B1F" w:rsidRPr="00CB5956">
      <w:rPr>
        <w:sz w:val="20"/>
        <w:szCs w:val="20"/>
      </w:rPr>
      <w:fldChar w:fldCharType="separate"/>
    </w:r>
    <w:r w:rsidR="00711B91">
      <w:rPr>
        <w:noProof/>
        <w:sz w:val="20"/>
        <w:szCs w:val="20"/>
      </w:rPr>
      <w:t>7</w:t>
    </w:r>
    <w:r w:rsidR="00ED0B1F" w:rsidRPr="00CB5956">
      <w:rPr>
        <w:sz w:val="20"/>
        <w:szCs w:val="20"/>
      </w:rPr>
      <w:fldChar w:fldCharType="end"/>
    </w:r>
    <w:r w:rsidRPr="00CB5956">
      <w:rPr>
        <w:sz w:val="20"/>
        <w:szCs w:val="20"/>
      </w:rPr>
      <w:t xml:space="preserve"> of </w:t>
    </w:r>
    <w:r w:rsidR="00ED0B1F" w:rsidRPr="00CB5956">
      <w:rPr>
        <w:sz w:val="20"/>
        <w:szCs w:val="20"/>
      </w:rPr>
      <w:fldChar w:fldCharType="begin"/>
    </w:r>
    <w:r w:rsidRPr="00CB5956">
      <w:rPr>
        <w:sz w:val="20"/>
        <w:szCs w:val="20"/>
      </w:rPr>
      <w:instrText xml:space="preserve"> NUMPAGES </w:instrText>
    </w:r>
    <w:r w:rsidR="00ED0B1F" w:rsidRPr="00CB5956">
      <w:rPr>
        <w:sz w:val="20"/>
        <w:szCs w:val="20"/>
      </w:rPr>
      <w:fldChar w:fldCharType="separate"/>
    </w:r>
    <w:r w:rsidR="00711B91">
      <w:rPr>
        <w:noProof/>
        <w:sz w:val="20"/>
        <w:szCs w:val="20"/>
      </w:rPr>
      <w:t>7</w:t>
    </w:r>
    <w:r w:rsidR="00ED0B1F" w:rsidRPr="00CB5956">
      <w:rPr>
        <w:sz w:val="20"/>
        <w:szCs w:val="20"/>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3D8" w:rsidRPr="00CB5956" w:rsidRDefault="00D463D8"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9B3936">
      <w:rPr>
        <w:sz w:val="20"/>
        <w:szCs w:val="20"/>
      </w:rPr>
      <w:t>5</w:t>
    </w:r>
    <w:r w:rsidRPr="00CB5956">
      <w:rPr>
        <w:sz w:val="20"/>
        <w:szCs w:val="20"/>
      </w:rPr>
      <w:tab/>
      <w:t xml:space="preserve">Page </w:t>
    </w:r>
    <w:r w:rsidR="00ED0B1F" w:rsidRPr="00CB5956">
      <w:rPr>
        <w:sz w:val="20"/>
        <w:szCs w:val="20"/>
      </w:rPr>
      <w:fldChar w:fldCharType="begin"/>
    </w:r>
    <w:r w:rsidRPr="00CB5956">
      <w:rPr>
        <w:sz w:val="20"/>
        <w:szCs w:val="20"/>
      </w:rPr>
      <w:instrText xml:space="preserve"> PAGE </w:instrText>
    </w:r>
    <w:r w:rsidR="00ED0B1F" w:rsidRPr="00CB5956">
      <w:rPr>
        <w:sz w:val="20"/>
        <w:szCs w:val="20"/>
      </w:rPr>
      <w:fldChar w:fldCharType="separate"/>
    </w:r>
    <w:r w:rsidR="00711B91">
      <w:rPr>
        <w:noProof/>
        <w:sz w:val="20"/>
        <w:szCs w:val="20"/>
      </w:rPr>
      <w:t>2</w:t>
    </w:r>
    <w:r w:rsidR="00ED0B1F" w:rsidRPr="00CB5956">
      <w:rPr>
        <w:sz w:val="20"/>
        <w:szCs w:val="20"/>
      </w:rPr>
      <w:fldChar w:fldCharType="end"/>
    </w:r>
    <w:r w:rsidRPr="00CB5956">
      <w:rPr>
        <w:sz w:val="20"/>
        <w:szCs w:val="20"/>
      </w:rPr>
      <w:t xml:space="preserve"> of </w:t>
    </w:r>
    <w:r w:rsidR="00ED0B1F" w:rsidRPr="00CB5956">
      <w:rPr>
        <w:sz w:val="20"/>
        <w:szCs w:val="20"/>
      </w:rPr>
      <w:fldChar w:fldCharType="begin"/>
    </w:r>
    <w:r w:rsidRPr="00CB5956">
      <w:rPr>
        <w:sz w:val="20"/>
        <w:szCs w:val="20"/>
      </w:rPr>
      <w:instrText xml:space="preserve"> NUMPAGES </w:instrText>
    </w:r>
    <w:r w:rsidR="00ED0B1F" w:rsidRPr="00CB5956">
      <w:rPr>
        <w:sz w:val="20"/>
        <w:szCs w:val="20"/>
      </w:rPr>
      <w:fldChar w:fldCharType="separate"/>
    </w:r>
    <w:r w:rsidR="00711B91">
      <w:rPr>
        <w:noProof/>
        <w:sz w:val="20"/>
        <w:szCs w:val="20"/>
      </w:rPr>
      <w:t>11</w:t>
    </w:r>
    <w:r w:rsidR="00ED0B1F" w:rsidRPr="00CB5956">
      <w:rPr>
        <w:sz w:val="20"/>
        <w:szCs w:val="20"/>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3D8" w:rsidRPr="006C5D0E" w:rsidRDefault="00D463D8" w:rsidP="00CB5956">
    <w:pPr>
      <w:pStyle w:val="Footer"/>
      <w:tabs>
        <w:tab w:val="clear" w:pos="4513"/>
        <w:tab w:val="clear" w:pos="9026"/>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9B3936">
      <w:rPr>
        <w:sz w:val="20"/>
        <w:szCs w:val="20"/>
      </w:rPr>
      <w:t>5</w:t>
    </w:r>
    <w:r w:rsidRPr="006C5D0E">
      <w:rPr>
        <w:color w:val="808080"/>
        <w:sz w:val="20"/>
        <w:szCs w:val="20"/>
      </w:rPr>
      <w:tab/>
      <w:t xml:space="preserve">Page </w:t>
    </w:r>
    <w:r w:rsidR="00ED0B1F" w:rsidRPr="006C5D0E">
      <w:rPr>
        <w:color w:val="808080"/>
        <w:sz w:val="20"/>
        <w:szCs w:val="20"/>
      </w:rPr>
      <w:fldChar w:fldCharType="begin"/>
    </w:r>
    <w:r w:rsidRPr="006C5D0E">
      <w:rPr>
        <w:color w:val="808080"/>
        <w:sz w:val="20"/>
        <w:szCs w:val="20"/>
      </w:rPr>
      <w:instrText xml:space="preserve"> PAGE </w:instrText>
    </w:r>
    <w:r w:rsidR="00ED0B1F" w:rsidRPr="006C5D0E">
      <w:rPr>
        <w:color w:val="808080"/>
        <w:sz w:val="20"/>
        <w:szCs w:val="20"/>
      </w:rPr>
      <w:fldChar w:fldCharType="separate"/>
    </w:r>
    <w:r w:rsidR="00711B91">
      <w:rPr>
        <w:noProof/>
        <w:color w:val="808080"/>
        <w:sz w:val="20"/>
        <w:szCs w:val="20"/>
      </w:rPr>
      <w:t>11</w:t>
    </w:r>
    <w:r w:rsidR="00ED0B1F" w:rsidRPr="006C5D0E">
      <w:rPr>
        <w:color w:val="808080"/>
        <w:sz w:val="20"/>
        <w:szCs w:val="20"/>
      </w:rPr>
      <w:fldChar w:fldCharType="end"/>
    </w:r>
    <w:r w:rsidRPr="006C5D0E">
      <w:rPr>
        <w:color w:val="808080"/>
        <w:sz w:val="20"/>
        <w:szCs w:val="20"/>
      </w:rPr>
      <w:t xml:space="preserve"> of </w:t>
    </w:r>
    <w:r w:rsidR="00ED0B1F" w:rsidRPr="006C5D0E">
      <w:rPr>
        <w:color w:val="808080"/>
        <w:sz w:val="20"/>
        <w:szCs w:val="20"/>
      </w:rPr>
      <w:fldChar w:fldCharType="begin"/>
    </w:r>
    <w:r w:rsidRPr="006C5D0E">
      <w:rPr>
        <w:color w:val="808080"/>
        <w:sz w:val="20"/>
        <w:szCs w:val="20"/>
      </w:rPr>
      <w:instrText xml:space="preserve"> NUMPAGES </w:instrText>
    </w:r>
    <w:r w:rsidR="00ED0B1F" w:rsidRPr="006C5D0E">
      <w:rPr>
        <w:color w:val="808080"/>
        <w:sz w:val="20"/>
        <w:szCs w:val="20"/>
      </w:rPr>
      <w:fldChar w:fldCharType="separate"/>
    </w:r>
    <w:r w:rsidR="00711B91">
      <w:rPr>
        <w:noProof/>
        <w:color w:val="808080"/>
        <w:sz w:val="20"/>
        <w:szCs w:val="20"/>
      </w:rPr>
      <w:t>11</w:t>
    </w:r>
    <w:r w:rsidR="00ED0B1F" w:rsidRPr="006C5D0E">
      <w:rPr>
        <w:color w:val="808080"/>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3A43" w:rsidRDefault="00E03A43" w:rsidP="006C5D0E">
      <w:pPr>
        <w:spacing w:before="0" w:after="0"/>
      </w:pPr>
      <w:r>
        <w:separator/>
      </w:r>
    </w:p>
  </w:footnote>
  <w:footnote w:type="continuationSeparator" w:id="0">
    <w:p w:rsidR="00E03A43" w:rsidRDefault="00E03A43" w:rsidP="006C5D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3D8" w:rsidRPr="00E053F6" w:rsidRDefault="00D463D8" w:rsidP="00C82309">
    <w:pPr>
      <w:pStyle w:val="Header"/>
      <w:rPr>
        <w:sz w:val="20"/>
        <w:szCs w:val="20"/>
      </w:rPr>
    </w:pPr>
    <w:r w:rsidRPr="00E053F6">
      <w:rPr>
        <w:sz w:val="20"/>
        <w:szCs w:val="20"/>
      </w:rPr>
      <w:t xml:space="preserve">Internal assessment resource: </w:t>
    </w:r>
    <w:sdt>
      <w:sdtPr>
        <w:rPr>
          <w:rStyle w:val="Style8"/>
        </w:rPr>
        <w:alias w:val="Subject name"/>
        <w:tag w:val="Subject name"/>
        <w:id w:val="212630353"/>
        <w:placeholder>
          <w:docPart w:val="EAE9E5F4767D46D69CEC1F1F622C0921"/>
        </w:placeholder>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976412630"/>
        <w:placeholder>
          <w:docPart w:val="DE0FE45B50034805AB4B08B20BACFC90"/>
        </w:placeholder>
      </w:sdtPr>
      <w:sdtEndPr>
        <w:rPr>
          <w:rStyle w:val="DefaultParagraphFont"/>
          <w:sz w:val="24"/>
          <w:szCs w:val="20"/>
        </w:rPr>
      </w:sdtEndPr>
      <w:sdtContent>
        <w:r>
          <w:rPr>
            <w:rStyle w:val="Style8"/>
          </w:rPr>
          <w:t>1.4</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1884248498"/>
        <w:placeholder>
          <w:docPart w:val="795821DD7C6B4A8DA0F94D0DAB0A5776"/>
        </w:placeholder>
      </w:sdtPr>
      <w:sdtEndPr>
        <w:rPr>
          <w:rStyle w:val="DefaultParagraphFont"/>
          <w:sz w:val="24"/>
          <w:szCs w:val="20"/>
        </w:rPr>
      </w:sdtEndPr>
      <w:sdtContent>
        <w:r>
          <w:rPr>
            <w:rStyle w:val="Style9"/>
          </w:rPr>
          <w:t>Services Industries</w:t>
        </w:r>
      </w:sdtContent>
    </w:sdt>
  </w:p>
  <w:p w:rsidR="00D463D8" w:rsidRPr="00E053F6" w:rsidRDefault="00D463D8">
    <w:pPr>
      <w:pStyle w:val="Header"/>
      <w:rPr>
        <w:sz w:val="20"/>
        <w:szCs w:val="20"/>
      </w:rPr>
    </w:pPr>
    <w:r w:rsidRPr="00E053F6">
      <w:rPr>
        <w:sz w:val="20"/>
        <w:szCs w:val="20"/>
      </w:rPr>
      <w:t>PAGE FOR LEARNER USE</w:t>
    </w:r>
  </w:p>
  <w:p w:rsidR="00D463D8" w:rsidRPr="00E053F6" w:rsidRDefault="00D463D8">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3D8" w:rsidRDefault="00711B91">
    <w:pPr>
      <w:pStyle w:val="Header"/>
    </w:pPr>
    <w:r w:rsidRPr="00711B91">
      <w:rPr>
        <w:noProof/>
        <w:lang w:eastAsia="en-NZ"/>
      </w:rPr>
      <w:drawing>
        <wp:inline distT="0" distB="0" distL="0" distR="0">
          <wp:extent cx="4320000" cy="581706"/>
          <wp:effectExtent l="19050" t="0" r="4350" b="0"/>
          <wp:docPr id="3" name="Picture 0" descr="VP Logo_horizontal_no by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 Logo_horizontal_no byline.jpg"/>
                  <pic:cNvPicPr/>
                </pic:nvPicPr>
                <pic:blipFill>
                  <a:blip r:embed="rId1"/>
                  <a:stretch>
                    <a:fillRect/>
                  </a:stretch>
                </pic:blipFill>
                <pic:spPr>
                  <a:xfrm>
                    <a:off x="0" y="0"/>
                    <a:ext cx="4320000" cy="58170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3D8" w:rsidRPr="00E053F6" w:rsidRDefault="00D463D8" w:rsidP="00C82309">
    <w:pPr>
      <w:pStyle w:val="Header"/>
      <w:rPr>
        <w:sz w:val="20"/>
        <w:szCs w:val="20"/>
      </w:rPr>
    </w:pPr>
    <w:r w:rsidRPr="00E053F6">
      <w:rPr>
        <w:sz w:val="20"/>
        <w:szCs w:val="20"/>
      </w:rPr>
      <w:t xml:space="preserve">Internal assessment resource: </w:t>
    </w:r>
    <w:sdt>
      <w:sdtPr>
        <w:rPr>
          <w:rStyle w:val="Style8"/>
        </w:rPr>
        <w:alias w:val="Subject name"/>
        <w:tag w:val="Subject name"/>
        <w:id w:val="1866786232"/>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767275533"/>
      </w:sdtPr>
      <w:sdtEndPr>
        <w:rPr>
          <w:rStyle w:val="DefaultParagraphFont"/>
          <w:sz w:val="24"/>
          <w:szCs w:val="20"/>
        </w:rPr>
      </w:sdtEndPr>
      <w:sdtContent>
        <w:r>
          <w:rPr>
            <w:rStyle w:val="Style8"/>
          </w:rPr>
          <w:t>1.4</w:t>
        </w:r>
        <w:r w:rsidR="009B3936">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17630370"/>
      </w:sdtPr>
      <w:sdtEndPr>
        <w:rPr>
          <w:rStyle w:val="DefaultParagraphFont"/>
          <w:sz w:val="24"/>
          <w:szCs w:val="20"/>
        </w:rPr>
      </w:sdtEndPr>
      <w:sdtContent>
        <w:r w:rsidRPr="00385D8F">
          <w:rPr>
            <w:rStyle w:val="Style9"/>
          </w:rPr>
          <w:t>Social and Community Services</w:t>
        </w:r>
      </w:sdtContent>
    </w:sdt>
  </w:p>
  <w:p w:rsidR="00D463D8" w:rsidRPr="00E053F6" w:rsidRDefault="00D463D8">
    <w:pPr>
      <w:pStyle w:val="Header"/>
      <w:rPr>
        <w:sz w:val="20"/>
        <w:szCs w:val="20"/>
      </w:rPr>
    </w:pPr>
    <w:r w:rsidRPr="00E053F6">
      <w:rPr>
        <w:sz w:val="20"/>
        <w:szCs w:val="20"/>
      </w:rPr>
      <w:t>PAGE FOR LEARNER USE</w:t>
    </w:r>
  </w:p>
  <w:p w:rsidR="00D463D8" w:rsidRPr="00E053F6" w:rsidRDefault="00D463D8">
    <w:pPr>
      <w:pStyle w:val="Header"/>
      <w:rPr>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3D8" w:rsidRPr="00E053F6" w:rsidRDefault="00D463D8" w:rsidP="00C83AB3">
    <w:pPr>
      <w:pStyle w:val="Header"/>
      <w:rPr>
        <w:sz w:val="20"/>
        <w:szCs w:val="20"/>
      </w:rPr>
    </w:pPr>
    <w:r w:rsidRPr="00E053F6">
      <w:rPr>
        <w:sz w:val="20"/>
        <w:szCs w:val="20"/>
      </w:rPr>
      <w:t xml:space="preserve">Internal assessment resource: </w:t>
    </w:r>
    <w:sdt>
      <w:sdtPr>
        <w:rPr>
          <w:rStyle w:val="Style8"/>
        </w:rPr>
        <w:alias w:val="Subject name"/>
        <w:tag w:val="Subject name"/>
        <w:id w:val="-1543351839"/>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2134308168"/>
      </w:sdtPr>
      <w:sdtEndPr>
        <w:rPr>
          <w:rStyle w:val="DefaultParagraphFont"/>
          <w:sz w:val="24"/>
          <w:szCs w:val="20"/>
        </w:rPr>
      </w:sdtEndPr>
      <w:sdtContent>
        <w:r>
          <w:rPr>
            <w:rStyle w:val="Style8"/>
          </w:rPr>
          <w:t>1.4</w:t>
        </w:r>
        <w:r w:rsidR="009B3936">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2113317880"/>
      </w:sdtPr>
      <w:sdtEndPr>
        <w:rPr>
          <w:rStyle w:val="DefaultParagraphFont"/>
          <w:sz w:val="24"/>
          <w:szCs w:val="20"/>
        </w:rPr>
      </w:sdtEndPr>
      <w:sdtContent>
        <w:r>
          <w:rPr>
            <w:rStyle w:val="Style9"/>
          </w:rPr>
          <w:t>Social and Community Services</w:t>
        </w:r>
      </w:sdtContent>
    </w:sdt>
  </w:p>
  <w:p w:rsidR="00D463D8" w:rsidRPr="00E053F6" w:rsidRDefault="00D463D8" w:rsidP="00C83AB3">
    <w:pPr>
      <w:pStyle w:val="Header"/>
      <w:rPr>
        <w:sz w:val="20"/>
        <w:szCs w:val="20"/>
      </w:rPr>
    </w:pPr>
    <w:r w:rsidRPr="00E053F6">
      <w:rPr>
        <w:sz w:val="20"/>
        <w:szCs w:val="20"/>
      </w:rPr>
      <w:t>PAGE FOR LEARNER USE</w:t>
    </w:r>
  </w:p>
  <w:p w:rsidR="00D463D8" w:rsidRDefault="00D463D8">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3D8" w:rsidRPr="00E053F6" w:rsidRDefault="00D463D8" w:rsidP="00EF3F66">
    <w:pPr>
      <w:pStyle w:val="Header"/>
      <w:rPr>
        <w:sz w:val="20"/>
        <w:szCs w:val="20"/>
      </w:rPr>
    </w:pPr>
    <w:r w:rsidRPr="00E053F6">
      <w:rPr>
        <w:sz w:val="20"/>
        <w:szCs w:val="20"/>
      </w:rPr>
      <w:t xml:space="preserve">Internal assessment resource: </w:t>
    </w:r>
    <w:sdt>
      <w:sdtPr>
        <w:rPr>
          <w:rStyle w:val="Style8"/>
        </w:rPr>
        <w:alias w:val="Subject name"/>
        <w:tag w:val="Subject name"/>
        <w:id w:val="401076398"/>
      </w:sdtPr>
      <w:sdtEndPr>
        <w:rPr>
          <w:rStyle w:val="DefaultParagraphFont"/>
          <w:sz w:val="24"/>
          <w:szCs w:val="20"/>
        </w:rPr>
      </w:sdtEndPr>
      <w:sdtContent>
        <w:r>
          <w:rPr>
            <w:rStyle w:val="Style8"/>
          </w:rPr>
          <w:t>Health</w:t>
        </w:r>
      </w:sdtContent>
    </w:sdt>
    <w:r>
      <w:rPr>
        <w:rStyle w:val="Style3"/>
      </w:rPr>
      <w:t xml:space="preserve"> VP-</w:t>
    </w:r>
    <w:sdt>
      <w:sdtPr>
        <w:rPr>
          <w:rStyle w:val="Style8"/>
        </w:rPr>
        <w:alias w:val="resource number"/>
        <w:tag w:val="resource number"/>
        <w:id w:val="401076399"/>
      </w:sdtPr>
      <w:sdtEndPr>
        <w:rPr>
          <w:rStyle w:val="DefaultParagraphFont"/>
          <w:sz w:val="24"/>
          <w:szCs w:val="20"/>
        </w:rPr>
      </w:sdtEndPr>
      <w:sdtContent>
        <w:r>
          <w:rPr>
            <w:rStyle w:val="Style8"/>
          </w:rPr>
          <w:t>1.4</w:t>
        </w:r>
        <w:r w:rsidR="009B3936">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400"/>
      </w:sdtPr>
      <w:sdtEndPr>
        <w:rPr>
          <w:rStyle w:val="DefaultParagraphFont"/>
          <w:sz w:val="24"/>
          <w:szCs w:val="20"/>
        </w:rPr>
      </w:sdtEndPr>
      <w:sdtContent>
        <w:r>
          <w:rPr>
            <w:rStyle w:val="Style9"/>
          </w:rPr>
          <w:t>Social and Community Services</w:t>
        </w:r>
      </w:sdtContent>
    </w:sdt>
  </w:p>
  <w:p w:rsidR="00D463D8" w:rsidRPr="00E053F6" w:rsidRDefault="00D463D8" w:rsidP="00EF3F66">
    <w:pPr>
      <w:pStyle w:val="Header"/>
      <w:rPr>
        <w:sz w:val="20"/>
        <w:szCs w:val="20"/>
      </w:rPr>
    </w:pPr>
    <w:r w:rsidRPr="00E053F6">
      <w:rPr>
        <w:sz w:val="20"/>
        <w:szCs w:val="20"/>
      </w:rPr>
      <w:t xml:space="preserve">PAGE FOR </w:t>
    </w:r>
    <w:r>
      <w:rPr>
        <w:sz w:val="20"/>
        <w:szCs w:val="20"/>
      </w:rPr>
      <w:t>ASSESSOR/EDUCATOR</w:t>
    </w:r>
    <w:r w:rsidRPr="00E053F6">
      <w:rPr>
        <w:sz w:val="20"/>
        <w:szCs w:val="20"/>
      </w:rPr>
      <w:t xml:space="preserve"> USE</w:t>
    </w:r>
  </w:p>
  <w:p w:rsidR="00D463D8" w:rsidRPr="00E053F6" w:rsidRDefault="00D463D8">
    <w:pPr>
      <w:pStyle w:val="Header"/>
      <w:rPr>
        <w:sz w:val="20"/>
        <w:szCs w:val="2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63D8" w:rsidRPr="00B320A2" w:rsidRDefault="00D463D8" w:rsidP="00B320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hint="default"/>
        <w:color w:val="auto"/>
        <w:sz w:val="24"/>
      </w:rPr>
    </w:lvl>
    <w:lvl w:ilvl="1">
      <w:start w:val="1"/>
      <w:numFmt w:val="lowerLetter"/>
      <w:lvlRestart w:val="0"/>
      <w:lvlText w:val="%2."/>
      <w:lvlJc w:val="left"/>
      <w:pPr>
        <w:tabs>
          <w:tab w:val="num" w:pos="714"/>
        </w:tabs>
        <w:ind w:left="714" w:hanging="357"/>
      </w:pPr>
      <w:rPr>
        <w:rFonts w:hint="default"/>
      </w:rPr>
    </w:lvl>
    <w:lvl w:ilvl="2">
      <w:start w:val="1"/>
      <w:numFmt w:val="lowerRoman"/>
      <w:lvlText w:val="%3."/>
      <w:lvlJc w:val="left"/>
      <w:pPr>
        <w:tabs>
          <w:tab w:val="num" w:pos="1072"/>
        </w:tabs>
        <w:ind w:left="1072" w:hanging="358"/>
      </w:pPr>
      <w:rPr>
        <w:rFonts w:hint="default"/>
      </w:rPr>
    </w:lvl>
    <w:lvl w:ilvl="3">
      <w:start w:val="1"/>
      <w:numFmt w:val="none"/>
      <w:lvlRestart w:val="0"/>
      <w:suff w:val="nothing"/>
      <w:lvlText w:val="%4"/>
      <w:lvlJc w:val="left"/>
      <w:pPr>
        <w:ind w:left="0" w:firstLine="0"/>
      </w:pPr>
      <w:rPr>
        <w:rFonts w:hint="default"/>
      </w:rPr>
    </w:lvl>
    <w:lvl w:ilvl="4">
      <w:start w:val="1"/>
      <w:numFmt w:val="none"/>
      <w:lvlRestart w:val="0"/>
      <w:suff w:val="nothing"/>
      <w:lvlText w:val="%5"/>
      <w:lvlJc w:val="left"/>
      <w:pPr>
        <w:ind w:left="0" w:firstLine="0"/>
      </w:pPr>
      <w:rPr>
        <w:rFonts w:hint="default"/>
      </w:rPr>
    </w:lvl>
    <w:lvl w:ilvl="5">
      <w:start w:val="1"/>
      <w:numFmt w:val="none"/>
      <w:lvlRestart w:val="0"/>
      <w:suff w:val="nothing"/>
      <w:lvlText w:val="%6"/>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1">
    <w:nsid w:val="0B7B1248"/>
    <w:multiLevelType w:val="hybridMultilevel"/>
    <w:tmpl w:val="3F7E428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128C3A67"/>
    <w:multiLevelType w:val="hybridMultilevel"/>
    <w:tmpl w:val="6EA2C8A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8B63757"/>
    <w:multiLevelType w:val="hybridMultilevel"/>
    <w:tmpl w:val="F3C0B0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BC331EB"/>
    <w:multiLevelType w:val="hybridMultilevel"/>
    <w:tmpl w:val="A57E3AB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CAD5571"/>
    <w:multiLevelType w:val="hybridMultilevel"/>
    <w:tmpl w:val="58CACC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27D27031"/>
    <w:multiLevelType w:val="hybridMultilevel"/>
    <w:tmpl w:val="A5F2C4D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9572803"/>
    <w:multiLevelType w:val="multilevel"/>
    <w:tmpl w:val="9F1441DC"/>
    <w:lvl w:ilvl="0">
      <w:start w:val="1"/>
      <w:numFmt w:val="bullet"/>
      <w:pStyle w:val="VPBulletsbody-againstmargin"/>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Restart w:val="0"/>
      <w:suff w:val="nothing"/>
      <w:lvlText w:val="%4"/>
      <w:lvlJc w:val="left"/>
      <w:pPr>
        <w:ind w:left="0" w:firstLine="0"/>
      </w:pPr>
      <w:rPr>
        <w:rFonts w:hint="default"/>
      </w:rPr>
    </w:lvl>
    <w:lvl w:ilvl="4">
      <w:start w:val="3"/>
      <w:numFmt w:val="none"/>
      <w:lvlRestart w:val="0"/>
      <w:suff w:val="nothing"/>
      <w:lvlText w:val="%5"/>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8">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9">
    <w:nsid w:val="33061DF2"/>
    <w:multiLevelType w:val="hybridMultilevel"/>
    <w:tmpl w:val="1B5290C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35BF1668"/>
    <w:multiLevelType w:val="hybridMultilevel"/>
    <w:tmpl w:val="991EB11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nsid w:val="3DF35A3B"/>
    <w:multiLevelType w:val="hybridMultilevel"/>
    <w:tmpl w:val="BA66658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3F6E2C84"/>
    <w:multiLevelType w:val="hybridMultilevel"/>
    <w:tmpl w:val="EB0A8E0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nsid w:val="413F50E5"/>
    <w:multiLevelType w:val="hybridMultilevel"/>
    <w:tmpl w:val="351006A6"/>
    <w:lvl w:ilvl="0" w:tplc="08090001">
      <w:start w:val="1"/>
      <w:numFmt w:val="bullet"/>
      <w:lvlText w:val=""/>
      <w:lvlJc w:val="left"/>
      <w:pPr>
        <w:tabs>
          <w:tab w:val="num" w:pos="780"/>
        </w:tabs>
        <w:ind w:left="780" w:hanging="360"/>
      </w:pPr>
      <w:rPr>
        <w:rFonts w:ascii="Symbol" w:hAnsi="Symbol" w:hint="default"/>
      </w:rPr>
    </w:lvl>
    <w:lvl w:ilvl="1" w:tplc="08090003" w:tentative="1">
      <w:start w:val="1"/>
      <w:numFmt w:val="bullet"/>
      <w:lvlText w:val="o"/>
      <w:lvlJc w:val="left"/>
      <w:pPr>
        <w:tabs>
          <w:tab w:val="num" w:pos="1500"/>
        </w:tabs>
        <w:ind w:left="1500" w:hanging="360"/>
      </w:pPr>
      <w:rPr>
        <w:rFonts w:ascii="Courier New" w:hAnsi="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4">
    <w:nsid w:val="42EC1884"/>
    <w:multiLevelType w:val="hybridMultilevel"/>
    <w:tmpl w:val="7FE8521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16">
    <w:nsid w:val="5D624CFB"/>
    <w:multiLevelType w:val="multilevel"/>
    <w:tmpl w:val="03703AEE"/>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17">
    <w:nsid w:val="6F1962FB"/>
    <w:multiLevelType w:val="hybridMultilevel"/>
    <w:tmpl w:val="F7145DCA"/>
    <w:lvl w:ilvl="0" w:tplc="AE7E7714">
      <w:start w:val="1"/>
      <w:numFmt w:val="bullet"/>
      <w:lvlText w:val=""/>
      <w:lvlJc w:val="left"/>
      <w:pPr>
        <w:tabs>
          <w:tab w:val="num" w:pos="0"/>
        </w:tabs>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18">
    <w:nsid w:val="749E1A2A"/>
    <w:multiLevelType w:val="hybridMultilevel"/>
    <w:tmpl w:val="8B2EDDA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5"/>
  </w:num>
  <w:num w:numId="4">
    <w:abstractNumId w:val="16"/>
  </w:num>
  <w:num w:numId="5">
    <w:abstractNumId w:val="8"/>
  </w:num>
  <w:num w:numId="6">
    <w:abstractNumId w:val="17"/>
  </w:num>
  <w:num w:numId="7">
    <w:abstractNumId w:val="13"/>
  </w:num>
  <w:num w:numId="8">
    <w:abstractNumId w:val="11"/>
  </w:num>
  <w:num w:numId="9">
    <w:abstractNumId w:val="14"/>
  </w:num>
  <w:num w:numId="10">
    <w:abstractNumId w:val="10"/>
  </w:num>
  <w:num w:numId="11">
    <w:abstractNumId w:val="12"/>
  </w:num>
  <w:num w:numId="12">
    <w:abstractNumId w:val="6"/>
  </w:num>
  <w:num w:numId="13">
    <w:abstractNumId w:val="18"/>
  </w:num>
  <w:num w:numId="14">
    <w:abstractNumId w:val="3"/>
  </w:num>
  <w:num w:numId="15">
    <w:abstractNumId w:val="4"/>
  </w:num>
  <w:num w:numId="16">
    <w:abstractNumId w:val="5"/>
  </w:num>
  <w:num w:numId="17">
    <w:abstractNumId w:val="1"/>
  </w:num>
  <w:num w:numId="18">
    <w:abstractNumId w:val="9"/>
  </w:num>
  <w:num w:numId="19">
    <w:abstractNumId w:val="2"/>
  </w:num>
  <w:num w:numId="20">
    <w:abstractNumId w:val="16"/>
  </w:num>
  <w:num w:numId="21">
    <w:abstractNumId w:val="16"/>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attachedTemplate r:id="rId1"/>
  <w:stylePaneFormatFilter w:val="3701"/>
  <w:defaultTabStop w:val="720"/>
  <w:drawingGridHorizontalSpacing w:val="120"/>
  <w:displayHorizontalDrawingGridEvery w:val="2"/>
  <w:noPunctuationKerning/>
  <w:characterSpacingControl w:val="doNotCompress"/>
  <w:hdrShapeDefaults>
    <o:shapedefaults v:ext="edit" spidmax="66562"/>
  </w:hdrShapeDefaults>
  <w:footnotePr>
    <w:footnote w:id="-1"/>
    <w:footnote w:id="0"/>
  </w:footnotePr>
  <w:endnotePr>
    <w:endnote w:id="-1"/>
    <w:endnote w:id="0"/>
  </w:endnotePr>
  <w:compat>
    <w:useFELayout/>
  </w:compat>
  <w:rsids>
    <w:rsidRoot w:val="00D66461"/>
    <w:rsid w:val="000011B7"/>
    <w:rsid w:val="00005B83"/>
    <w:rsid w:val="0000677D"/>
    <w:rsid w:val="000151E5"/>
    <w:rsid w:val="00017C17"/>
    <w:rsid w:val="00020F67"/>
    <w:rsid w:val="000214D1"/>
    <w:rsid w:val="00027FC5"/>
    <w:rsid w:val="0003223B"/>
    <w:rsid w:val="000349E5"/>
    <w:rsid w:val="00041A9D"/>
    <w:rsid w:val="000422BA"/>
    <w:rsid w:val="0004443A"/>
    <w:rsid w:val="00046059"/>
    <w:rsid w:val="000478E4"/>
    <w:rsid w:val="00047E2A"/>
    <w:rsid w:val="00050CD5"/>
    <w:rsid w:val="00057392"/>
    <w:rsid w:val="00060F4C"/>
    <w:rsid w:val="000646A6"/>
    <w:rsid w:val="00070029"/>
    <w:rsid w:val="000723C6"/>
    <w:rsid w:val="0007554D"/>
    <w:rsid w:val="00081BBC"/>
    <w:rsid w:val="0008288E"/>
    <w:rsid w:val="00086378"/>
    <w:rsid w:val="000A522B"/>
    <w:rsid w:val="000A6D78"/>
    <w:rsid w:val="000A7F13"/>
    <w:rsid w:val="000B31EC"/>
    <w:rsid w:val="000B53AA"/>
    <w:rsid w:val="000D2EBA"/>
    <w:rsid w:val="000D573E"/>
    <w:rsid w:val="000D58B4"/>
    <w:rsid w:val="000E20E3"/>
    <w:rsid w:val="000E7574"/>
    <w:rsid w:val="000F1401"/>
    <w:rsid w:val="000F55CE"/>
    <w:rsid w:val="00100CC1"/>
    <w:rsid w:val="0010480F"/>
    <w:rsid w:val="00107BEF"/>
    <w:rsid w:val="00112223"/>
    <w:rsid w:val="00112404"/>
    <w:rsid w:val="001129A9"/>
    <w:rsid w:val="00123D97"/>
    <w:rsid w:val="0012518E"/>
    <w:rsid w:val="00126BFC"/>
    <w:rsid w:val="001345EA"/>
    <w:rsid w:val="00147815"/>
    <w:rsid w:val="00150EAB"/>
    <w:rsid w:val="001578C7"/>
    <w:rsid w:val="00160F21"/>
    <w:rsid w:val="0016202D"/>
    <w:rsid w:val="00165649"/>
    <w:rsid w:val="00171892"/>
    <w:rsid w:val="001729AB"/>
    <w:rsid w:val="00175146"/>
    <w:rsid w:val="001817D6"/>
    <w:rsid w:val="00185DB0"/>
    <w:rsid w:val="001878B5"/>
    <w:rsid w:val="001913B7"/>
    <w:rsid w:val="0019773C"/>
    <w:rsid w:val="00197E3F"/>
    <w:rsid w:val="001B29B8"/>
    <w:rsid w:val="001B6DE1"/>
    <w:rsid w:val="001C29D2"/>
    <w:rsid w:val="001C720F"/>
    <w:rsid w:val="001C7D48"/>
    <w:rsid w:val="001D1C7D"/>
    <w:rsid w:val="001D535E"/>
    <w:rsid w:val="001D6C35"/>
    <w:rsid w:val="001D79A3"/>
    <w:rsid w:val="001E1BCB"/>
    <w:rsid w:val="001E1C10"/>
    <w:rsid w:val="001E521E"/>
    <w:rsid w:val="001F14D6"/>
    <w:rsid w:val="001F3C0F"/>
    <w:rsid w:val="001F4B19"/>
    <w:rsid w:val="001F515B"/>
    <w:rsid w:val="001F7A9B"/>
    <w:rsid w:val="0020099C"/>
    <w:rsid w:val="00202445"/>
    <w:rsid w:val="0020313D"/>
    <w:rsid w:val="00206C5D"/>
    <w:rsid w:val="00210881"/>
    <w:rsid w:val="00212B76"/>
    <w:rsid w:val="00220DBB"/>
    <w:rsid w:val="002219D7"/>
    <w:rsid w:val="002261EF"/>
    <w:rsid w:val="00233A45"/>
    <w:rsid w:val="00237251"/>
    <w:rsid w:val="00244BD4"/>
    <w:rsid w:val="002469B0"/>
    <w:rsid w:val="002473FE"/>
    <w:rsid w:val="00250A85"/>
    <w:rsid w:val="00251778"/>
    <w:rsid w:val="00255DF0"/>
    <w:rsid w:val="002629FC"/>
    <w:rsid w:val="00264A52"/>
    <w:rsid w:val="00266124"/>
    <w:rsid w:val="002857C3"/>
    <w:rsid w:val="00290F93"/>
    <w:rsid w:val="00291500"/>
    <w:rsid w:val="002A0559"/>
    <w:rsid w:val="002A126D"/>
    <w:rsid w:val="002A4AD8"/>
    <w:rsid w:val="002A530E"/>
    <w:rsid w:val="002A64CA"/>
    <w:rsid w:val="002A6985"/>
    <w:rsid w:val="002B395B"/>
    <w:rsid w:val="002B7449"/>
    <w:rsid w:val="002B7AA3"/>
    <w:rsid w:val="002B7E58"/>
    <w:rsid w:val="002C3144"/>
    <w:rsid w:val="002C3BB4"/>
    <w:rsid w:val="002D0805"/>
    <w:rsid w:val="002D0A92"/>
    <w:rsid w:val="002D2DF7"/>
    <w:rsid w:val="002D3869"/>
    <w:rsid w:val="002E5928"/>
    <w:rsid w:val="002E7035"/>
    <w:rsid w:val="002F178F"/>
    <w:rsid w:val="003001E5"/>
    <w:rsid w:val="00305B71"/>
    <w:rsid w:val="00313D53"/>
    <w:rsid w:val="00314FE8"/>
    <w:rsid w:val="00316FE9"/>
    <w:rsid w:val="003211B0"/>
    <w:rsid w:val="00323CC5"/>
    <w:rsid w:val="003304A5"/>
    <w:rsid w:val="003304C2"/>
    <w:rsid w:val="003341BF"/>
    <w:rsid w:val="00334BE6"/>
    <w:rsid w:val="00335E67"/>
    <w:rsid w:val="00337B00"/>
    <w:rsid w:val="00341287"/>
    <w:rsid w:val="00342608"/>
    <w:rsid w:val="003609DC"/>
    <w:rsid w:val="003628D2"/>
    <w:rsid w:val="00364E6D"/>
    <w:rsid w:val="0036540D"/>
    <w:rsid w:val="003737C2"/>
    <w:rsid w:val="003754E5"/>
    <w:rsid w:val="003759EC"/>
    <w:rsid w:val="00375C2C"/>
    <w:rsid w:val="003812EA"/>
    <w:rsid w:val="00385226"/>
    <w:rsid w:val="00385D8F"/>
    <w:rsid w:val="00395109"/>
    <w:rsid w:val="003A3097"/>
    <w:rsid w:val="003A435A"/>
    <w:rsid w:val="003A471A"/>
    <w:rsid w:val="003B2E13"/>
    <w:rsid w:val="003B5208"/>
    <w:rsid w:val="003C1378"/>
    <w:rsid w:val="003C5882"/>
    <w:rsid w:val="003C6DD6"/>
    <w:rsid w:val="003D30DC"/>
    <w:rsid w:val="003D5785"/>
    <w:rsid w:val="003D6640"/>
    <w:rsid w:val="003D69E9"/>
    <w:rsid w:val="003D6F1D"/>
    <w:rsid w:val="003E4D62"/>
    <w:rsid w:val="003E5967"/>
    <w:rsid w:val="003E653C"/>
    <w:rsid w:val="003E7B4D"/>
    <w:rsid w:val="003E7CAD"/>
    <w:rsid w:val="003F7FD2"/>
    <w:rsid w:val="00402D5B"/>
    <w:rsid w:val="0040348F"/>
    <w:rsid w:val="00406D1B"/>
    <w:rsid w:val="004079F7"/>
    <w:rsid w:val="004121A2"/>
    <w:rsid w:val="00412742"/>
    <w:rsid w:val="0041357A"/>
    <w:rsid w:val="004153A7"/>
    <w:rsid w:val="004173B8"/>
    <w:rsid w:val="00426295"/>
    <w:rsid w:val="00431981"/>
    <w:rsid w:val="00435803"/>
    <w:rsid w:val="0043647F"/>
    <w:rsid w:val="0044446E"/>
    <w:rsid w:val="00444A42"/>
    <w:rsid w:val="00445B34"/>
    <w:rsid w:val="0045449A"/>
    <w:rsid w:val="00461CD0"/>
    <w:rsid w:val="00461DCF"/>
    <w:rsid w:val="004758D9"/>
    <w:rsid w:val="00476D14"/>
    <w:rsid w:val="00497D90"/>
    <w:rsid w:val="004A05FA"/>
    <w:rsid w:val="004A66AE"/>
    <w:rsid w:val="004B6469"/>
    <w:rsid w:val="004B68FA"/>
    <w:rsid w:val="004B712A"/>
    <w:rsid w:val="004D1849"/>
    <w:rsid w:val="004D25FC"/>
    <w:rsid w:val="004D4FAF"/>
    <w:rsid w:val="004D736C"/>
    <w:rsid w:val="004E08EA"/>
    <w:rsid w:val="004E14EE"/>
    <w:rsid w:val="004E3BA4"/>
    <w:rsid w:val="004E531F"/>
    <w:rsid w:val="004E5CAB"/>
    <w:rsid w:val="004F0DE7"/>
    <w:rsid w:val="004F4D85"/>
    <w:rsid w:val="00504965"/>
    <w:rsid w:val="00511538"/>
    <w:rsid w:val="00513159"/>
    <w:rsid w:val="00513B55"/>
    <w:rsid w:val="00515294"/>
    <w:rsid w:val="005159B5"/>
    <w:rsid w:val="005163A2"/>
    <w:rsid w:val="005172B7"/>
    <w:rsid w:val="00521212"/>
    <w:rsid w:val="005225E1"/>
    <w:rsid w:val="00522692"/>
    <w:rsid w:val="005266AB"/>
    <w:rsid w:val="005367C5"/>
    <w:rsid w:val="00541317"/>
    <w:rsid w:val="00557FCB"/>
    <w:rsid w:val="00567F19"/>
    <w:rsid w:val="00567FE9"/>
    <w:rsid w:val="00570961"/>
    <w:rsid w:val="00580EAA"/>
    <w:rsid w:val="0058129A"/>
    <w:rsid w:val="00592C23"/>
    <w:rsid w:val="005A2B27"/>
    <w:rsid w:val="005A3AE1"/>
    <w:rsid w:val="005A4997"/>
    <w:rsid w:val="005A5642"/>
    <w:rsid w:val="005A7005"/>
    <w:rsid w:val="005B47F4"/>
    <w:rsid w:val="005B4D50"/>
    <w:rsid w:val="005B52BF"/>
    <w:rsid w:val="005B7642"/>
    <w:rsid w:val="005B77CA"/>
    <w:rsid w:val="005C1AE6"/>
    <w:rsid w:val="005C3132"/>
    <w:rsid w:val="005C6670"/>
    <w:rsid w:val="005F0895"/>
    <w:rsid w:val="005F5637"/>
    <w:rsid w:val="00601985"/>
    <w:rsid w:val="00603BDE"/>
    <w:rsid w:val="006045FA"/>
    <w:rsid w:val="00604F41"/>
    <w:rsid w:val="00607E38"/>
    <w:rsid w:val="00611E7E"/>
    <w:rsid w:val="006132E3"/>
    <w:rsid w:val="00622AB9"/>
    <w:rsid w:val="00623823"/>
    <w:rsid w:val="006365C4"/>
    <w:rsid w:val="00642B78"/>
    <w:rsid w:val="006521A1"/>
    <w:rsid w:val="00654108"/>
    <w:rsid w:val="00654BC0"/>
    <w:rsid w:val="0065671F"/>
    <w:rsid w:val="00656F4A"/>
    <w:rsid w:val="00661838"/>
    <w:rsid w:val="00665EBD"/>
    <w:rsid w:val="006720B7"/>
    <w:rsid w:val="00672689"/>
    <w:rsid w:val="006730C5"/>
    <w:rsid w:val="00674D57"/>
    <w:rsid w:val="0068449D"/>
    <w:rsid w:val="00685061"/>
    <w:rsid w:val="006854BE"/>
    <w:rsid w:val="006864F2"/>
    <w:rsid w:val="00687F34"/>
    <w:rsid w:val="0069709F"/>
    <w:rsid w:val="006A5AD9"/>
    <w:rsid w:val="006A6F28"/>
    <w:rsid w:val="006B109C"/>
    <w:rsid w:val="006B5100"/>
    <w:rsid w:val="006B74B5"/>
    <w:rsid w:val="006C4385"/>
    <w:rsid w:val="006C5C65"/>
    <w:rsid w:val="006C5D0E"/>
    <w:rsid w:val="006C5D9A"/>
    <w:rsid w:val="006D4A09"/>
    <w:rsid w:val="006D4A33"/>
    <w:rsid w:val="006E19C1"/>
    <w:rsid w:val="006E7BF8"/>
    <w:rsid w:val="006F09AA"/>
    <w:rsid w:val="006F5644"/>
    <w:rsid w:val="006F66D2"/>
    <w:rsid w:val="007027C1"/>
    <w:rsid w:val="00707352"/>
    <w:rsid w:val="00707C8A"/>
    <w:rsid w:val="00711B91"/>
    <w:rsid w:val="00711C1D"/>
    <w:rsid w:val="00715E7D"/>
    <w:rsid w:val="00720002"/>
    <w:rsid w:val="00724E3D"/>
    <w:rsid w:val="00734175"/>
    <w:rsid w:val="007402B7"/>
    <w:rsid w:val="00741F8C"/>
    <w:rsid w:val="00751D49"/>
    <w:rsid w:val="007534F7"/>
    <w:rsid w:val="00756254"/>
    <w:rsid w:val="007562EC"/>
    <w:rsid w:val="00757478"/>
    <w:rsid w:val="00763372"/>
    <w:rsid w:val="00770BBF"/>
    <w:rsid w:val="00771072"/>
    <w:rsid w:val="007722FB"/>
    <w:rsid w:val="007775B3"/>
    <w:rsid w:val="00777DC7"/>
    <w:rsid w:val="00784FB6"/>
    <w:rsid w:val="007909F6"/>
    <w:rsid w:val="00794F91"/>
    <w:rsid w:val="007A2C61"/>
    <w:rsid w:val="007B0449"/>
    <w:rsid w:val="007B1030"/>
    <w:rsid w:val="007C7D07"/>
    <w:rsid w:val="007D5A8C"/>
    <w:rsid w:val="007D672C"/>
    <w:rsid w:val="007E025A"/>
    <w:rsid w:val="007E15BF"/>
    <w:rsid w:val="007E1AF6"/>
    <w:rsid w:val="007F08F8"/>
    <w:rsid w:val="00805571"/>
    <w:rsid w:val="00805A65"/>
    <w:rsid w:val="0080664A"/>
    <w:rsid w:val="00810455"/>
    <w:rsid w:val="00810F86"/>
    <w:rsid w:val="008117A3"/>
    <w:rsid w:val="00811D80"/>
    <w:rsid w:val="00815E26"/>
    <w:rsid w:val="00820A26"/>
    <w:rsid w:val="00822BBA"/>
    <w:rsid w:val="00823182"/>
    <w:rsid w:val="00823836"/>
    <w:rsid w:val="00824D13"/>
    <w:rsid w:val="00825A23"/>
    <w:rsid w:val="00826D3E"/>
    <w:rsid w:val="0082757D"/>
    <w:rsid w:val="00833535"/>
    <w:rsid w:val="00840260"/>
    <w:rsid w:val="008403F2"/>
    <w:rsid w:val="00861416"/>
    <w:rsid w:val="00862102"/>
    <w:rsid w:val="00871572"/>
    <w:rsid w:val="00871BE9"/>
    <w:rsid w:val="00873D28"/>
    <w:rsid w:val="00876D24"/>
    <w:rsid w:val="0088133C"/>
    <w:rsid w:val="00890A9B"/>
    <w:rsid w:val="00891D8C"/>
    <w:rsid w:val="00892B3E"/>
    <w:rsid w:val="008947D9"/>
    <w:rsid w:val="008A2212"/>
    <w:rsid w:val="008A251B"/>
    <w:rsid w:val="008A4D0D"/>
    <w:rsid w:val="008A4D70"/>
    <w:rsid w:val="008A4DF0"/>
    <w:rsid w:val="008B1EC8"/>
    <w:rsid w:val="008C0207"/>
    <w:rsid w:val="008C07D4"/>
    <w:rsid w:val="008C0E16"/>
    <w:rsid w:val="008C3063"/>
    <w:rsid w:val="008C32F1"/>
    <w:rsid w:val="008C347B"/>
    <w:rsid w:val="008D16B8"/>
    <w:rsid w:val="008D1C63"/>
    <w:rsid w:val="008D5192"/>
    <w:rsid w:val="008E0C35"/>
    <w:rsid w:val="008E704C"/>
    <w:rsid w:val="008E7C72"/>
    <w:rsid w:val="008F0E31"/>
    <w:rsid w:val="008F3DC9"/>
    <w:rsid w:val="008F481B"/>
    <w:rsid w:val="00901DA9"/>
    <w:rsid w:val="0090548E"/>
    <w:rsid w:val="00913DC3"/>
    <w:rsid w:val="00920DEC"/>
    <w:rsid w:val="00936447"/>
    <w:rsid w:val="00941342"/>
    <w:rsid w:val="00943E71"/>
    <w:rsid w:val="00950D71"/>
    <w:rsid w:val="009528CF"/>
    <w:rsid w:val="009627A9"/>
    <w:rsid w:val="00971DD6"/>
    <w:rsid w:val="00971DED"/>
    <w:rsid w:val="009723A3"/>
    <w:rsid w:val="0098038F"/>
    <w:rsid w:val="0098229F"/>
    <w:rsid w:val="00990F3A"/>
    <w:rsid w:val="00990F8C"/>
    <w:rsid w:val="00991E73"/>
    <w:rsid w:val="009942A5"/>
    <w:rsid w:val="00994BE6"/>
    <w:rsid w:val="009A5840"/>
    <w:rsid w:val="009A660B"/>
    <w:rsid w:val="009A709A"/>
    <w:rsid w:val="009B3936"/>
    <w:rsid w:val="009B73E5"/>
    <w:rsid w:val="009B7E87"/>
    <w:rsid w:val="009C4851"/>
    <w:rsid w:val="009C75AF"/>
    <w:rsid w:val="009C7854"/>
    <w:rsid w:val="009C7F64"/>
    <w:rsid w:val="009D321C"/>
    <w:rsid w:val="009D737C"/>
    <w:rsid w:val="009E0098"/>
    <w:rsid w:val="009E10EA"/>
    <w:rsid w:val="009E2766"/>
    <w:rsid w:val="009E704A"/>
    <w:rsid w:val="009E7333"/>
    <w:rsid w:val="009F2074"/>
    <w:rsid w:val="009F6E5B"/>
    <w:rsid w:val="00A12263"/>
    <w:rsid w:val="00A1258B"/>
    <w:rsid w:val="00A13D7D"/>
    <w:rsid w:val="00A17220"/>
    <w:rsid w:val="00A1747A"/>
    <w:rsid w:val="00A2109D"/>
    <w:rsid w:val="00A21AE1"/>
    <w:rsid w:val="00A3018F"/>
    <w:rsid w:val="00A43960"/>
    <w:rsid w:val="00A4702D"/>
    <w:rsid w:val="00A4758B"/>
    <w:rsid w:val="00A47B13"/>
    <w:rsid w:val="00A521B8"/>
    <w:rsid w:val="00A5228F"/>
    <w:rsid w:val="00A52EDE"/>
    <w:rsid w:val="00A535FC"/>
    <w:rsid w:val="00A5698D"/>
    <w:rsid w:val="00A6178E"/>
    <w:rsid w:val="00A63DD5"/>
    <w:rsid w:val="00A65391"/>
    <w:rsid w:val="00A67712"/>
    <w:rsid w:val="00A7160F"/>
    <w:rsid w:val="00A72545"/>
    <w:rsid w:val="00A743BA"/>
    <w:rsid w:val="00A743F2"/>
    <w:rsid w:val="00A76D81"/>
    <w:rsid w:val="00A7717F"/>
    <w:rsid w:val="00A86353"/>
    <w:rsid w:val="00A86ED6"/>
    <w:rsid w:val="00A90D22"/>
    <w:rsid w:val="00A96220"/>
    <w:rsid w:val="00A965A0"/>
    <w:rsid w:val="00A977AC"/>
    <w:rsid w:val="00A97BEB"/>
    <w:rsid w:val="00AA2955"/>
    <w:rsid w:val="00AA4938"/>
    <w:rsid w:val="00AA6C65"/>
    <w:rsid w:val="00AB2437"/>
    <w:rsid w:val="00AC0257"/>
    <w:rsid w:val="00AC4B2E"/>
    <w:rsid w:val="00AC73C0"/>
    <w:rsid w:val="00AD145F"/>
    <w:rsid w:val="00AD2923"/>
    <w:rsid w:val="00AD4CD7"/>
    <w:rsid w:val="00AD61D9"/>
    <w:rsid w:val="00AD7E75"/>
    <w:rsid w:val="00AE417F"/>
    <w:rsid w:val="00AF421A"/>
    <w:rsid w:val="00B0166B"/>
    <w:rsid w:val="00B02CA4"/>
    <w:rsid w:val="00B063FC"/>
    <w:rsid w:val="00B1382C"/>
    <w:rsid w:val="00B2268D"/>
    <w:rsid w:val="00B23293"/>
    <w:rsid w:val="00B24024"/>
    <w:rsid w:val="00B2767A"/>
    <w:rsid w:val="00B31952"/>
    <w:rsid w:val="00B320A2"/>
    <w:rsid w:val="00B40C5D"/>
    <w:rsid w:val="00B44BD8"/>
    <w:rsid w:val="00B460A9"/>
    <w:rsid w:val="00B50CD9"/>
    <w:rsid w:val="00B53E51"/>
    <w:rsid w:val="00B53F81"/>
    <w:rsid w:val="00B66885"/>
    <w:rsid w:val="00B67A44"/>
    <w:rsid w:val="00B74A8A"/>
    <w:rsid w:val="00B761AF"/>
    <w:rsid w:val="00B90262"/>
    <w:rsid w:val="00B93A89"/>
    <w:rsid w:val="00B94753"/>
    <w:rsid w:val="00B95CFF"/>
    <w:rsid w:val="00BA41B8"/>
    <w:rsid w:val="00BA4721"/>
    <w:rsid w:val="00BB5A45"/>
    <w:rsid w:val="00BC48A9"/>
    <w:rsid w:val="00BC7A5C"/>
    <w:rsid w:val="00BD4707"/>
    <w:rsid w:val="00BE18C0"/>
    <w:rsid w:val="00BE79BF"/>
    <w:rsid w:val="00BF22D2"/>
    <w:rsid w:val="00BF3AA6"/>
    <w:rsid w:val="00C0164D"/>
    <w:rsid w:val="00C05DE1"/>
    <w:rsid w:val="00C0712C"/>
    <w:rsid w:val="00C07CD8"/>
    <w:rsid w:val="00C1052C"/>
    <w:rsid w:val="00C1131B"/>
    <w:rsid w:val="00C15309"/>
    <w:rsid w:val="00C15C44"/>
    <w:rsid w:val="00C20D38"/>
    <w:rsid w:val="00C2253C"/>
    <w:rsid w:val="00C25232"/>
    <w:rsid w:val="00C37EB7"/>
    <w:rsid w:val="00C47AED"/>
    <w:rsid w:val="00C531C3"/>
    <w:rsid w:val="00C55622"/>
    <w:rsid w:val="00C6224C"/>
    <w:rsid w:val="00C62253"/>
    <w:rsid w:val="00C624FA"/>
    <w:rsid w:val="00C64D7A"/>
    <w:rsid w:val="00C66DD1"/>
    <w:rsid w:val="00C678D2"/>
    <w:rsid w:val="00C7367B"/>
    <w:rsid w:val="00C7380A"/>
    <w:rsid w:val="00C82309"/>
    <w:rsid w:val="00C83AB3"/>
    <w:rsid w:val="00C84B9E"/>
    <w:rsid w:val="00C8612D"/>
    <w:rsid w:val="00C86955"/>
    <w:rsid w:val="00C9264F"/>
    <w:rsid w:val="00C92666"/>
    <w:rsid w:val="00C94F2A"/>
    <w:rsid w:val="00C963A6"/>
    <w:rsid w:val="00CA2937"/>
    <w:rsid w:val="00CA2A62"/>
    <w:rsid w:val="00CA5712"/>
    <w:rsid w:val="00CA58E8"/>
    <w:rsid w:val="00CA7EC5"/>
    <w:rsid w:val="00CB0470"/>
    <w:rsid w:val="00CB5956"/>
    <w:rsid w:val="00CC0B79"/>
    <w:rsid w:val="00CC1A9B"/>
    <w:rsid w:val="00CC1F93"/>
    <w:rsid w:val="00CC486C"/>
    <w:rsid w:val="00CD5599"/>
    <w:rsid w:val="00CD6E6B"/>
    <w:rsid w:val="00CE11D4"/>
    <w:rsid w:val="00CE1AA7"/>
    <w:rsid w:val="00CE1D88"/>
    <w:rsid w:val="00CE44E2"/>
    <w:rsid w:val="00CF2542"/>
    <w:rsid w:val="00CF2F57"/>
    <w:rsid w:val="00D05592"/>
    <w:rsid w:val="00D066E4"/>
    <w:rsid w:val="00D11B8E"/>
    <w:rsid w:val="00D134BD"/>
    <w:rsid w:val="00D1433F"/>
    <w:rsid w:val="00D25260"/>
    <w:rsid w:val="00D2635F"/>
    <w:rsid w:val="00D320FE"/>
    <w:rsid w:val="00D42FCB"/>
    <w:rsid w:val="00D439C6"/>
    <w:rsid w:val="00D453D2"/>
    <w:rsid w:val="00D4601D"/>
    <w:rsid w:val="00D463D8"/>
    <w:rsid w:val="00D46885"/>
    <w:rsid w:val="00D47620"/>
    <w:rsid w:val="00D50EBE"/>
    <w:rsid w:val="00D531CF"/>
    <w:rsid w:val="00D534FE"/>
    <w:rsid w:val="00D548E8"/>
    <w:rsid w:val="00D54EC9"/>
    <w:rsid w:val="00D61B7C"/>
    <w:rsid w:val="00D6349E"/>
    <w:rsid w:val="00D66398"/>
    <w:rsid w:val="00D66461"/>
    <w:rsid w:val="00D67610"/>
    <w:rsid w:val="00D73090"/>
    <w:rsid w:val="00D75111"/>
    <w:rsid w:val="00D83224"/>
    <w:rsid w:val="00D85D6D"/>
    <w:rsid w:val="00D86F19"/>
    <w:rsid w:val="00DA0317"/>
    <w:rsid w:val="00DB0ED2"/>
    <w:rsid w:val="00DB1F94"/>
    <w:rsid w:val="00DB2D33"/>
    <w:rsid w:val="00DB3ED9"/>
    <w:rsid w:val="00DB7266"/>
    <w:rsid w:val="00DC07B6"/>
    <w:rsid w:val="00DC108A"/>
    <w:rsid w:val="00DC3002"/>
    <w:rsid w:val="00DD0D32"/>
    <w:rsid w:val="00DD23B2"/>
    <w:rsid w:val="00DD7809"/>
    <w:rsid w:val="00DE33E2"/>
    <w:rsid w:val="00DE5DEE"/>
    <w:rsid w:val="00DE626A"/>
    <w:rsid w:val="00DF0F1C"/>
    <w:rsid w:val="00E03A43"/>
    <w:rsid w:val="00E041D1"/>
    <w:rsid w:val="00E047FF"/>
    <w:rsid w:val="00E053F6"/>
    <w:rsid w:val="00E0606E"/>
    <w:rsid w:val="00E11D04"/>
    <w:rsid w:val="00E14024"/>
    <w:rsid w:val="00E16475"/>
    <w:rsid w:val="00E1652E"/>
    <w:rsid w:val="00E179F7"/>
    <w:rsid w:val="00E2272A"/>
    <w:rsid w:val="00E238F3"/>
    <w:rsid w:val="00E310F3"/>
    <w:rsid w:val="00E32E7E"/>
    <w:rsid w:val="00E37556"/>
    <w:rsid w:val="00E418A3"/>
    <w:rsid w:val="00E44194"/>
    <w:rsid w:val="00E5258E"/>
    <w:rsid w:val="00E5520F"/>
    <w:rsid w:val="00E603B0"/>
    <w:rsid w:val="00E60751"/>
    <w:rsid w:val="00E705FA"/>
    <w:rsid w:val="00E7426C"/>
    <w:rsid w:val="00E85D4E"/>
    <w:rsid w:val="00E8797A"/>
    <w:rsid w:val="00EA197F"/>
    <w:rsid w:val="00EA3DD8"/>
    <w:rsid w:val="00EA5250"/>
    <w:rsid w:val="00EA559D"/>
    <w:rsid w:val="00EA65D2"/>
    <w:rsid w:val="00EB2BCA"/>
    <w:rsid w:val="00EB624A"/>
    <w:rsid w:val="00EC2009"/>
    <w:rsid w:val="00EC464F"/>
    <w:rsid w:val="00ED0B1F"/>
    <w:rsid w:val="00ED3A5C"/>
    <w:rsid w:val="00EE1B35"/>
    <w:rsid w:val="00EE2D63"/>
    <w:rsid w:val="00EE6E3B"/>
    <w:rsid w:val="00EF3F66"/>
    <w:rsid w:val="00F00020"/>
    <w:rsid w:val="00F05F17"/>
    <w:rsid w:val="00F06AA8"/>
    <w:rsid w:val="00F07F51"/>
    <w:rsid w:val="00F10A47"/>
    <w:rsid w:val="00F20B62"/>
    <w:rsid w:val="00F23B5C"/>
    <w:rsid w:val="00F27C34"/>
    <w:rsid w:val="00F32372"/>
    <w:rsid w:val="00F418B3"/>
    <w:rsid w:val="00F42AFB"/>
    <w:rsid w:val="00F44044"/>
    <w:rsid w:val="00F474FE"/>
    <w:rsid w:val="00F54109"/>
    <w:rsid w:val="00F56BFE"/>
    <w:rsid w:val="00F57CB0"/>
    <w:rsid w:val="00F57FEA"/>
    <w:rsid w:val="00F61A83"/>
    <w:rsid w:val="00F6222A"/>
    <w:rsid w:val="00F63B74"/>
    <w:rsid w:val="00F72E91"/>
    <w:rsid w:val="00F7423A"/>
    <w:rsid w:val="00F81BC1"/>
    <w:rsid w:val="00F85E81"/>
    <w:rsid w:val="00F87093"/>
    <w:rsid w:val="00F9451C"/>
    <w:rsid w:val="00F97669"/>
    <w:rsid w:val="00FA60F3"/>
    <w:rsid w:val="00FA6516"/>
    <w:rsid w:val="00FA6794"/>
    <w:rsid w:val="00FA7B1B"/>
    <w:rsid w:val="00FB42F1"/>
    <w:rsid w:val="00FB5CF1"/>
    <w:rsid w:val="00FC3476"/>
    <w:rsid w:val="00FC4C55"/>
    <w:rsid w:val="00FD2C0F"/>
    <w:rsid w:val="00FD3FBC"/>
    <w:rsid w:val="00FD65B6"/>
    <w:rsid w:val="00FE36B2"/>
    <w:rsid w:val="00FE4FE5"/>
    <w:rsid w:val="00FE57EA"/>
    <w:rsid w:val="00FE7D30"/>
    <w:rsid w:val="00FF204B"/>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lsdException w:name="heading 2" w:locked="0" w:semiHidden="0" w:uiPriority="0"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link w:val="Heading1Char"/>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bodytext">
    <w:name w:val="NCEA bodytext"/>
    <w:link w:val="NCEAbodytextChar1"/>
    <w:uiPriority w:val="99"/>
    <w:rsid w:val="00147815"/>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2heading">
    <w:name w:val="NCEA L2 heading"/>
    <w:basedOn w:val="Normal"/>
    <w:rsid w:val="00147815"/>
    <w:pPr>
      <w:keepNext/>
      <w:spacing w:before="240" w:after="180"/>
    </w:pPr>
    <w:rPr>
      <w:rFonts w:ascii="Arial" w:eastAsia="Times New Roman" w:hAnsi="Arial" w:cs="Arial"/>
      <w:b/>
      <w:color w:val="auto"/>
      <w:sz w:val="28"/>
      <w:szCs w:val="20"/>
      <w:lang w:eastAsia="en-NZ"/>
    </w:rPr>
  </w:style>
  <w:style w:type="paragraph" w:customStyle="1" w:styleId="NCEAL3heading">
    <w:name w:val="NCEA L3 heading"/>
    <w:basedOn w:val="NCEAL2heading"/>
    <w:uiPriority w:val="99"/>
    <w:rsid w:val="00147815"/>
    <w:rPr>
      <w:i/>
      <w:sz w:val="24"/>
    </w:rPr>
  </w:style>
  <w:style w:type="paragraph" w:customStyle="1" w:styleId="NCEAtablebody">
    <w:name w:val="NCEA table body"/>
    <w:basedOn w:val="Normal"/>
    <w:uiPriority w:val="99"/>
    <w:rsid w:val="009C75AF"/>
    <w:pPr>
      <w:spacing w:before="40" w:after="40"/>
    </w:pPr>
    <w:rPr>
      <w:rFonts w:ascii="Arial" w:eastAsia="Times New Roman" w:hAnsi="Arial"/>
      <w:color w:val="auto"/>
      <w:sz w:val="20"/>
      <w:szCs w:val="20"/>
      <w:lang w:val="en-AU" w:eastAsia="en-NZ"/>
    </w:rPr>
  </w:style>
  <w:style w:type="paragraph" w:customStyle="1" w:styleId="NCEAbullets">
    <w:name w:val="NCEA bullets"/>
    <w:basedOn w:val="NCEAbodytext"/>
    <w:link w:val="NCEAbulletsChar"/>
    <w:uiPriority w:val="99"/>
    <w:rsid w:val="00461DCF"/>
    <w:pPr>
      <w:widowControl w:val="0"/>
      <w:tabs>
        <w:tab w:val="clear" w:pos="397"/>
        <w:tab w:val="num" w:pos="0"/>
        <w:tab w:val="left" w:pos="426"/>
      </w:tabs>
      <w:autoSpaceDE w:val="0"/>
      <w:autoSpaceDN w:val="0"/>
      <w:adjustRightInd w:val="0"/>
      <w:spacing w:before="80" w:after="80"/>
      <w:ind w:left="426" w:hanging="426"/>
    </w:pPr>
    <w:rPr>
      <w:szCs w:val="24"/>
      <w:lang w:val="en-US"/>
    </w:rPr>
  </w:style>
  <w:style w:type="character" w:customStyle="1" w:styleId="NCEAbulletsChar">
    <w:name w:val="NCEA bullets Char"/>
    <w:link w:val="NCEAbullets"/>
    <w:uiPriority w:val="99"/>
    <w:locked/>
    <w:rsid w:val="00461DCF"/>
    <w:rPr>
      <w:rFonts w:ascii="Arial" w:eastAsia="Times New Roman" w:hAnsi="Arial" w:cs="Arial"/>
      <w:sz w:val="22"/>
      <w:szCs w:val="24"/>
      <w:lang w:val="en-US" w:eastAsia="en-NZ"/>
    </w:rPr>
  </w:style>
  <w:style w:type="character" w:customStyle="1" w:styleId="NCEAbodytextChar1">
    <w:name w:val="NCEA bodytext Char1"/>
    <w:link w:val="NCEAbodytext"/>
    <w:locked/>
    <w:rsid w:val="00461DCF"/>
    <w:rPr>
      <w:rFonts w:ascii="Arial" w:eastAsia="Times New Roman" w:hAnsi="Arial" w:cs="Arial"/>
      <w:sz w:val="22"/>
      <w:lang w:eastAsia="en-NZ"/>
    </w:rPr>
  </w:style>
  <w:style w:type="paragraph" w:customStyle="1" w:styleId="NCEAL3Heading0">
    <w:name w:val="NCEA L3 Heading"/>
    <w:basedOn w:val="Normal"/>
    <w:autoRedefine/>
    <w:uiPriority w:val="99"/>
    <w:rsid w:val="0069709F"/>
    <w:pPr>
      <w:tabs>
        <w:tab w:val="left" w:pos="397"/>
        <w:tab w:val="left" w:pos="794"/>
        <w:tab w:val="left" w:pos="1191"/>
      </w:tabs>
      <w:spacing w:before="240" w:after="180"/>
    </w:pPr>
    <w:rPr>
      <w:rFonts w:ascii="Calibri" w:eastAsia="Times New Roman" w:hAnsi="Calibri" w:cs="Calibri"/>
      <w:b/>
      <w:i/>
      <w:color w:val="auto"/>
      <w:szCs w:val="20"/>
      <w:lang w:val="en-AU" w:eastAsia="en-NZ"/>
    </w:rPr>
  </w:style>
  <w:style w:type="paragraph" w:styleId="CommentText">
    <w:name w:val="annotation text"/>
    <w:basedOn w:val="Normal"/>
    <w:link w:val="CommentTextChar"/>
    <w:uiPriority w:val="99"/>
    <w:locked/>
    <w:rsid w:val="001D6C35"/>
    <w:pPr>
      <w:spacing w:before="0" w:after="0"/>
    </w:pPr>
    <w:rPr>
      <w:rFonts w:ascii="Times New Roman" w:eastAsia="Times New Roman" w:hAnsi="Times New Roman"/>
      <w:color w:val="auto"/>
      <w:sz w:val="20"/>
      <w:szCs w:val="20"/>
      <w:lang w:val="en-AU"/>
    </w:rPr>
  </w:style>
  <w:style w:type="character" w:customStyle="1" w:styleId="CommentTextChar">
    <w:name w:val="Comment Text Char"/>
    <w:basedOn w:val="DefaultParagraphFont"/>
    <w:link w:val="CommentText"/>
    <w:uiPriority w:val="99"/>
    <w:rsid w:val="001D6C35"/>
    <w:rPr>
      <w:rFonts w:eastAsia="Times New Roman"/>
      <w:lang w:val="en-AU" w:eastAsia="en-US"/>
    </w:rPr>
  </w:style>
  <w:style w:type="character" w:styleId="Hyperlink">
    <w:name w:val="Hyperlink"/>
    <w:uiPriority w:val="99"/>
    <w:locked/>
    <w:rsid w:val="002A64CA"/>
    <w:rPr>
      <w:rFonts w:cs="Times New Roman"/>
      <w:color w:val="0000FF"/>
      <w:u w:val="single"/>
    </w:rPr>
  </w:style>
  <w:style w:type="paragraph" w:customStyle="1" w:styleId="NCEAHeaderFooter">
    <w:name w:val="NCEA Header/Footer"/>
    <w:basedOn w:val="Header"/>
    <w:uiPriority w:val="99"/>
    <w:rsid w:val="002A64CA"/>
    <w:pPr>
      <w:tabs>
        <w:tab w:val="clear" w:pos="4513"/>
        <w:tab w:val="clear" w:pos="9026"/>
        <w:tab w:val="center" w:pos="4153"/>
        <w:tab w:val="right" w:pos="8306"/>
      </w:tabs>
    </w:pPr>
    <w:rPr>
      <w:rFonts w:ascii="Arial" w:eastAsia="Times New Roman" w:hAnsi="Arial"/>
      <w:color w:val="auto"/>
      <w:sz w:val="20"/>
      <w:szCs w:val="20"/>
    </w:rPr>
  </w:style>
  <w:style w:type="character" w:styleId="FollowedHyperlink">
    <w:name w:val="FollowedHyperlink"/>
    <w:basedOn w:val="DefaultParagraphFont"/>
    <w:uiPriority w:val="99"/>
    <w:semiHidden/>
    <w:unhideWhenUsed/>
    <w:locked/>
    <w:rsid w:val="002A64CA"/>
    <w:rPr>
      <w:color w:val="800080" w:themeColor="followedHyperlink"/>
      <w:u w:val="single"/>
    </w:rPr>
  </w:style>
  <w:style w:type="paragraph" w:customStyle="1" w:styleId="NCEAtablebullet">
    <w:name w:val="NCEA table bullet"/>
    <w:basedOn w:val="Normal"/>
    <w:uiPriority w:val="99"/>
    <w:rsid w:val="00337B00"/>
    <w:pPr>
      <w:numPr>
        <w:numId w:val="5"/>
      </w:numPr>
      <w:spacing w:before="80" w:after="80"/>
      <w:ind w:left="227" w:hanging="227"/>
    </w:pPr>
    <w:rPr>
      <w:rFonts w:ascii="Arial" w:eastAsia="Times New Roman" w:hAnsi="Arial"/>
      <w:color w:val="auto"/>
      <w:sz w:val="20"/>
      <w:szCs w:val="20"/>
      <w:lang w:eastAsia="en-NZ"/>
    </w:rPr>
  </w:style>
  <w:style w:type="character" w:customStyle="1" w:styleId="NCEAbodytextChar">
    <w:name w:val="NCEA bodytext Char"/>
    <w:uiPriority w:val="99"/>
    <w:rsid w:val="0000677D"/>
    <w:rPr>
      <w:rFonts w:ascii="Arial" w:hAnsi="Arial"/>
      <w:sz w:val="22"/>
      <w:lang w:val="en-NZ" w:eastAsia="en-NZ"/>
    </w:rPr>
  </w:style>
  <w:style w:type="character" w:customStyle="1" w:styleId="Heading1Char">
    <w:name w:val="Heading 1 Char"/>
    <w:aliases w:val="VP Heading 1 Char"/>
    <w:basedOn w:val="DefaultParagraphFont"/>
    <w:link w:val="Heading1"/>
    <w:rsid w:val="00445B34"/>
    <w:rPr>
      <w:rFonts w:ascii="Calibri" w:hAnsi="Calibri"/>
      <w:b/>
      <w:color w:val="000000" w:themeColor="text1"/>
      <w:sz w:val="28"/>
      <w:lang w:eastAsia="en-US"/>
    </w:rPr>
  </w:style>
  <w:style w:type="paragraph" w:styleId="CommentSubject">
    <w:name w:val="annotation subject"/>
    <w:basedOn w:val="CommentText"/>
    <w:next w:val="CommentText"/>
    <w:link w:val="CommentSubjectChar"/>
    <w:uiPriority w:val="99"/>
    <w:semiHidden/>
    <w:unhideWhenUsed/>
    <w:locked/>
    <w:rsid w:val="00FD3FBC"/>
    <w:pPr>
      <w:spacing w:before="120" w:after="120"/>
    </w:pPr>
    <w:rPr>
      <w:rFonts w:asciiTheme="minorHAnsi" w:eastAsiaTheme="minorEastAsia" w:hAnsiTheme="minorHAnsi"/>
      <w:b/>
      <w:bCs/>
      <w:color w:val="000000" w:themeColor="text1"/>
      <w:lang w:val="en-NZ"/>
    </w:rPr>
  </w:style>
  <w:style w:type="character" w:customStyle="1" w:styleId="CommentSubjectChar">
    <w:name w:val="Comment Subject Char"/>
    <w:basedOn w:val="CommentTextChar"/>
    <w:link w:val="CommentSubject"/>
    <w:uiPriority w:val="99"/>
    <w:semiHidden/>
    <w:rsid w:val="00FD3FBC"/>
    <w:rPr>
      <w:rFonts w:asciiTheme="minorHAnsi" w:eastAsia="Times New Roman" w:hAnsiTheme="minorHAnsi"/>
      <w:b/>
      <w:bCs/>
      <w:color w:val="000000" w:themeColor="text1"/>
      <w:lang w:val="en-AU" w:eastAsia="en-US"/>
    </w:rPr>
  </w:style>
  <w:style w:type="paragraph" w:styleId="ListParagraph">
    <w:name w:val="List Paragraph"/>
    <w:basedOn w:val="Normal"/>
    <w:uiPriority w:val="34"/>
    <w:locked/>
    <w:rsid w:val="000214D1"/>
    <w:pPr>
      <w:ind w:left="720"/>
      <w:contextualSpacing/>
    </w:pPr>
  </w:style>
  <w:style w:type="paragraph" w:customStyle="1" w:styleId="NCEAbulletedlist">
    <w:name w:val="NCEA bulleted list"/>
    <w:basedOn w:val="NCEAbodytext"/>
    <w:uiPriority w:val="99"/>
    <w:rsid w:val="00D54EC9"/>
    <w:pPr>
      <w:widowControl w:val="0"/>
      <w:tabs>
        <w:tab w:val="clear" w:pos="397"/>
        <w:tab w:val="clear" w:pos="794"/>
        <w:tab w:val="clear" w:pos="1191"/>
        <w:tab w:val="left" w:pos="364"/>
      </w:tabs>
      <w:autoSpaceDE w:val="0"/>
      <w:autoSpaceDN w:val="0"/>
      <w:adjustRightInd w:val="0"/>
      <w:spacing w:before="80"/>
      <w:ind w:left="363" w:hanging="363"/>
    </w:pPr>
    <w:rPr>
      <w:szCs w:val="22"/>
      <w:lang w:val="en-GB"/>
    </w:rPr>
  </w:style>
  <w:style w:type="paragraph" w:customStyle="1" w:styleId="NCEAtablebodytextleft">
    <w:name w:val="NCEA table bodytext left"/>
    <w:basedOn w:val="Normal"/>
    <w:uiPriority w:val="99"/>
    <w:rsid w:val="00342608"/>
    <w:pPr>
      <w:spacing w:before="40" w:after="40"/>
    </w:pPr>
    <w:rPr>
      <w:rFonts w:ascii="Arial" w:eastAsia="Times New Roman" w:hAnsi="Arial"/>
      <w:color w:val="auto"/>
      <w:sz w:val="20"/>
      <w:szCs w:val="20"/>
      <w:lang w:val="en-GB" w:eastAsia="en-NZ"/>
    </w:rPr>
  </w:style>
  <w:style w:type="paragraph" w:customStyle="1" w:styleId="NCEAtablebodytextleft2">
    <w:name w:val="NCEA table bodytext left 2"/>
    <w:basedOn w:val="Normal"/>
    <w:uiPriority w:val="99"/>
    <w:rsid w:val="00D86F19"/>
    <w:pPr>
      <w:spacing w:before="40" w:after="80"/>
    </w:pPr>
    <w:rPr>
      <w:rFonts w:ascii="Arial" w:eastAsia="Times New Roman" w:hAnsi="Arial" w:cs="Arial"/>
      <w:color w:val="auto"/>
      <w:sz w:val="20"/>
      <w:szCs w:val="22"/>
      <w:lang w:val="en-US" w:eastAsia="en-N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lsdException w:name="heading 2" w:locked="0" w:semiHidden="0" w:uiPriority="0"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link w:val="Heading1Char"/>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1"/>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4"/>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3"/>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paragraph" w:customStyle="1" w:styleId="NCEAbodytext">
    <w:name w:val="NCEA bodytext"/>
    <w:link w:val="NCEAbodytextChar1"/>
    <w:uiPriority w:val="99"/>
    <w:rsid w:val="00147815"/>
    <w:pPr>
      <w:tabs>
        <w:tab w:val="left" w:pos="397"/>
        <w:tab w:val="left" w:pos="794"/>
        <w:tab w:val="left" w:pos="1191"/>
      </w:tabs>
      <w:spacing w:before="120" w:after="120"/>
    </w:pPr>
    <w:rPr>
      <w:rFonts w:ascii="Arial" w:eastAsia="Times New Roman" w:hAnsi="Arial" w:cs="Arial"/>
      <w:sz w:val="22"/>
      <w:lang w:eastAsia="en-NZ"/>
    </w:rPr>
  </w:style>
  <w:style w:type="paragraph" w:customStyle="1" w:styleId="NCEAL2heading">
    <w:name w:val="NCEA L2 heading"/>
    <w:basedOn w:val="Normal"/>
    <w:rsid w:val="00147815"/>
    <w:pPr>
      <w:keepNext/>
      <w:spacing w:before="240" w:after="180"/>
    </w:pPr>
    <w:rPr>
      <w:rFonts w:ascii="Arial" w:eastAsia="Times New Roman" w:hAnsi="Arial" w:cs="Arial"/>
      <w:b/>
      <w:color w:val="auto"/>
      <w:sz w:val="28"/>
      <w:szCs w:val="20"/>
      <w:lang w:eastAsia="en-NZ"/>
    </w:rPr>
  </w:style>
  <w:style w:type="paragraph" w:customStyle="1" w:styleId="NCEAL3heading">
    <w:name w:val="NCEA L3 heading"/>
    <w:basedOn w:val="NCEAL2heading"/>
    <w:uiPriority w:val="99"/>
    <w:rsid w:val="00147815"/>
    <w:rPr>
      <w:i/>
      <w:sz w:val="24"/>
    </w:rPr>
  </w:style>
  <w:style w:type="paragraph" w:customStyle="1" w:styleId="NCEAtablebody">
    <w:name w:val="NCEA table body"/>
    <w:basedOn w:val="Normal"/>
    <w:uiPriority w:val="99"/>
    <w:rsid w:val="009C75AF"/>
    <w:pPr>
      <w:spacing w:before="40" w:after="40"/>
    </w:pPr>
    <w:rPr>
      <w:rFonts w:ascii="Arial" w:eastAsia="Times New Roman" w:hAnsi="Arial"/>
      <w:color w:val="auto"/>
      <w:sz w:val="20"/>
      <w:szCs w:val="20"/>
      <w:lang w:val="en-AU" w:eastAsia="en-NZ"/>
    </w:rPr>
  </w:style>
  <w:style w:type="paragraph" w:customStyle="1" w:styleId="NCEAbullets">
    <w:name w:val="NCEA bullets"/>
    <w:basedOn w:val="NCEAbodytext"/>
    <w:link w:val="NCEAbulletsChar"/>
    <w:uiPriority w:val="99"/>
    <w:rsid w:val="00461DCF"/>
    <w:pPr>
      <w:widowControl w:val="0"/>
      <w:tabs>
        <w:tab w:val="clear" w:pos="397"/>
        <w:tab w:val="num" w:pos="0"/>
        <w:tab w:val="left" w:pos="426"/>
      </w:tabs>
      <w:autoSpaceDE w:val="0"/>
      <w:autoSpaceDN w:val="0"/>
      <w:adjustRightInd w:val="0"/>
      <w:spacing w:before="80" w:after="80"/>
      <w:ind w:left="426" w:hanging="426"/>
    </w:pPr>
    <w:rPr>
      <w:szCs w:val="24"/>
      <w:lang w:val="en-US"/>
    </w:rPr>
  </w:style>
  <w:style w:type="character" w:customStyle="1" w:styleId="NCEAbulletsChar">
    <w:name w:val="NCEA bullets Char"/>
    <w:link w:val="NCEAbullets"/>
    <w:uiPriority w:val="99"/>
    <w:locked/>
    <w:rsid w:val="00461DCF"/>
    <w:rPr>
      <w:rFonts w:ascii="Arial" w:eastAsia="Times New Roman" w:hAnsi="Arial" w:cs="Arial"/>
      <w:sz w:val="22"/>
      <w:szCs w:val="24"/>
      <w:lang w:val="en-US" w:eastAsia="en-NZ"/>
    </w:rPr>
  </w:style>
  <w:style w:type="character" w:customStyle="1" w:styleId="NCEAbodytextChar1">
    <w:name w:val="NCEA bodytext Char1"/>
    <w:link w:val="NCEAbodytext"/>
    <w:locked/>
    <w:rsid w:val="00461DCF"/>
    <w:rPr>
      <w:rFonts w:ascii="Arial" w:eastAsia="Times New Roman" w:hAnsi="Arial" w:cs="Arial"/>
      <w:sz w:val="22"/>
      <w:lang w:eastAsia="en-NZ"/>
    </w:rPr>
  </w:style>
  <w:style w:type="paragraph" w:customStyle="1" w:styleId="NCEAL3Heading0">
    <w:name w:val="NCEA L3 Heading"/>
    <w:basedOn w:val="Normal"/>
    <w:autoRedefine/>
    <w:uiPriority w:val="99"/>
    <w:rsid w:val="0069709F"/>
    <w:pPr>
      <w:tabs>
        <w:tab w:val="left" w:pos="397"/>
        <w:tab w:val="left" w:pos="794"/>
        <w:tab w:val="left" w:pos="1191"/>
      </w:tabs>
      <w:spacing w:before="240" w:after="180"/>
    </w:pPr>
    <w:rPr>
      <w:rFonts w:ascii="Calibri" w:eastAsia="Times New Roman" w:hAnsi="Calibri" w:cs="Calibri"/>
      <w:b/>
      <w:i/>
      <w:color w:val="auto"/>
      <w:szCs w:val="20"/>
      <w:lang w:val="en-AU" w:eastAsia="en-NZ"/>
    </w:rPr>
  </w:style>
  <w:style w:type="paragraph" w:styleId="CommentText">
    <w:name w:val="annotation text"/>
    <w:basedOn w:val="Normal"/>
    <w:link w:val="CommentTextChar"/>
    <w:uiPriority w:val="99"/>
    <w:locked/>
    <w:rsid w:val="001D6C35"/>
    <w:pPr>
      <w:spacing w:before="0" w:after="0"/>
    </w:pPr>
    <w:rPr>
      <w:rFonts w:ascii="Times New Roman" w:eastAsia="Times New Roman" w:hAnsi="Times New Roman"/>
      <w:color w:val="auto"/>
      <w:sz w:val="20"/>
      <w:szCs w:val="20"/>
      <w:lang w:val="en-AU"/>
    </w:rPr>
  </w:style>
  <w:style w:type="character" w:customStyle="1" w:styleId="CommentTextChar">
    <w:name w:val="Comment Text Char"/>
    <w:basedOn w:val="DefaultParagraphFont"/>
    <w:link w:val="CommentText"/>
    <w:uiPriority w:val="99"/>
    <w:rsid w:val="001D6C35"/>
    <w:rPr>
      <w:rFonts w:eastAsia="Times New Roman"/>
      <w:lang w:val="en-AU" w:eastAsia="en-US"/>
    </w:rPr>
  </w:style>
  <w:style w:type="character" w:styleId="Hyperlink">
    <w:name w:val="Hyperlink"/>
    <w:uiPriority w:val="99"/>
    <w:locked/>
    <w:rsid w:val="002A64CA"/>
    <w:rPr>
      <w:rFonts w:cs="Times New Roman"/>
      <w:color w:val="0000FF"/>
      <w:u w:val="single"/>
    </w:rPr>
  </w:style>
  <w:style w:type="paragraph" w:customStyle="1" w:styleId="NCEAHeaderFooter">
    <w:name w:val="NCEA Header/Footer"/>
    <w:basedOn w:val="Header"/>
    <w:uiPriority w:val="99"/>
    <w:rsid w:val="002A64CA"/>
    <w:pPr>
      <w:tabs>
        <w:tab w:val="clear" w:pos="4513"/>
        <w:tab w:val="clear" w:pos="9026"/>
        <w:tab w:val="center" w:pos="4153"/>
        <w:tab w:val="right" w:pos="8306"/>
      </w:tabs>
    </w:pPr>
    <w:rPr>
      <w:rFonts w:ascii="Arial" w:eastAsia="Times New Roman" w:hAnsi="Arial"/>
      <w:color w:val="auto"/>
      <w:sz w:val="20"/>
      <w:szCs w:val="20"/>
    </w:rPr>
  </w:style>
  <w:style w:type="character" w:styleId="FollowedHyperlink">
    <w:name w:val="FollowedHyperlink"/>
    <w:basedOn w:val="DefaultParagraphFont"/>
    <w:uiPriority w:val="99"/>
    <w:semiHidden/>
    <w:unhideWhenUsed/>
    <w:locked/>
    <w:rsid w:val="002A64CA"/>
    <w:rPr>
      <w:color w:val="800080" w:themeColor="followedHyperlink"/>
      <w:u w:val="single"/>
    </w:rPr>
  </w:style>
  <w:style w:type="paragraph" w:customStyle="1" w:styleId="NCEAtablebullet">
    <w:name w:val="NCEA table bullet"/>
    <w:basedOn w:val="Normal"/>
    <w:uiPriority w:val="99"/>
    <w:rsid w:val="00337B00"/>
    <w:pPr>
      <w:numPr>
        <w:numId w:val="5"/>
      </w:numPr>
      <w:spacing w:before="80" w:after="80"/>
      <w:ind w:left="227" w:hanging="227"/>
    </w:pPr>
    <w:rPr>
      <w:rFonts w:ascii="Arial" w:eastAsia="Times New Roman" w:hAnsi="Arial"/>
      <w:color w:val="auto"/>
      <w:sz w:val="20"/>
      <w:szCs w:val="20"/>
      <w:lang w:eastAsia="en-NZ"/>
    </w:rPr>
  </w:style>
  <w:style w:type="character" w:customStyle="1" w:styleId="NCEAbodytextChar">
    <w:name w:val="NCEA bodytext Char"/>
    <w:uiPriority w:val="99"/>
    <w:rsid w:val="0000677D"/>
    <w:rPr>
      <w:rFonts w:ascii="Arial" w:hAnsi="Arial"/>
      <w:sz w:val="22"/>
      <w:lang w:val="en-NZ" w:eastAsia="en-NZ"/>
    </w:rPr>
  </w:style>
  <w:style w:type="character" w:customStyle="1" w:styleId="Heading1Char">
    <w:name w:val="Heading 1 Char"/>
    <w:aliases w:val="VP Heading 1 Char"/>
    <w:basedOn w:val="DefaultParagraphFont"/>
    <w:link w:val="Heading1"/>
    <w:rsid w:val="00445B34"/>
    <w:rPr>
      <w:rFonts w:ascii="Calibri" w:hAnsi="Calibri"/>
      <w:b/>
      <w:color w:val="000000" w:themeColor="text1"/>
      <w:sz w:val="28"/>
      <w:lang w:eastAsia="en-US"/>
    </w:rPr>
  </w:style>
  <w:style w:type="paragraph" w:styleId="CommentSubject">
    <w:name w:val="annotation subject"/>
    <w:basedOn w:val="CommentText"/>
    <w:next w:val="CommentText"/>
    <w:link w:val="CommentSubjectChar"/>
    <w:uiPriority w:val="99"/>
    <w:semiHidden/>
    <w:unhideWhenUsed/>
    <w:locked/>
    <w:rsid w:val="00FD3FBC"/>
    <w:pPr>
      <w:spacing w:before="120" w:after="120"/>
    </w:pPr>
    <w:rPr>
      <w:rFonts w:asciiTheme="minorHAnsi" w:eastAsiaTheme="minorEastAsia" w:hAnsiTheme="minorHAnsi"/>
      <w:b/>
      <w:bCs/>
      <w:color w:val="000000" w:themeColor="text1"/>
      <w:lang w:val="en-NZ"/>
    </w:rPr>
  </w:style>
  <w:style w:type="character" w:customStyle="1" w:styleId="CommentSubjectChar">
    <w:name w:val="Comment Subject Char"/>
    <w:basedOn w:val="CommentTextChar"/>
    <w:link w:val="CommentSubject"/>
    <w:uiPriority w:val="99"/>
    <w:semiHidden/>
    <w:rsid w:val="00FD3FBC"/>
    <w:rPr>
      <w:rFonts w:asciiTheme="minorHAnsi" w:eastAsia="Times New Roman" w:hAnsiTheme="minorHAnsi"/>
      <w:b/>
      <w:bCs/>
      <w:color w:val="000000" w:themeColor="text1"/>
      <w:lang w:val="en-AU" w:eastAsia="en-US"/>
    </w:rPr>
  </w:style>
  <w:style w:type="paragraph" w:styleId="ListParagraph">
    <w:name w:val="List Paragraph"/>
    <w:basedOn w:val="Normal"/>
    <w:uiPriority w:val="34"/>
    <w:locked/>
    <w:rsid w:val="000214D1"/>
    <w:pPr>
      <w:ind w:left="720"/>
      <w:contextualSpacing/>
    </w:pPr>
  </w:style>
  <w:style w:type="paragraph" w:customStyle="1" w:styleId="NCEAbulletedlist">
    <w:name w:val="NCEA bulleted list"/>
    <w:basedOn w:val="NCEAbodytext"/>
    <w:uiPriority w:val="99"/>
    <w:rsid w:val="00D54EC9"/>
    <w:pPr>
      <w:widowControl w:val="0"/>
      <w:tabs>
        <w:tab w:val="clear" w:pos="397"/>
        <w:tab w:val="clear" w:pos="794"/>
        <w:tab w:val="clear" w:pos="1191"/>
        <w:tab w:val="left" w:pos="364"/>
      </w:tabs>
      <w:autoSpaceDE w:val="0"/>
      <w:autoSpaceDN w:val="0"/>
      <w:adjustRightInd w:val="0"/>
      <w:spacing w:before="80"/>
      <w:ind w:left="363" w:hanging="363"/>
    </w:pPr>
    <w:rPr>
      <w:szCs w:val="22"/>
      <w:lang w:val="en-GB"/>
    </w:rPr>
  </w:style>
  <w:style w:type="paragraph" w:customStyle="1" w:styleId="NCEAtablebodytextleft">
    <w:name w:val="NCEA table bodytext left"/>
    <w:basedOn w:val="Normal"/>
    <w:uiPriority w:val="99"/>
    <w:rsid w:val="00342608"/>
    <w:pPr>
      <w:spacing w:before="40" w:after="40"/>
    </w:pPr>
    <w:rPr>
      <w:rFonts w:ascii="Arial" w:eastAsia="Times New Roman" w:hAnsi="Arial"/>
      <w:color w:val="auto"/>
      <w:sz w:val="20"/>
      <w:szCs w:val="20"/>
      <w:lang w:val="en-GB" w:eastAsia="en-NZ"/>
    </w:rPr>
  </w:style>
  <w:style w:type="paragraph" w:customStyle="1" w:styleId="NCEAtablebodytextleft2">
    <w:name w:val="NCEA table bodytext left 2"/>
    <w:basedOn w:val="Normal"/>
    <w:uiPriority w:val="99"/>
    <w:rsid w:val="00D86F19"/>
    <w:pPr>
      <w:spacing w:before="40" w:after="80"/>
    </w:pPr>
    <w:rPr>
      <w:rFonts w:ascii="Arial" w:eastAsia="Times New Roman" w:hAnsi="Arial" w:cs="Arial"/>
      <w:color w:val="auto"/>
      <w:sz w:val="20"/>
      <w:szCs w:val="22"/>
      <w:lang w:val="en-US" w:eastAsia="en-NZ"/>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microsoft.com/office/2007/relationships/stylesWithEffects" Target="stylesWithEffect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TL%20Design\Senior%20Secondary\9.%20Team\Team%20members\Anne%20Adams\Anne\Vocational%20Pathways%202012\Resource%20templates\Style-free%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15CE8D-70C5-4A91-96BA-FA0364D74640}"/>
      </w:docPartPr>
      <w:docPartBody>
        <w:p w:rsidR="007753CB" w:rsidRDefault="007753CB">
          <w:r w:rsidRPr="00490F97">
            <w:rPr>
              <w:rStyle w:val="PlaceholderText"/>
            </w:rPr>
            <w:t>Click here to enter text.</w:t>
          </w:r>
        </w:p>
      </w:docPartBody>
    </w:docPart>
    <w:docPart>
      <w:docPartPr>
        <w:name w:val="865081D5BA554700AAE900398D38C876"/>
        <w:category>
          <w:name w:val="General"/>
          <w:gallery w:val="placeholder"/>
        </w:category>
        <w:types>
          <w:type w:val="bbPlcHdr"/>
        </w:types>
        <w:behaviors>
          <w:behavior w:val="content"/>
        </w:behaviors>
        <w:guid w:val="{7222417F-5FC7-4726-826B-FE55D82536DD}"/>
      </w:docPartPr>
      <w:docPartBody>
        <w:p w:rsidR="00E8737F" w:rsidRDefault="003D7123" w:rsidP="003D7123">
          <w:pPr>
            <w:pStyle w:val="865081D5BA554700AAE900398D38C87639"/>
          </w:pPr>
          <w:r w:rsidRPr="00490F97">
            <w:rPr>
              <w:rStyle w:val="PlaceholderText"/>
            </w:rPr>
            <w:t>Click here to enter text.</w:t>
          </w:r>
        </w:p>
      </w:docPartBody>
    </w:docPart>
    <w:docPart>
      <w:docPartPr>
        <w:name w:val="F780702E73EC43B2BC25591CC714E53E"/>
        <w:category>
          <w:name w:val="General"/>
          <w:gallery w:val="placeholder"/>
        </w:category>
        <w:types>
          <w:type w:val="bbPlcHdr"/>
        </w:types>
        <w:behaviors>
          <w:behavior w:val="content"/>
        </w:behaviors>
        <w:guid w:val="{8B4FDD5A-99A0-463E-A04D-957C06E9894C}"/>
      </w:docPartPr>
      <w:docPartBody>
        <w:p w:rsidR="00E8737F" w:rsidRDefault="003D7123" w:rsidP="003D7123">
          <w:pPr>
            <w:pStyle w:val="F780702E73EC43B2BC25591CC714E53E39"/>
          </w:pPr>
          <w:r w:rsidRPr="00490F97">
            <w:rPr>
              <w:rStyle w:val="PlaceholderText"/>
            </w:rPr>
            <w:t>Click here to enter text.</w:t>
          </w:r>
        </w:p>
      </w:docPartBody>
    </w:docPart>
    <w:docPart>
      <w:docPartPr>
        <w:name w:val="5334F93479954F578B7728FBC9CA6285"/>
        <w:category>
          <w:name w:val="General"/>
          <w:gallery w:val="placeholder"/>
        </w:category>
        <w:types>
          <w:type w:val="bbPlcHdr"/>
        </w:types>
        <w:behaviors>
          <w:behavior w:val="content"/>
        </w:behaviors>
        <w:guid w:val="{66644B5B-BD18-4F8F-A577-28F8F00FB20E}"/>
      </w:docPartPr>
      <w:docPartBody>
        <w:p w:rsidR="00E8737F" w:rsidRDefault="003D7123" w:rsidP="003D7123">
          <w:pPr>
            <w:pStyle w:val="5334F93479954F578B7728FBC9CA628539"/>
          </w:pPr>
          <w:r w:rsidRPr="00490F97">
            <w:rPr>
              <w:rStyle w:val="PlaceholderText"/>
            </w:rPr>
            <w:t>Click here to enter text.</w:t>
          </w:r>
        </w:p>
      </w:docPartBody>
    </w:docPart>
    <w:docPart>
      <w:docPartPr>
        <w:name w:val="CE4B252968D84CCFB8BEACC8E689E1BE"/>
        <w:category>
          <w:name w:val="General"/>
          <w:gallery w:val="placeholder"/>
        </w:category>
        <w:types>
          <w:type w:val="bbPlcHdr"/>
        </w:types>
        <w:behaviors>
          <w:behavior w:val="content"/>
        </w:behaviors>
        <w:guid w:val="{3AB39F3B-06C5-49B7-82F2-402A140EFEB4}"/>
      </w:docPartPr>
      <w:docPartBody>
        <w:p w:rsidR="00E8737F" w:rsidRDefault="003D7123" w:rsidP="003D7123">
          <w:pPr>
            <w:pStyle w:val="CE4B252968D84CCFB8BEACC8E689E1BE20"/>
          </w:pPr>
          <w:r w:rsidRPr="00490F97">
            <w:rPr>
              <w:rStyle w:val="PlaceholderText"/>
            </w:rPr>
            <w:t>Click here to enter text.</w:t>
          </w:r>
        </w:p>
      </w:docPartBody>
    </w:docPart>
    <w:docPart>
      <w:docPartPr>
        <w:name w:val="951F63B9863E4CC7A27DE3E050046949"/>
        <w:category>
          <w:name w:val="General"/>
          <w:gallery w:val="placeholder"/>
        </w:category>
        <w:types>
          <w:type w:val="bbPlcHdr"/>
        </w:types>
        <w:behaviors>
          <w:behavior w:val="content"/>
        </w:behaviors>
        <w:guid w:val="{B1B129DE-72A4-4154-B7E3-A5CC95F07E15}"/>
      </w:docPartPr>
      <w:docPartBody>
        <w:p w:rsidR="00E8737F" w:rsidRDefault="003D7123" w:rsidP="003D7123">
          <w:pPr>
            <w:pStyle w:val="951F63B9863E4CC7A27DE3E05004694920"/>
          </w:pPr>
          <w:r w:rsidRPr="00490F97">
            <w:rPr>
              <w:rStyle w:val="PlaceholderText"/>
            </w:rPr>
            <w:t>Click here to enter text.</w:t>
          </w:r>
        </w:p>
      </w:docPartBody>
    </w:docPart>
    <w:docPart>
      <w:docPartPr>
        <w:name w:val="F7C0F927925B4B388F6E15B3125CC406"/>
        <w:category>
          <w:name w:val="General"/>
          <w:gallery w:val="placeholder"/>
        </w:category>
        <w:types>
          <w:type w:val="bbPlcHdr"/>
        </w:types>
        <w:behaviors>
          <w:behavior w:val="content"/>
        </w:behaviors>
        <w:guid w:val="{FC8B2F4E-D12E-4D82-8044-BD0E11E0894D}"/>
      </w:docPartPr>
      <w:docPartBody>
        <w:p w:rsidR="00E8737F" w:rsidRDefault="003D7123" w:rsidP="003D7123">
          <w:pPr>
            <w:pStyle w:val="F7C0F927925B4B388F6E15B3125CC40620"/>
          </w:pPr>
          <w:r w:rsidRPr="00490F97">
            <w:rPr>
              <w:rStyle w:val="PlaceholderText"/>
            </w:rPr>
            <w:t>Click here to enter text.</w:t>
          </w:r>
        </w:p>
      </w:docPartBody>
    </w:docPart>
    <w:docPart>
      <w:docPartPr>
        <w:name w:val="61E69DA00694468AB73E51159B5CD229"/>
        <w:category>
          <w:name w:val="General"/>
          <w:gallery w:val="placeholder"/>
        </w:category>
        <w:types>
          <w:type w:val="bbPlcHdr"/>
        </w:types>
        <w:behaviors>
          <w:behavior w:val="content"/>
        </w:behaviors>
        <w:guid w:val="{7E784396-D46A-4CF8-BDE0-7E34546E241A}"/>
      </w:docPartPr>
      <w:docPartBody>
        <w:p w:rsidR="00E8737F" w:rsidRDefault="003D7123" w:rsidP="003D7123">
          <w:pPr>
            <w:pStyle w:val="61E69DA00694468AB73E51159B5CD22920"/>
          </w:pPr>
          <w:r w:rsidRPr="00490F97">
            <w:rPr>
              <w:rStyle w:val="PlaceholderText"/>
            </w:rPr>
            <w:t>Click here to enter text.</w:t>
          </w:r>
        </w:p>
      </w:docPartBody>
    </w:docPart>
    <w:docPart>
      <w:docPartPr>
        <w:name w:val="52C3B92BEF8245DD9A917A97F0FE45A2"/>
        <w:category>
          <w:name w:val="General"/>
          <w:gallery w:val="placeholder"/>
        </w:category>
        <w:types>
          <w:type w:val="bbPlcHdr"/>
        </w:types>
        <w:behaviors>
          <w:behavior w:val="content"/>
        </w:behaviors>
        <w:guid w:val="{7979B564-8D2D-4CE7-BE32-006051076FDF}"/>
      </w:docPartPr>
      <w:docPartBody>
        <w:p w:rsidR="00E8737F" w:rsidRDefault="003D7123" w:rsidP="003D7123">
          <w:pPr>
            <w:pStyle w:val="52C3B92BEF8245DD9A917A97F0FE45A220"/>
          </w:pPr>
          <w:r w:rsidRPr="00490F97">
            <w:rPr>
              <w:rStyle w:val="PlaceholderText"/>
            </w:rPr>
            <w:t>Click here to enter text.</w:t>
          </w:r>
        </w:p>
      </w:docPartBody>
    </w:docPart>
    <w:docPart>
      <w:docPartPr>
        <w:name w:val="FF28DD543DF24A8BA3BC1D6DC92E9D25"/>
        <w:category>
          <w:name w:val="General"/>
          <w:gallery w:val="placeholder"/>
        </w:category>
        <w:types>
          <w:type w:val="bbPlcHdr"/>
        </w:types>
        <w:behaviors>
          <w:behavior w:val="content"/>
        </w:behaviors>
        <w:guid w:val="{1FF5273C-D630-4950-937D-2DCF841CE610}"/>
      </w:docPartPr>
      <w:docPartBody>
        <w:p w:rsidR="00921372" w:rsidRDefault="003D7123" w:rsidP="003D7123">
          <w:pPr>
            <w:pStyle w:val="FF28DD543DF24A8BA3BC1D6DC92E9D2520"/>
          </w:pPr>
          <w:r w:rsidRPr="00490F97">
            <w:rPr>
              <w:rStyle w:val="PlaceholderText"/>
            </w:rPr>
            <w:t>Click here to enter text.</w:t>
          </w:r>
        </w:p>
      </w:docPartBody>
    </w:docPart>
    <w:docPart>
      <w:docPartPr>
        <w:name w:val="D01A1E4F726F440A8D2D793A9A33BC56"/>
        <w:category>
          <w:name w:val="General"/>
          <w:gallery w:val="placeholder"/>
        </w:category>
        <w:types>
          <w:type w:val="bbPlcHdr"/>
        </w:types>
        <w:behaviors>
          <w:behavior w:val="content"/>
        </w:behaviors>
        <w:guid w:val="{38F62632-2534-42B2-A217-FBF373D251D8}"/>
      </w:docPartPr>
      <w:docPartBody>
        <w:p w:rsidR="00921372" w:rsidRDefault="003D7123" w:rsidP="003D7123">
          <w:pPr>
            <w:pStyle w:val="D01A1E4F726F440A8D2D793A9A33BC5619"/>
          </w:pPr>
          <w:r w:rsidRPr="00490F97">
            <w:rPr>
              <w:rStyle w:val="PlaceholderText"/>
            </w:rPr>
            <w:t>Click here to enter text.</w:t>
          </w:r>
        </w:p>
      </w:docPartBody>
    </w:docPart>
    <w:docPart>
      <w:docPartPr>
        <w:name w:val="4AA7FD90F7E34A3E89CBBC4F0019E8D7"/>
        <w:category>
          <w:name w:val="General"/>
          <w:gallery w:val="placeholder"/>
        </w:category>
        <w:types>
          <w:type w:val="bbPlcHdr"/>
        </w:types>
        <w:behaviors>
          <w:behavior w:val="content"/>
        </w:behaviors>
        <w:guid w:val="{1FC9B233-DDA7-423F-94C8-A1C706FF68C9}"/>
      </w:docPartPr>
      <w:docPartBody>
        <w:p w:rsidR="00921372" w:rsidRDefault="003D7123" w:rsidP="003D7123">
          <w:pPr>
            <w:pStyle w:val="4AA7FD90F7E34A3E89CBBC4F0019E8D718"/>
          </w:pPr>
          <w:r w:rsidRPr="00490F97">
            <w:rPr>
              <w:rStyle w:val="PlaceholderText"/>
            </w:rPr>
            <w:t>Click here to enter text.</w:t>
          </w:r>
        </w:p>
      </w:docPartBody>
    </w:docPart>
    <w:docPart>
      <w:docPartPr>
        <w:name w:val="62B733052D8244A19E737986F51D2FAB"/>
        <w:category>
          <w:name w:val="General"/>
          <w:gallery w:val="placeholder"/>
        </w:category>
        <w:types>
          <w:type w:val="bbPlcHdr"/>
        </w:types>
        <w:behaviors>
          <w:behavior w:val="content"/>
        </w:behaviors>
        <w:guid w:val="{A70E3CA4-BFA8-46D8-8BD5-607AF76BDB20}"/>
      </w:docPartPr>
      <w:docPartBody>
        <w:p w:rsidR="00921372" w:rsidRDefault="003D7123" w:rsidP="003D7123">
          <w:pPr>
            <w:pStyle w:val="62B733052D8244A19E737986F51D2FAB18"/>
          </w:pPr>
          <w:r w:rsidRPr="00490F97">
            <w:rPr>
              <w:rStyle w:val="PlaceholderText"/>
            </w:rPr>
            <w:t>Click here to enter text.</w:t>
          </w:r>
        </w:p>
      </w:docPartBody>
    </w:docPart>
    <w:docPart>
      <w:docPartPr>
        <w:name w:val="65B480F46F39441EA2EEF6E26285AABA"/>
        <w:category>
          <w:name w:val="General"/>
          <w:gallery w:val="placeholder"/>
        </w:category>
        <w:types>
          <w:type w:val="bbPlcHdr"/>
        </w:types>
        <w:behaviors>
          <w:behavior w:val="content"/>
        </w:behaviors>
        <w:guid w:val="{CD16332E-29D4-4E35-A76C-AB6F6D61A55C}"/>
      </w:docPartPr>
      <w:docPartBody>
        <w:p w:rsidR="00921372" w:rsidRDefault="003D7123" w:rsidP="003D7123">
          <w:pPr>
            <w:pStyle w:val="65B480F46F39441EA2EEF6E26285AABA18"/>
          </w:pPr>
          <w:r w:rsidRPr="00490F97">
            <w:rPr>
              <w:rStyle w:val="PlaceholderText"/>
            </w:rPr>
            <w:t>Click here to enter text.</w:t>
          </w:r>
        </w:p>
      </w:docPartBody>
    </w:docPart>
    <w:docPart>
      <w:docPartPr>
        <w:name w:val="AF80F6F269A24A479A9E7DA3EBE1146D"/>
        <w:category>
          <w:name w:val="General"/>
          <w:gallery w:val="placeholder"/>
        </w:category>
        <w:types>
          <w:type w:val="bbPlcHdr"/>
        </w:types>
        <w:behaviors>
          <w:behavior w:val="content"/>
        </w:behaviors>
        <w:guid w:val="{5E600928-4B9B-4874-9E8F-C7A231252A26}"/>
      </w:docPartPr>
      <w:docPartBody>
        <w:p w:rsidR="00BD010D" w:rsidRDefault="003D7123" w:rsidP="003D7123">
          <w:pPr>
            <w:pStyle w:val="AF80F6F269A24A479A9E7DA3EBE1146D11"/>
          </w:pPr>
          <w:r w:rsidRPr="00490F97">
            <w:rPr>
              <w:rStyle w:val="PlaceholderText"/>
            </w:rPr>
            <w:t>Click here to enter text.</w:t>
          </w:r>
        </w:p>
      </w:docPartBody>
    </w:docPart>
    <w:docPart>
      <w:docPartPr>
        <w:name w:val="083CA754EB534A9CAD35BD9C4117F048"/>
        <w:category>
          <w:name w:val="General"/>
          <w:gallery w:val="placeholder"/>
        </w:category>
        <w:types>
          <w:type w:val="bbPlcHdr"/>
        </w:types>
        <w:behaviors>
          <w:behavior w:val="content"/>
        </w:behaviors>
        <w:guid w:val="{716684F3-6384-4BFA-8055-673F29DCC7AB}"/>
      </w:docPartPr>
      <w:docPartBody>
        <w:p w:rsidR="00BD010D" w:rsidRDefault="003D7123" w:rsidP="003D7123">
          <w:pPr>
            <w:pStyle w:val="083CA754EB534A9CAD35BD9C4117F04810"/>
          </w:pPr>
          <w:r w:rsidRPr="00490F97">
            <w:rPr>
              <w:rStyle w:val="PlaceholderText"/>
            </w:rPr>
            <w:t>Click here to enter text.</w:t>
          </w:r>
        </w:p>
      </w:docPartBody>
    </w:docPart>
    <w:docPart>
      <w:docPartPr>
        <w:name w:val="EAE9E5F4767D46D69CEC1F1F622C0921"/>
        <w:category>
          <w:name w:val="General"/>
          <w:gallery w:val="placeholder"/>
        </w:category>
        <w:types>
          <w:type w:val="bbPlcHdr"/>
        </w:types>
        <w:behaviors>
          <w:behavior w:val="content"/>
        </w:behaviors>
        <w:guid w:val="{936E3BEA-8645-4F6B-83D7-6406EB9D8BC9}"/>
      </w:docPartPr>
      <w:docPartBody>
        <w:p w:rsidR="00D13118" w:rsidRDefault="003D7123" w:rsidP="003D7123">
          <w:pPr>
            <w:pStyle w:val="EAE9E5F4767D46D69CEC1F1F622C09218"/>
          </w:pPr>
          <w:r w:rsidRPr="00490F97">
            <w:rPr>
              <w:rStyle w:val="PlaceholderText"/>
            </w:rPr>
            <w:t>Click here to enter text.</w:t>
          </w:r>
        </w:p>
      </w:docPartBody>
    </w:docPart>
    <w:docPart>
      <w:docPartPr>
        <w:name w:val="795821DD7C6B4A8DA0F94D0DAB0A5776"/>
        <w:category>
          <w:name w:val="General"/>
          <w:gallery w:val="placeholder"/>
        </w:category>
        <w:types>
          <w:type w:val="bbPlcHdr"/>
        </w:types>
        <w:behaviors>
          <w:behavior w:val="content"/>
        </w:behaviors>
        <w:guid w:val="{D8F012A8-C969-4B5B-AE11-31EAE38BECE1}"/>
      </w:docPartPr>
      <w:docPartBody>
        <w:p w:rsidR="00D13118" w:rsidRDefault="003D7123" w:rsidP="003D7123">
          <w:pPr>
            <w:pStyle w:val="795821DD7C6B4A8DA0F94D0DAB0A57768"/>
          </w:pPr>
          <w:r w:rsidRPr="00490F97">
            <w:rPr>
              <w:rStyle w:val="PlaceholderText"/>
            </w:rPr>
            <w:t>Click here to enter text.</w:t>
          </w:r>
        </w:p>
      </w:docPartBody>
    </w:docPart>
    <w:docPart>
      <w:docPartPr>
        <w:name w:val="FF076FBAD6D84A1A81670A73D2355719"/>
        <w:category>
          <w:name w:val="General"/>
          <w:gallery w:val="placeholder"/>
        </w:category>
        <w:types>
          <w:type w:val="bbPlcHdr"/>
        </w:types>
        <w:behaviors>
          <w:behavior w:val="content"/>
        </w:behaviors>
        <w:guid w:val="{F0125A01-F05D-41AA-9E07-22C3D417CC2E}"/>
      </w:docPartPr>
      <w:docPartBody>
        <w:p w:rsidR="00474B7B" w:rsidRDefault="003D7123" w:rsidP="003D7123">
          <w:pPr>
            <w:pStyle w:val="FF076FBAD6D84A1A81670A73D23557195"/>
          </w:pPr>
          <w:r w:rsidRPr="00490F97">
            <w:rPr>
              <w:rStyle w:val="PlaceholderText"/>
            </w:rPr>
            <w:t>Click here to enter text.</w:t>
          </w:r>
        </w:p>
      </w:docPartBody>
    </w:docPart>
    <w:docPart>
      <w:docPartPr>
        <w:name w:val="DE0FE45B50034805AB4B08B20BACFC90"/>
        <w:category>
          <w:name w:val="General"/>
          <w:gallery w:val="placeholder"/>
        </w:category>
        <w:types>
          <w:type w:val="bbPlcHdr"/>
        </w:types>
        <w:behaviors>
          <w:behavior w:val="content"/>
        </w:behaviors>
        <w:guid w:val="{02D2EFFA-D7EE-4CD1-8301-F7BBF43B81E7}"/>
      </w:docPartPr>
      <w:docPartBody>
        <w:p w:rsidR="00474B7B" w:rsidRDefault="003D7123" w:rsidP="003D7123">
          <w:pPr>
            <w:pStyle w:val="DE0FE45B50034805AB4B08B20BACFC902"/>
          </w:pPr>
          <w:r w:rsidRPr="00490F97">
            <w:rPr>
              <w:rStyle w:val="PlaceholderText"/>
            </w:rPr>
            <w:t>Click here to enter text.</w:t>
          </w:r>
        </w:p>
      </w:docPartBody>
    </w:docPart>
    <w:docPart>
      <w:docPartPr>
        <w:name w:val="2214C7DD3D7D48218F3E72521B4A8D15"/>
        <w:category>
          <w:name w:val="General"/>
          <w:gallery w:val="placeholder"/>
        </w:category>
        <w:types>
          <w:type w:val="bbPlcHdr"/>
        </w:types>
        <w:behaviors>
          <w:behavior w:val="content"/>
        </w:behaviors>
        <w:guid w:val="{C313433D-C812-4C31-8A5E-DEAD36509653}"/>
      </w:docPartPr>
      <w:docPartBody>
        <w:p w:rsidR="00D134A7" w:rsidRDefault="003D7123" w:rsidP="003D7123">
          <w:pPr>
            <w:pStyle w:val="2214C7DD3D7D48218F3E72521B4A8D151"/>
          </w:pPr>
          <w:r w:rsidRPr="00490F97">
            <w:rPr>
              <w:rStyle w:val="PlaceholderText"/>
            </w:rPr>
            <w:t>Click here to enter text.</w:t>
          </w:r>
        </w:p>
      </w:docPartBody>
    </w:docPart>
    <w:docPart>
      <w:docPartPr>
        <w:name w:val="9D5E4BB0041F4BD0AA622954C1A2E1C4"/>
        <w:category>
          <w:name w:val="General"/>
          <w:gallery w:val="placeholder"/>
        </w:category>
        <w:types>
          <w:type w:val="bbPlcHdr"/>
        </w:types>
        <w:behaviors>
          <w:behavior w:val="content"/>
        </w:behaviors>
        <w:guid w:val="{3334E584-949C-44B7-8E2B-24362AB1BB54}"/>
      </w:docPartPr>
      <w:docPartBody>
        <w:p w:rsidR="00D134A7" w:rsidRDefault="003D7123" w:rsidP="003D7123">
          <w:pPr>
            <w:pStyle w:val="9D5E4BB0041F4BD0AA622954C1A2E1C41"/>
          </w:pPr>
          <w:r w:rsidRPr="00490F97">
            <w:rPr>
              <w:rStyle w:val="PlaceholderText"/>
            </w:rPr>
            <w:t>Click here to enter text.</w:t>
          </w:r>
        </w:p>
      </w:docPartBody>
    </w:docPart>
    <w:docPart>
      <w:docPartPr>
        <w:name w:val="2EC9CC6863FC42499843069810FB495E"/>
        <w:category>
          <w:name w:val="General"/>
          <w:gallery w:val="placeholder"/>
        </w:category>
        <w:types>
          <w:type w:val="bbPlcHdr"/>
        </w:types>
        <w:behaviors>
          <w:behavior w:val="content"/>
        </w:behaviors>
        <w:guid w:val="{BE73A80D-BE5D-4C01-8277-47CA9C603EC8}"/>
      </w:docPartPr>
      <w:docPartBody>
        <w:p w:rsidR="00D134A7" w:rsidRDefault="003D7123" w:rsidP="003D7123">
          <w:pPr>
            <w:pStyle w:val="2EC9CC6863FC42499843069810FB495E1"/>
          </w:pPr>
          <w:r w:rsidRPr="00490F97">
            <w:rPr>
              <w:rStyle w:val="PlaceholderText"/>
            </w:rPr>
            <w:t>Click here to enter text.</w:t>
          </w:r>
        </w:p>
      </w:docPartBody>
    </w:docPart>
    <w:docPart>
      <w:docPartPr>
        <w:name w:val="302BF743926F470282EFED5F1415162E"/>
        <w:category>
          <w:name w:val="General"/>
          <w:gallery w:val="placeholder"/>
        </w:category>
        <w:types>
          <w:type w:val="bbPlcHdr"/>
        </w:types>
        <w:behaviors>
          <w:behavior w:val="content"/>
        </w:behaviors>
        <w:guid w:val="{BB9F80D2-1EA1-444C-9EBC-51216641853F}"/>
      </w:docPartPr>
      <w:docPartBody>
        <w:p w:rsidR="00D134A7" w:rsidRDefault="003D7123" w:rsidP="003D7123">
          <w:pPr>
            <w:pStyle w:val="302BF743926F470282EFED5F1415162E1"/>
          </w:pPr>
          <w:r w:rsidRPr="00490F97">
            <w:rPr>
              <w:rStyle w:val="PlaceholderText"/>
            </w:rPr>
            <w:t>Click here to enter text.</w:t>
          </w:r>
        </w:p>
      </w:docPartBody>
    </w:docPart>
    <w:docPart>
      <w:docPartPr>
        <w:name w:val="56578F969244430093405F158F4FC404"/>
        <w:category>
          <w:name w:val="General"/>
          <w:gallery w:val="placeholder"/>
        </w:category>
        <w:types>
          <w:type w:val="bbPlcHdr"/>
        </w:types>
        <w:behaviors>
          <w:behavior w:val="content"/>
        </w:behaviors>
        <w:guid w:val="{ADE931A1-4B6C-4175-BD1B-AD4746244480}"/>
      </w:docPartPr>
      <w:docPartBody>
        <w:p w:rsidR="001434F1" w:rsidRDefault="003D7123" w:rsidP="003D7123">
          <w:pPr>
            <w:pStyle w:val="56578F969244430093405F158F4FC4041"/>
          </w:pPr>
          <w:r w:rsidRPr="00490F97">
            <w:rPr>
              <w:rStyle w:val="PlaceholderText"/>
            </w:rPr>
            <w:t>Click here to enter text.</w:t>
          </w:r>
        </w:p>
      </w:docPartBody>
    </w:docPart>
    <w:docPart>
      <w:docPartPr>
        <w:name w:val="9C3139978FBE47F9BDCB3117B5FD542B"/>
        <w:category>
          <w:name w:val="General"/>
          <w:gallery w:val="placeholder"/>
        </w:category>
        <w:types>
          <w:type w:val="bbPlcHdr"/>
        </w:types>
        <w:behaviors>
          <w:behavior w:val="content"/>
        </w:behaviors>
        <w:guid w:val="{DDA30CDA-0F55-4338-948C-41F768B81D19}"/>
      </w:docPartPr>
      <w:docPartBody>
        <w:p w:rsidR="001434F1" w:rsidRDefault="003D7123" w:rsidP="003D7123">
          <w:pPr>
            <w:pStyle w:val="9C3139978FBE47F9BDCB3117B5FD542B1"/>
          </w:pPr>
          <w:r w:rsidRPr="00490F97">
            <w:rPr>
              <w:rStyle w:val="PlaceholderText"/>
            </w:rPr>
            <w:t>Click here to enter text.</w:t>
          </w:r>
        </w:p>
      </w:docPartBody>
    </w:docPart>
    <w:docPart>
      <w:docPartPr>
        <w:name w:val="A5E108513741433AB06D9029B13ABEEF"/>
        <w:category>
          <w:name w:val="General"/>
          <w:gallery w:val="placeholder"/>
        </w:category>
        <w:types>
          <w:type w:val="bbPlcHdr"/>
        </w:types>
        <w:behaviors>
          <w:behavior w:val="content"/>
        </w:behaviors>
        <w:guid w:val="{4F96C33C-F03D-460E-B4A6-FFE0EDB68D9A}"/>
      </w:docPartPr>
      <w:docPartBody>
        <w:p w:rsidR="001434F1" w:rsidRDefault="003D7123" w:rsidP="003D7123">
          <w:pPr>
            <w:pStyle w:val="A5E108513741433AB06D9029B13ABEEF1"/>
          </w:pPr>
          <w:r w:rsidRPr="00490F97">
            <w:rPr>
              <w:rStyle w:val="PlaceholderText"/>
            </w:rPr>
            <w:t>Click here to enter text.</w:t>
          </w:r>
        </w:p>
      </w:docPartBody>
    </w:docPart>
    <w:docPart>
      <w:docPartPr>
        <w:name w:val="05F77C4E764443169DA378AA46927677"/>
        <w:category>
          <w:name w:val="General"/>
          <w:gallery w:val="placeholder"/>
        </w:category>
        <w:types>
          <w:type w:val="bbPlcHdr"/>
        </w:types>
        <w:behaviors>
          <w:behavior w:val="content"/>
        </w:behaviors>
        <w:guid w:val="{C1195358-C6CA-4470-9987-F270B1D08487}"/>
      </w:docPartPr>
      <w:docPartBody>
        <w:p w:rsidR="001434F1" w:rsidRDefault="003D7123" w:rsidP="003D7123">
          <w:pPr>
            <w:pStyle w:val="05F77C4E764443169DA378AA469276771"/>
          </w:pPr>
          <w:r w:rsidRPr="00490F97">
            <w:rPr>
              <w:rStyle w:val="PlaceholderText"/>
            </w:rPr>
            <w:t>Click here to enter text.</w:t>
          </w:r>
        </w:p>
      </w:docPartBody>
    </w:docPart>
    <w:docPart>
      <w:docPartPr>
        <w:name w:val="DC7D200AC709437799487942095A80DF"/>
        <w:category>
          <w:name w:val="General"/>
          <w:gallery w:val="placeholder"/>
        </w:category>
        <w:types>
          <w:type w:val="bbPlcHdr"/>
        </w:types>
        <w:behaviors>
          <w:behavior w:val="content"/>
        </w:behaviors>
        <w:guid w:val="{1A301BB0-3620-47D6-81A6-EFD9DC6573C4}"/>
      </w:docPartPr>
      <w:docPartBody>
        <w:p w:rsidR="001434F1" w:rsidRDefault="003D7123" w:rsidP="003D7123">
          <w:pPr>
            <w:pStyle w:val="DC7D200AC709437799487942095A80DF1"/>
          </w:pPr>
          <w:r w:rsidRPr="00490F97">
            <w:rPr>
              <w:rStyle w:val="PlaceholderText"/>
            </w:rPr>
            <w:t>Click here to enter text.</w:t>
          </w:r>
        </w:p>
      </w:docPartBody>
    </w:docPart>
    <w:docPart>
      <w:docPartPr>
        <w:name w:val="3439C8315DA7404B9652493142A9DE0D"/>
        <w:category>
          <w:name w:val="General"/>
          <w:gallery w:val="placeholder"/>
        </w:category>
        <w:types>
          <w:type w:val="bbPlcHdr"/>
        </w:types>
        <w:behaviors>
          <w:behavior w:val="content"/>
        </w:behaviors>
        <w:guid w:val="{96BB1C0D-492B-4915-B06F-7F6DB9675C7F}"/>
      </w:docPartPr>
      <w:docPartBody>
        <w:p w:rsidR="001434F1" w:rsidRDefault="003D7123" w:rsidP="003D7123">
          <w:pPr>
            <w:pStyle w:val="3439C8315DA7404B9652493142A9DE0D1"/>
          </w:pPr>
          <w:r w:rsidRPr="00490F97">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7753CB"/>
    <w:rsid w:val="00012948"/>
    <w:rsid w:val="00083F3C"/>
    <w:rsid w:val="000B5A8D"/>
    <w:rsid w:val="000C5EDE"/>
    <w:rsid w:val="000D7321"/>
    <w:rsid w:val="001247AE"/>
    <w:rsid w:val="001434F1"/>
    <w:rsid w:val="00157584"/>
    <w:rsid w:val="001C419A"/>
    <w:rsid w:val="00213707"/>
    <w:rsid w:val="00247C36"/>
    <w:rsid w:val="00252A60"/>
    <w:rsid w:val="00253E49"/>
    <w:rsid w:val="00293051"/>
    <w:rsid w:val="00321B33"/>
    <w:rsid w:val="00341DF9"/>
    <w:rsid w:val="00380BBD"/>
    <w:rsid w:val="003A02B8"/>
    <w:rsid w:val="003A6A58"/>
    <w:rsid w:val="003D7123"/>
    <w:rsid w:val="003E5B00"/>
    <w:rsid w:val="003F5D38"/>
    <w:rsid w:val="00445462"/>
    <w:rsid w:val="00445CC2"/>
    <w:rsid w:val="00474B7B"/>
    <w:rsid w:val="00505143"/>
    <w:rsid w:val="00506B7D"/>
    <w:rsid w:val="00561817"/>
    <w:rsid w:val="005F7178"/>
    <w:rsid w:val="006100BB"/>
    <w:rsid w:val="0061395A"/>
    <w:rsid w:val="00623291"/>
    <w:rsid w:val="006A6F2D"/>
    <w:rsid w:val="006B5ED4"/>
    <w:rsid w:val="006E3CCB"/>
    <w:rsid w:val="006F5F82"/>
    <w:rsid w:val="00703735"/>
    <w:rsid w:val="00763C0A"/>
    <w:rsid w:val="007753CB"/>
    <w:rsid w:val="007A5484"/>
    <w:rsid w:val="007B1A92"/>
    <w:rsid w:val="007C152E"/>
    <w:rsid w:val="007D254E"/>
    <w:rsid w:val="00832D2A"/>
    <w:rsid w:val="008F7D83"/>
    <w:rsid w:val="00921372"/>
    <w:rsid w:val="00923C08"/>
    <w:rsid w:val="00934200"/>
    <w:rsid w:val="00962B1B"/>
    <w:rsid w:val="009C44E2"/>
    <w:rsid w:val="00A31362"/>
    <w:rsid w:val="00AC4CD1"/>
    <w:rsid w:val="00B158D1"/>
    <w:rsid w:val="00B539F5"/>
    <w:rsid w:val="00B818E2"/>
    <w:rsid w:val="00B87ED1"/>
    <w:rsid w:val="00BD010D"/>
    <w:rsid w:val="00BD3521"/>
    <w:rsid w:val="00C17C59"/>
    <w:rsid w:val="00C328AF"/>
    <w:rsid w:val="00C339F0"/>
    <w:rsid w:val="00C5620E"/>
    <w:rsid w:val="00C75E79"/>
    <w:rsid w:val="00CA3043"/>
    <w:rsid w:val="00CD2826"/>
    <w:rsid w:val="00CE1EEA"/>
    <w:rsid w:val="00D007DF"/>
    <w:rsid w:val="00D03FD8"/>
    <w:rsid w:val="00D10724"/>
    <w:rsid w:val="00D13118"/>
    <w:rsid w:val="00D134A7"/>
    <w:rsid w:val="00D23AD9"/>
    <w:rsid w:val="00D4064F"/>
    <w:rsid w:val="00D42F5E"/>
    <w:rsid w:val="00D61508"/>
    <w:rsid w:val="00DC47E5"/>
    <w:rsid w:val="00DD0353"/>
    <w:rsid w:val="00DD0626"/>
    <w:rsid w:val="00DF098E"/>
    <w:rsid w:val="00E8737F"/>
    <w:rsid w:val="00ED4005"/>
    <w:rsid w:val="00ED5FE4"/>
    <w:rsid w:val="00EE39C8"/>
    <w:rsid w:val="00EE3BBB"/>
    <w:rsid w:val="00F27A4B"/>
    <w:rsid w:val="00F639A3"/>
    <w:rsid w:val="00F8111A"/>
    <w:rsid w:val="00FB328B"/>
    <w:rsid w:val="00FB33F8"/>
    <w:rsid w:val="00FE3C01"/>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4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3FD8"/>
    <w:rPr>
      <w:color w:val="808080"/>
    </w:rPr>
  </w:style>
  <w:style w:type="paragraph" w:customStyle="1" w:styleId="822774EE074C438BA693E307E8AF4794">
    <w:name w:val="822774EE074C438BA693E307E8AF4794"/>
    <w:rsid w:val="007753CB"/>
    <w:pPr>
      <w:spacing w:before="120" w:after="120" w:line="240" w:lineRule="auto"/>
    </w:pPr>
    <w:rPr>
      <w:rFonts w:cs="Times New Roman"/>
      <w:color w:val="000000" w:themeColor="text1"/>
      <w:sz w:val="24"/>
      <w:szCs w:val="24"/>
      <w:lang w:eastAsia="en-US"/>
    </w:rPr>
  </w:style>
  <w:style w:type="paragraph" w:customStyle="1" w:styleId="822774EE074C438BA693E307E8AF47941">
    <w:name w:val="822774EE074C438BA693E307E8AF47941"/>
    <w:rsid w:val="007753CB"/>
    <w:pPr>
      <w:spacing w:before="120" w:after="120" w:line="240" w:lineRule="auto"/>
    </w:pPr>
    <w:rPr>
      <w:rFonts w:cs="Times New Roman"/>
      <w:color w:val="000000" w:themeColor="text1"/>
      <w:sz w:val="24"/>
      <w:szCs w:val="24"/>
      <w:lang w:eastAsia="en-US"/>
    </w:rPr>
  </w:style>
  <w:style w:type="paragraph" w:customStyle="1" w:styleId="04CA10B8748F42B3A57DC6C52A19AF5A">
    <w:name w:val="04CA10B8748F42B3A57DC6C52A19AF5A"/>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
    <w:name w:val="1B3043572D474001A5243F1B2E76DEFD"/>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
    <w:name w:val="D73B190BB90A40998DA2F505AA5BC143"/>
    <w:rsid w:val="007753CB"/>
  </w:style>
  <w:style w:type="paragraph" w:customStyle="1" w:styleId="94C000C11D4E42CD992802982573DCBB">
    <w:name w:val="94C000C11D4E42CD992802982573DCBB"/>
    <w:rsid w:val="007753CB"/>
  </w:style>
  <w:style w:type="paragraph" w:customStyle="1" w:styleId="2C3A41721A1844AC8125176E0121CC2F">
    <w:name w:val="2C3A41721A1844AC8125176E0121CC2F"/>
    <w:rsid w:val="007753CB"/>
  </w:style>
  <w:style w:type="paragraph" w:customStyle="1" w:styleId="725174C473B34EE684E44543CF70B111">
    <w:name w:val="725174C473B34EE684E44543CF70B111"/>
    <w:rsid w:val="007753CB"/>
  </w:style>
  <w:style w:type="paragraph" w:customStyle="1" w:styleId="037A81BDBE6A4C2389C671B020632B7B">
    <w:name w:val="037A81BDBE6A4C2389C671B020632B7B"/>
    <w:rsid w:val="007753CB"/>
  </w:style>
  <w:style w:type="paragraph" w:customStyle="1" w:styleId="1B3043572D474001A5243F1B2E76DEFD1">
    <w:name w:val="1B3043572D474001A5243F1B2E76DEFD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
    <w:name w:val="D73B190BB90A40998DA2F505AA5BC143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
    <w:name w:val="94C000C11D4E42CD992802982573DCBB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
    <w:name w:val="2C3A41721A1844AC8125176E0121CC2F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
    <w:name w:val="725174C473B34EE684E44543CF70B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
    <w:name w:val="037A81BDBE6A4C2389C671B020632B7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2">
    <w:name w:val="1B3043572D474001A5243F1B2E76DEFD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
    <w:name w:val="D73B190BB90A40998DA2F505AA5BC143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
    <w:name w:val="94C000C11D4E42CD992802982573DCBB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
    <w:name w:val="2C3A41721A1844AC8125176E0121CC2F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
    <w:name w:val="725174C473B34EE684E44543CF70B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
    <w:name w:val="037A81BDBE6A4C2389C671B020632B7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3">
    <w:name w:val="1B3043572D474001A5243F1B2E76DEFD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3">
    <w:name w:val="D73B190BB90A40998DA2F505AA5BC143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3">
    <w:name w:val="94C000C11D4E42CD992802982573DCBB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3">
    <w:name w:val="2C3A41721A1844AC8125176E0121CC2F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3">
    <w:name w:val="725174C473B34EE684E44543CF70B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3">
    <w:name w:val="037A81BDBE6A4C2389C671B020632B7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4">
    <w:name w:val="1B3043572D474001A5243F1B2E76DEFD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4">
    <w:name w:val="D73B190BB90A40998DA2F505AA5BC143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4">
    <w:name w:val="94C000C11D4E42CD992802982573DCBB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4">
    <w:name w:val="2C3A41721A1844AC8125176E0121CC2F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4">
    <w:name w:val="725174C473B34EE684E44543CF70B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4">
    <w:name w:val="037A81BDBE6A4C2389C671B020632B7B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
    <w:name w:val="F44766FFBB3A4615BDE9B40ED75145FD"/>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
    <w:name w:val="2363138DD21F4F69AEA2D0FA9D0D12E2"/>
    <w:rsid w:val="007753CB"/>
  </w:style>
  <w:style w:type="paragraph" w:customStyle="1" w:styleId="143A623E27624C7EA49880CC4DE45832">
    <w:name w:val="143A623E27624C7EA49880CC4DE45832"/>
    <w:rsid w:val="007753CB"/>
  </w:style>
  <w:style w:type="paragraph" w:customStyle="1" w:styleId="C397DD386F344109AE93BD23D9A81089">
    <w:name w:val="C397DD386F344109AE93BD23D9A81089"/>
    <w:rsid w:val="007753CB"/>
  </w:style>
  <w:style w:type="paragraph" w:customStyle="1" w:styleId="BF9626C530164856979671523E33D0D0">
    <w:name w:val="BF9626C530164856979671523E33D0D0"/>
    <w:rsid w:val="007753CB"/>
  </w:style>
  <w:style w:type="paragraph" w:customStyle="1" w:styleId="1B3043572D474001A5243F1B2E76DEFD5">
    <w:name w:val="1B3043572D474001A5243F1B2E76DEFD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5">
    <w:name w:val="D73B190BB90A40998DA2F505AA5BC143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5">
    <w:name w:val="94C000C11D4E42CD992802982573DCBB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5">
    <w:name w:val="2C3A41721A1844AC8125176E0121CC2F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5">
    <w:name w:val="725174C473B34EE684E44543CF70B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5">
    <w:name w:val="037A81BDBE6A4C2389C671B020632B7B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
    <w:name w:val="F44766FFBB3A4615BDE9B40ED75145FD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
    <w:name w:val="2363138DD21F4F69AEA2D0FA9D0D12E2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
    <w:name w:val="143A623E27624C7EA49880CC4DE45832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
    <w:name w:val="C397DD386F344109AE93BD23D9A81089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
    <w:name w:val="BF9626C530164856979671523E33D0D0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6">
    <w:name w:val="1B3043572D474001A5243F1B2E76DEFD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6">
    <w:name w:val="D73B190BB90A40998DA2F505AA5BC143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6">
    <w:name w:val="94C000C11D4E42CD992802982573DCBB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6">
    <w:name w:val="2C3A41721A1844AC8125176E0121CC2F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6">
    <w:name w:val="725174C473B34EE684E44543CF70B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6">
    <w:name w:val="037A81BDBE6A4C2389C671B020632B7B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2">
    <w:name w:val="F44766FFBB3A4615BDE9B40ED75145FD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2">
    <w:name w:val="2363138DD21F4F69AEA2D0FA9D0D12E2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2">
    <w:name w:val="143A623E27624C7EA49880CC4DE45832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2">
    <w:name w:val="C397DD386F344109AE93BD23D9A81089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2">
    <w:name w:val="BF9626C530164856979671523E33D0D0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
    <w:name w:val="0BAB75DE33D9403584D83F6A5B1CBE7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
    <w:name w:val="5A4A31BA376F4452816B6B73CEB2E15C"/>
    <w:rsid w:val="007753CB"/>
  </w:style>
  <w:style w:type="paragraph" w:customStyle="1" w:styleId="1B3043572D474001A5243F1B2E76DEFD7">
    <w:name w:val="1B3043572D474001A5243F1B2E76DEFD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7">
    <w:name w:val="D73B190BB90A40998DA2F505AA5BC143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7">
    <w:name w:val="94C000C11D4E42CD992802982573DCBB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7">
    <w:name w:val="2C3A41721A1844AC8125176E0121CC2F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7">
    <w:name w:val="725174C473B34EE684E44543CF70B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7">
    <w:name w:val="037A81BDBE6A4C2389C671B020632B7B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3">
    <w:name w:val="F44766FFBB3A4615BDE9B40ED75145FD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3">
    <w:name w:val="2363138DD21F4F69AEA2D0FA9D0D12E2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3">
    <w:name w:val="143A623E27624C7EA49880CC4DE45832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3">
    <w:name w:val="C397DD386F344109AE93BD23D9A81089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3">
    <w:name w:val="BF9626C530164856979671523E33D0D0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
    <w:name w:val="0BAB75DE33D9403584D83F6A5B1CBE7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
    <w:name w:val="5A4A31BA376F4452816B6B73CEB2E15C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
    <w:name w:val="135098B6D505405EB44050608E1201A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
    <w:name w:val="F66D35B4065F48C8ACF2F5123C6236DA"/>
    <w:rsid w:val="007753CB"/>
  </w:style>
  <w:style w:type="paragraph" w:customStyle="1" w:styleId="A142C3CA5EBE49C9BB49B0F81BFCA056">
    <w:name w:val="A142C3CA5EBE49C9BB49B0F81BFCA056"/>
    <w:rsid w:val="007753CB"/>
  </w:style>
  <w:style w:type="paragraph" w:customStyle="1" w:styleId="E10426E60811414995C4CA428959BBB4">
    <w:name w:val="E10426E60811414995C4CA428959BBB4"/>
    <w:rsid w:val="007753CB"/>
  </w:style>
  <w:style w:type="paragraph" w:customStyle="1" w:styleId="9814ADB1F01B40EBBF65FE64A916F388">
    <w:name w:val="9814ADB1F01B40EBBF65FE64A916F388"/>
    <w:rsid w:val="007753CB"/>
  </w:style>
  <w:style w:type="paragraph" w:customStyle="1" w:styleId="D6CA9AD7FA4B4FD3B5BB3FE9F618F9D7">
    <w:name w:val="D6CA9AD7FA4B4FD3B5BB3FE9F618F9D7"/>
    <w:rsid w:val="007753CB"/>
  </w:style>
  <w:style w:type="paragraph" w:customStyle="1" w:styleId="3BEDB7882EA14350A1384816D86C1F2C">
    <w:name w:val="3BEDB7882EA14350A1384816D86C1F2C"/>
    <w:rsid w:val="007753CB"/>
  </w:style>
  <w:style w:type="paragraph" w:customStyle="1" w:styleId="68B4CEB12B2943D689295E199AA4903E">
    <w:name w:val="68B4CEB12B2943D689295E199AA4903E"/>
    <w:rsid w:val="007753CB"/>
  </w:style>
  <w:style w:type="paragraph" w:customStyle="1" w:styleId="1B3043572D474001A5243F1B2E76DEFD8">
    <w:name w:val="1B3043572D474001A5243F1B2E76DEFD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8">
    <w:name w:val="D73B190BB90A40998DA2F505AA5BC143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8">
    <w:name w:val="94C000C11D4E42CD992802982573DCBB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8">
    <w:name w:val="2C3A41721A1844AC8125176E0121CC2F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8">
    <w:name w:val="725174C473B34EE684E44543CF70B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8">
    <w:name w:val="037A81BDBE6A4C2389C671B020632B7B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4">
    <w:name w:val="F44766FFBB3A4615BDE9B40ED75145FD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4">
    <w:name w:val="2363138DD21F4F69AEA2D0FA9D0D12E2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4">
    <w:name w:val="143A623E27624C7EA49880CC4DE45832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4">
    <w:name w:val="C397DD386F344109AE93BD23D9A81089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4">
    <w:name w:val="BF9626C530164856979671523E33D0D0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2">
    <w:name w:val="0BAB75DE33D9403584D83F6A5B1CBE7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2">
    <w:name w:val="5A4A31BA376F4452816B6B73CEB2E15C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
    <w:name w:val="135098B6D505405EB44050608E1201A0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
    <w:name w:val="F66D35B4065F48C8ACF2F5123C6236DA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
    <w:name w:val="A142C3CA5EBE49C9BB49B0F81BFCA056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
    <w:name w:val="E10426E60811414995C4CA428959BBB4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
    <w:name w:val="9814ADB1F01B40EBBF65FE64A916F388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
    <w:name w:val="D6CA9AD7FA4B4FD3B5BB3FE9F618F9D7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
    <w:name w:val="3BEDB7882EA14350A1384816D86C1F2C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
    <w:name w:val="68B4CEB12B2943D689295E199AA4903E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
    <w:name w:val="E9685F448A36499DB1C5754C15C53CC8"/>
    <w:rsid w:val="007753CB"/>
  </w:style>
  <w:style w:type="paragraph" w:customStyle="1" w:styleId="D9DB45BB05654D2DB3955933FCDBC9AB">
    <w:name w:val="D9DB45BB05654D2DB3955933FCDBC9AB"/>
    <w:rsid w:val="007753CB"/>
  </w:style>
  <w:style w:type="paragraph" w:customStyle="1" w:styleId="8876E9516FD24689A60B8BD35780F4C7">
    <w:name w:val="8876E9516FD24689A60B8BD35780F4C7"/>
    <w:rsid w:val="007753CB"/>
  </w:style>
  <w:style w:type="paragraph" w:customStyle="1" w:styleId="9FD47CBEB61D4A1AADE2A0B0BC93607F">
    <w:name w:val="9FD47CBEB61D4A1AADE2A0B0BC93607F"/>
    <w:rsid w:val="007753CB"/>
  </w:style>
  <w:style w:type="paragraph" w:customStyle="1" w:styleId="F4DA3F89E96E459194FD1A4EC961A9AB">
    <w:name w:val="F4DA3F89E96E459194FD1A4EC961A9AB"/>
    <w:rsid w:val="007753CB"/>
  </w:style>
  <w:style w:type="paragraph" w:customStyle="1" w:styleId="1B3043572D474001A5243F1B2E76DEFD9">
    <w:name w:val="1B3043572D474001A5243F1B2E76DEFD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9">
    <w:name w:val="D73B190BB90A40998DA2F505AA5BC143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9">
    <w:name w:val="94C000C11D4E42CD992802982573DCBB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9">
    <w:name w:val="2C3A41721A1844AC8125176E0121CC2F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9">
    <w:name w:val="725174C473B34EE684E44543CF70B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9">
    <w:name w:val="037A81BDBE6A4C2389C671B020632B7B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5">
    <w:name w:val="F44766FFBB3A4615BDE9B40ED75145FD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5">
    <w:name w:val="2363138DD21F4F69AEA2D0FA9D0D12E2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5">
    <w:name w:val="143A623E27624C7EA49880CC4DE45832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5">
    <w:name w:val="C397DD386F344109AE93BD23D9A81089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5">
    <w:name w:val="BF9626C530164856979671523E33D0D0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3">
    <w:name w:val="0BAB75DE33D9403584D83F6A5B1CBE7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3">
    <w:name w:val="5A4A31BA376F4452816B6B73CEB2E15C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2">
    <w:name w:val="135098B6D505405EB44050608E1201A0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
    <w:name w:val="F66D35B4065F48C8ACF2F5123C6236DA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2">
    <w:name w:val="A142C3CA5EBE49C9BB49B0F81BFCA056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2">
    <w:name w:val="E10426E60811414995C4CA428959BBB4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2">
    <w:name w:val="9814ADB1F01B40EBBF65FE64A916F388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2">
    <w:name w:val="D6CA9AD7FA4B4FD3B5BB3FE9F618F9D7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2">
    <w:name w:val="3BEDB7882EA14350A1384816D86C1F2C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2">
    <w:name w:val="68B4CEB12B2943D689295E199AA4903E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
    <w:name w:val="E9685F448A36499DB1C5754C15C53CC8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
    <w:name w:val="D9DB45BB05654D2DB3955933FCDBC9AB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
    <w:name w:val="8876E9516FD24689A60B8BD35780F4C7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
    <w:name w:val="9FD47CBEB61D4A1AADE2A0B0BC93607F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
    <w:name w:val="F4DA3F89E96E459194FD1A4EC961A9A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0">
    <w:name w:val="1B3043572D474001A5243F1B2E76DEFD1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0">
    <w:name w:val="D73B190BB90A40998DA2F505AA5BC1431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0">
    <w:name w:val="94C000C11D4E42CD992802982573DCBB1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0">
    <w:name w:val="2C3A41721A1844AC8125176E0121CC2F1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0">
    <w:name w:val="725174C473B34EE684E44543CF70B1111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0">
    <w:name w:val="037A81BDBE6A4C2389C671B020632B7B1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6">
    <w:name w:val="F44766FFBB3A4615BDE9B40ED75145FD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6">
    <w:name w:val="2363138DD21F4F69AEA2D0FA9D0D12E2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6">
    <w:name w:val="143A623E27624C7EA49880CC4DE45832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6">
    <w:name w:val="C397DD386F344109AE93BD23D9A81089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6">
    <w:name w:val="BF9626C530164856979671523E33D0D0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4">
    <w:name w:val="0BAB75DE33D9403584D83F6A5B1CBE7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4">
    <w:name w:val="5A4A31BA376F4452816B6B73CEB2E15C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3">
    <w:name w:val="135098B6D505405EB44050608E1201A0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
    <w:name w:val="F66D35B4065F48C8ACF2F5123C6236DA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3">
    <w:name w:val="A142C3CA5EBE49C9BB49B0F81BFCA056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3">
    <w:name w:val="E10426E60811414995C4CA428959BBB4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3">
    <w:name w:val="9814ADB1F01B40EBBF65FE64A916F388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3">
    <w:name w:val="D6CA9AD7FA4B4FD3B5BB3FE9F618F9D7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3">
    <w:name w:val="3BEDB7882EA14350A1384816D86C1F2C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3">
    <w:name w:val="68B4CEB12B2943D689295E199AA4903E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2">
    <w:name w:val="E9685F448A36499DB1C5754C15C53CC8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2">
    <w:name w:val="D9DB45BB05654D2DB3955933FCDBC9AB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2">
    <w:name w:val="8876E9516FD24689A60B8BD35780F4C7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2">
    <w:name w:val="9FD47CBEB61D4A1AADE2A0B0BC93607F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2">
    <w:name w:val="F4DA3F89E96E459194FD1A4EC961A9A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1">
    <w:name w:val="1B3043572D474001A5243F1B2E76DEFD1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1">
    <w:name w:val="D73B190BB90A40998DA2F505AA5BC1431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1">
    <w:name w:val="94C000C11D4E42CD992802982573DCBB1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1">
    <w:name w:val="2C3A41721A1844AC8125176E0121CC2F1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1">
    <w:name w:val="725174C473B34EE684E44543CF70B1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1">
    <w:name w:val="037A81BDBE6A4C2389C671B020632B7B11"/>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7">
    <w:name w:val="F44766FFBB3A4615BDE9B40ED75145FD7"/>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7">
    <w:name w:val="2363138DD21F4F69AEA2D0FA9D0D12E27"/>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7">
    <w:name w:val="143A623E27624C7EA49880CC4DE458327"/>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7">
    <w:name w:val="C397DD386F344109AE93BD23D9A810897"/>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7">
    <w:name w:val="BF9626C530164856979671523E33D0D07"/>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5">
    <w:name w:val="0BAB75DE33D9403584D83F6A5B1CBE715"/>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5">
    <w:name w:val="5A4A31BA376F4452816B6B73CEB2E15C5"/>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4">
    <w:name w:val="135098B6D505405EB44050608E1201A04"/>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
    <w:name w:val="F66D35B4065F48C8ACF2F5123C6236DA4"/>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4">
    <w:name w:val="A142C3CA5EBE49C9BB49B0F81BFCA0564"/>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4">
    <w:name w:val="E10426E60811414995C4CA428959BBB44"/>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4">
    <w:name w:val="9814ADB1F01B40EBBF65FE64A916F3884"/>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4">
    <w:name w:val="D6CA9AD7FA4B4FD3B5BB3FE9F618F9D74"/>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4">
    <w:name w:val="3BEDB7882EA14350A1384816D86C1F2C4"/>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4">
    <w:name w:val="68B4CEB12B2943D689295E199AA4903E4"/>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3">
    <w:name w:val="E9685F448A36499DB1C5754C15C53CC83"/>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3">
    <w:name w:val="D9DB45BB05654D2DB3955933FCDBC9AB3"/>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3">
    <w:name w:val="8876E9516FD24689A60B8BD35780F4C73"/>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3">
    <w:name w:val="9FD47CBEB61D4A1AADE2A0B0BC93607F3"/>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3">
    <w:name w:val="F4DA3F89E96E459194FD1A4EC961A9A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2">
    <w:name w:val="1B3043572D474001A5243F1B2E76DEFD1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2">
    <w:name w:val="D73B190BB90A40998DA2F505AA5BC1431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2">
    <w:name w:val="94C000C11D4E42CD992802982573DCBB1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2">
    <w:name w:val="2C3A41721A1844AC8125176E0121CC2F1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2">
    <w:name w:val="725174C473B34EE684E44543CF70B1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2">
    <w:name w:val="037A81BDBE6A4C2389C671B020632B7B12"/>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8">
    <w:name w:val="F44766FFBB3A4615BDE9B40ED75145FD8"/>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8">
    <w:name w:val="2363138DD21F4F69AEA2D0FA9D0D12E28"/>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8">
    <w:name w:val="143A623E27624C7EA49880CC4DE458328"/>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8">
    <w:name w:val="C397DD386F344109AE93BD23D9A810898"/>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8">
    <w:name w:val="BF9626C530164856979671523E33D0D08"/>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6">
    <w:name w:val="0BAB75DE33D9403584D83F6A5B1CBE716"/>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6">
    <w:name w:val="5A4A31BA376F4452816B6B73CEB2E15C6"/>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5">
    <w:name w:val="135098B6D505405EB44050608E1201A05"/>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
    <w:name w:val="F66D35B4065F48C8ACF2F5123C6236DA5"/>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5">
    <w:name w:val="A142C3CA5EBE49C9BB49B0F81BFCA0565"/>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5">
    <w:name w:val="E10426E60811414995C4CA428959BBB45"/>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5">
    <w:name w:val="9814ADB1F01B40EBBF65FE64A916F3885"/>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5">
    <w:name w:val="D6CA9AD7FA4B4FD3B5BB3FE9F618F9D75"/>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5">
    <w:name w:val="3BEDB7882EA14350A1384816D86C1F2C5"/>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5">
    <w:name w:val="68B4CEB12B2943D689295E199AA4903E5"/>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4">
    <w:name w:val="E9685F448A36499DB1C5754C15C53CC84"/>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4">
    <w:name w:val="D9DB45BB05654D2DB3955933FCDBC9AB4"/>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4">
    <w:name w:val="8876E9516FD24689A60B8BD35780F4C74"/>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4">
    <w:name w:val="9FD47CBEB61D4A1AADE2A0B0BC93607F4"/>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4">
    <w:name w:val="F4DA3F89E96E459194FD1A4EC961A9AB4"/>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3">
    <w:name w:val="1B3043572D474001A5243F1B2E76DEFD1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3">
    <w:name w:val="D73B190BB90A40998DA2F505AA5BC1431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3">
    <w:name w:val="94C000C11D4E42CD992802982573DCBB1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3">
    <w:name w:val="2C3A41721A1844AC8125176E0121CC2F1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3">
    <w:name w:val="725174C473B34EE684E44543CF70B1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3">
    <w:name w:val="037A81BDBE6A4C2389C671B020632B7B13"/>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9">
    <w:name w:val="F44766FFBB3A4615BDE9B40ED75145FD9"/>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9">
    <w:name w:val="2363138DD21F4F69AEA2D0FA9D0D12E29"/>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9">
    <w:name w:val="143A623E27624C7EA49880CC4DE458329"/>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9">
    <w:name w:val="C397DD386F344109AE93BD23D9A810899"/>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9">
    <w:name w:val="BF9626C530164856979671523E33D0D09"/>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7">
    <w:name w:val="0BAB75DE33D9403584D83F6A5B1CBE717"/>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7">
    <w:name w:val="5A4A31BA376F4452816B6B73CEB2E15C7"/>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6">
    <w:name w:val="135098B6D505405EB44050608E1201A06"/>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6">
    <w:name w:val="F66D35B4065F48C8ACF2F5123C6236DA6"/>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6">
    <w:name w:val="A142C3CA5EBE49C9BB49B0F81BFCA0566"/>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6">
    <w:name w:val="E10426E60811414995C4CA428959BBB46"/>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6">
    <w:name w:val="9814ADB1F01B40EBBF65FE64A916F3886"/>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6">
    <w:name w:val="D6CA9AD7FA4B4FD3B5BB3FE9F618F9D76"/>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6">
    <w:name w:val="3BEDB7882EA14350A1384816D86C1F2C6"/>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6">
    <w:name w:val="68B4CEB12B2943D689295E199AA4903E6"/>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5">
    <w:name w:val="E9685F448A36499DB1C5754C15C53CC85"/>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5">
    <w:name w:val="D9DB45BB05654D2DB3955933FCDBC9AB5"/>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5">
    <w:name w:val="8876E9516FD24689A60B8BD35780F4C75"/>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5">
    <w:name w:val="9FD47CBEB61D4A1AADE2A0B0BC93607F5"/>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5">
    <w:name w:val="F4DA3F89E96E459194FD1A4EC961A9AB5"/>
    <w:rsid w:val="007753CB"/>
    <w:pPr>
      <w:spacing w:before="120" w:after="120" w:line="240" w:lineRule="auto"/>
    </w:pPr>
    <w:rPr>
      <w:rFonts w:cs="Times New Roman"/>
      <w:color w:val="000000" w:themeColor="text1"/>
      <w:sz w:val="24"/>
      <w:szCs w:val="24"/>
      <w:lang w:eastAsia="en-US"/>
    </w:rPr>
  </w:style>
  <w:style w:type="paragraph" w:customStyle="1" w:styleId="9F1B67BAC77144D9B6FAC5515B32BC7F">
    <w:name w:val="9F1B67BAC77144D9B6FAC5515B32BC7F"/>
    <w:rsid w:val="007753CB"/>
  </w:style>
  <w:style w:type="paragraph" w:customStyle="1" w:styleId="6A48AC1754224729939F52EB3B5731E7">
    <w:name w:val="6A48AC1754224729939F52EB3B5731E7"/>
    <w:rsid w:val="007753CB"/>
  </w:style>
  <w:style w:type="paragraph" w:customStyle="1" w:styleId="1B3043572D474001A5243F1B2E76DEFD14">
    <w:name w:val="1B3043572D474001A5243F1B2E76DEFD1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4">
    <w:name w:val="D73B190BB90A40998DA2F505AA5BC1431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4">
    <w:name w:val="94C000C11D4E42CD992802982573DCBB1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4">
    <w:name w:val="2C3A41721A1844AC8125176E0121CC2F1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4">
    <w:name w:val="725174C473B34EE684E44543CF70B1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4">
    <w:name w:val="037A81BDBE6A4C2389C671B020632B7B1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0">
    <w:name w:val="F44766FFBB3A4615BDE9B40ED75145FD10"/>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0">
    <w:name w:val="2363138DD21F4F69AEA2D0FA9D0D12E210"/>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0">
    <w:name w:val="143A623E27624C7EA49880CC4DE4583210"/>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0">
    <w:name w:val="C397DD386F344109AE93BD23D9A8108910"/>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0">
    <w:name w:val="BF9626C530164856979671523E33D0D010"/>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8">
    <w:name w:val="0BAB75DE33D9403584D83F6A5B1CBE718"/>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8">
    <w:name w:val="5A4A31BA376F4452816B6B73CEB2E15C8"/>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7">
    <w:name w:val="135098B6D505405EB44050608E1201A07"/>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7">
    <w:name w:val="F66D35B4065F48C8ACF2F5123C6236DA7"/>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7">
    <w:name w:val="A142C3CA5EBE49C9BB49B0F81BFCA0567"/>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7">
    <w:name w:val="E10426E60811414995C4CA428959BBB47"/>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7">
    <w:name w:val="9814ADB1F01B40EBBF65FE64A916F3887"/>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7">
    <w:name w:val="D6CA9AD7FA4B4FD3B5BB3FE9F618F9D77"/>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7">
    <w:name w:val="3BEDB7882EA14350A1384816D86C1F2C7"/>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7">
    <w:name w:val="68B4CEB12B2943D689295E199AA4903E7"/>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6">
    <w:name w:val="E9685F448A36499DB1C5754C15C53CC86"/>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6">
    <w:name w:val="D9DB45BB05654D2DB3955933FCDBC9AB6"/>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6">
    <w:name w:val="8876E9516FD24689A60B8BD35780F4C76"/>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6">
    <w:name w:val="9FD47CBEB61D4A1AADE2A0B0BC93607F6"/>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6">
    <w:name w:val="F4DA3F89E96E459194FD1A4EC961A9AB6"/>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
    <w:name w:val="3A29E4D5FBA74E34BCC1364A4C31274C"/>
    <w:rsid w:val="007753CB"/>
    <w:pPr>
      <w:spacing w:before="40" w:after="40" w:line="240" w:lineRule="auto"/>
    </w:pPr>
    <w:rPr>
      <w:rFonts w:cs="Times New Roman"/>
      <w:color w:val="000000" w:themeColor="text1"/>
      <w:szCs w:val="24"/>
      <w:lang w:eastAsia="en-US"/>
    </w:rPr>
  </w:style>
  <w:style w:type="paragraph" w:customStyle="1" w:styleId="9F1B67BAC77144D9B6FAC5515B32BC7F1">
    <w:name w:val="9F1B67BAC77144D9B6FAC5515B32BC7F1"/>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1">
    <w:name w:val="6A48AC1754224729939F52EB3B5731E7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5">
    <w:name w:val="1B3043572D474001A5243F1B2E76DEFD1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5">
    <w:name w:val="D73B190BB90A40998DA2F505AA5BC1431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5">
    <w:name w:val="94C000C11D4E42CD992802982573DCBB1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5">
    <w:name w:val="2C3A41721A1844AC8125176E0121CC2F1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5">
    <w:name w:val="725174C473B34EE684E44543CF70B1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5">
    <w:name w:val="037A81BDBE6A4C2389C671B020632B7B1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1">
    <w:name w:val="F44766FFBB3A4615BDE9B40ED75145FD1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1">
    <w:name w:val="2363138DD21F4F69AEA2D0FA9D0D12E21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1">
    <w:name w:val="143A623E27624C7EA49880CC4DE458321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1">
    <w:name w:val="C397DD386F344109AE93BD23D9A810891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1">
    <w:name w:val="BF9626C530164856979671523E33D0D011"/>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9">
    <w:name w:val="0BAB75DE33D9403584D83F6A5B1CBE719"/>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9">
    <w:name w:val="5A4A31BA376F4452816B6B73CEB2E15C9"/>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8">
    <w:name w:val="135098B6D505405EB44050608E1201A08"/>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8">
    <w:name w:val="F66D35B4065F48C8ACF2F5123C6236DA8"/>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8">
    <w:name w:val="A142C3CA5EBE49C9BB49B0F81BFCA0568"/>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8">
    <w:name w:val="E10426E60811414995C4CA428959BBB48"/>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8">
    <w:name w:val="9814ADB1F01B40EBBF65FE64A916F3888"/>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8">
    <w:name w:val="D6CA9AD7FA4B4FD3B5BB3FE9F618F9D78"/>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8">
    <w:name w:val="3BEDB7882EA14350A1384816D86C1F2C8"/>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8">
    <w:name w:val="68B4CEB12B2943D689295E199AA4903E8"/>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7">
    <w:name w:val="E9685F448A36499DB1C5754C15C53CC87"/>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7">
    <w:name w:val="D9DB45BB05654D2DB3955933FCDBC9AB7"/>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7">
    <w:name w:val="8876E9516FD24689A60B8BD35780F4C77"/>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7">
    <w:name w:val="9FD47CBEB61D4A1AADE2A0B0BC93607F7"/>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7">
    <w:name w:val="F4DA3F89E96E459194FD1A4EC961A9AB7"/>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1">
    <w:name w:val="3A29E4D5FBA74E34BCC1364A4C31274C1"/>
    <w:rsid w:val="007753CB"/>
    <w:pPr>
      <w:spacing w:before="40" w:after="40" w:line="240" w:lineRule="auto"/>
    </w:pPr>
    <w:rPr>
      <w:rFonts w:cs="Times New Roman"/>
      <w:color w:val="000000" w:themeColor="text1"/>
      <w:szCs w:val="24"/>
      <w:lang w:eastAsia="en-US"/>
    </w:rPr>
  </w:style>
  <w:style w:type="paragraph" w:customStyle="1" w:styleId="9F1B67BAC77144D9B6FAC5515B32BC7F2">
    <w:name w:val="9F1B67BAC77144D9B6FAC5515B32BC7F2"/>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2">
    <w:name w:val="6A48AC1754224729939F52EB3B5731E7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6">
    <w:name w:val="1B3043572D474001A5243F1B2E76DEFD1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6">
    <w:name w:val="D73B190BB90A40998DA2F505AA5BC1431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6">
    <w:name w:val="94C000C11D4E42CD992802982573DCBB1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6">
    <w:name w:val="2C3A41721A1844AC8125176E0121CC2F1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6">
    <w:name w:val="725174C473B34EE684E44543CF70B1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6">
    <w:name w:val="037A81BDBE6A4C2389C671B020632B7B1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2">
    <w:name w:val="F44766FFBB3A4615BDE9B40ED75145FD1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2">
    <w:name w:val="2363138DD21F4F69AEA2D0FA9D0D12E21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2">
    <w:name w:val="143A623E27624C7EA49880CC4DE458321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2">
    <w:name w:val="C397DD386F344109AE93BD23D9A810891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2">
    <w:name w:val="BF9626C530164856979671523E33D0D01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0">
    <w:name w:val="0BAB75DE33D9403584D83F6A5B1CBE7110"/>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0">
    <w:name w:val="5A4A31BA376F4452816B6B73CEB2E15C10"/>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9">
    <w:name w:val="135098B6D505405EB44050608E1201A09"/>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9">
    <w:name w:val="F66D35B4065F48C8ACF2F5123C6236DA9"/>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9">
    <w:name w:val="A142C3CA5EBE49C9BB49B0F81BFCA0569"/>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9">
    <w:name w:val="E10426E60811414995C4CA428959BBB49"/>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9">
    <w:name w:val="9814ADB1F01B40EBBF65FE64A916F3889"/>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9">
    <w:name w:val="D6CA9AD7FA4B4FD3B5BB3FE9F618F9D79"/>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9">
    <w:name w:val="3BEDB7882EA14350A1384816D86C1F2C9"/>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9">
    <w:name w:val="68B4CEB12B2943D689295E199AA4903E9"/>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8">
    <w:name w:val="E9685F448A36499DB1C5754C15C53CC88"/>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8">
    <w:name w:val="D9DB45BB05654D2DB3955933FCDBC9AB8"/>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8">
    <w:name w:val="8876E9516FD24689A60B8BD35780F4C78"/>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8">
    <w:name w:val="9FD47CBEB61D4A1AADE2A0B0BC93607F8"/>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8">
    <w:name w:val="F4DA3F89E96E459194FD1A4EC961A9AB8"/>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2">
    <w:name w:val="3A29E4D5FBA74E34BCC1364A4C31274C2"/>
    <w:rsid w:val="007753CB"/>
    <w:pPr>
      <w:spacing w:before="40" w:after="40" w:line="240" w:lineRule="auto"/>
    </w:pPr>
    <w:rPr>
      <w:rFonts w:cs="Times New Roman"/>
      <w:color w:val="000000" w:themeColor="text1"/>
      <w:szCs w:val="24"/>
      <w:lang w:eastAsia="en-US"/>
    </w:rPr>
  </w:style>
  <w:style w:type="paragraph" w:customStyle="1" w:styleId="9F1B67BAC77144D9B6FAC5515B32BC7F3">
    <w:name w:val="9F1B67BAC77144D9B6FAC5515B32BC7F3"/>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3">
    <w:name w:val="6A48AC1754224729939F52EB3B5731E73"/>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
    <w:name w:val="38FE0825B0BA44ABA8CBF75217444E4E"/>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
    <w:name w:val="2FBC28D04AC2437E88F71AD8E00ABEAC"/>
    <w:rsid w:val="007753CB"/>
  </w:style>
  <w:style w:type="paragraph" w:customStyle="1" w:styleId="D543AED733DE47F28B458FC4933F1946">
    <w:name w:val="D543AED733DE47F28B458FC4933F1946"/>
    <w:rsid w:val="007753CB"/>
  </w:style>
  <w:style w:type="paragraph" w:customStyle="1" w:styleId="1B3043572D474001A5243F1B2E76DEFD17">
    <w:name w:val="1B3043572D474001A5243F1B2E76DEFD1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7">
    <w:name w:val="D73B190BB90A40998DA2F505AA5BC1431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7">
    <w:name w:val="94C000C11D4E42CD992802982573DCBB1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7">
    <w:name w:val="2C3A41721A1844AC8125176E0121CC2F1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7">
    <w:name w:val="725174C473B34EE684E44543CF70B1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7">
    <w:name w:val="037A81BDBE6A4C2389C671B020632B7B1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3">
    <w:name w:val="F44766FFBB3A4615BDE9B40ED75145FD1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3">
    <w:name w:val="2363138DD21F4F69AEA2D0FA9D0D12E21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3">
    <w:name w:val="143A623E27624C7EA49880CC4DE458321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3">
    <w:name w:val="C397DD386F344109AE93BD23D9A810891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3">
    <w:name w:val="BF9626C530164856979671523E33D0D01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1">
    <w:name w:val="0BAB75DE33D9403584D83F6A5B1CBE71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1">
    <w:name w:val="5A4A31BA376F4452816B6B73CEB2E15C1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0">
    <w:name w:val="135098B6D505405EB44050608E1201A01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0">
    <w:name w:val="F66D35B4065F48C8ACF2F5123C6236DA10"/>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0">
    <w:name w:val="A142C3CA5EBE49C9BB49B0F81BFCA05610"/>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0">
    <w:name w:val="E10426E60811414995C4CA428959BBB410"/>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0">
    <w:name w:val="9814ADB1F01B40EBBF65FE64A916F38810"/>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0">
    <w:name w:val="D6CA9AD7FA4B4FD3B5BB3FE9F618F9D710"/>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0">
    <w:name w:val="3BEDB7882EA14350A1384816D86C1F2C10"/>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0">
    <w:name w:val="68B4CEB12B2943D689295E199AA4903E10"/>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9">
    <w:name w:val="E9685F448A36499DB1C5754C15C53CC89"/>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9">
    <w:name w:val="D9DB45BB05654D2DB3955933FCDBC9AB9"/>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9">
    <w:name w:val="8876E9516FD24689A60B8BD35780F4C79"/>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9">
    <w:name w:val="9FD47CBEB61D4A1AADE2A0B0BC93607F9"/>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9">
    <w:name w:val="F4DA3F89E96E459194FD1A4EC961A9AB9"/>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3">
    <w:name w:val="3A29E4D5FBA74E34BCC1364A4C31274C3"/>
    <w:rsid w:val="007753CB"/>
    <w:pPr>
      <w:spacing w:before="40" w:after="40" w:line="240" w:lineRule="auto"/>
    </w:pPr>
    <w:rPr>
      <w:rFonts w:cs="Times New Roman"/>
      <w:color w:val="000000" w:themeColor="text1"/>
      <w:szCs w:val="24"/>
      <w:lang w:eastAsia="en-US"/>
    </w:rPr>
  </w:style>
  <w:style w:type="paragraph" w:customStyle="1" w:styleId="9F1B67BAC77144D9B6FAC5515B32BC7F4">
    <w:name w:val="9F1B67BAC77144D9B6FAC5515B32BC7F4"/>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4">
    <w:name w:val="6A48AC1754224729939F52EB3B5731E74"/>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1">
    <w:name w:val="38FE0825B0BA44ABA8CBF75217444E4E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1">
    <w:name w:val="2FBC28D04AC2437E88F71AD8E00ABEAC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1">
    <w:name w:val="D543AED733DE47F28B458FC4933F1946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
    <w:name w:val="F3C335060E4B48568C6D5BB401B44332"/>
    <w:rsid w:val="007753CB"/>
  </w:style>
  <w:style w:type="paragraph" w:customStyle="1" w:styleId="CD96F3BCA3534D13B7F28DA851D73D0F">
    <w:name w:val="CD96F3BCA3534D13B7F28DA851D73D0F"/>
    <w:rsid w:val="007753CB"/>
  </w:style>
  <w:style w:type="paragraph" w:customStyle="1" w:styleId="1A771919B22F4E47A2EFF574311C2B8D">
    <w:name w:val="1A771919B22F4E47A2EFF574311C2B8D"/>
    <w:rsid w:val="007753CB"/>
  </w:style>
  <w:style w:type="paragraph" w:customStyle="1" w:styleId="1B3043572D474001A5243F1B2E76DEFD18">
    <w:name w:val="1B3043572D474001A5243F1B2E76DEFD1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8">
    <w:name w:val="D73B190BB90A40998DA2F505AA5BC1431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8">
    <w:name w:val="94C000C11D4E42CD992802982573DCBB1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8">
    <w:name w:val="2C3A41721A1844AC8125176E0121CC2F1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8">
    <w:name w:val="725174C473B34EE684E44543CF70B1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8">
    <w:name w:val="037A81BDBE6A4C2389C671B020632B7B1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4">
    <w:name w:val="F44766FFBB3A4615BDE9B40ED75145FD1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4">
    <w:name w:val="2363138DD21F4F69AEA2D0FA9D0D12E21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4">
    <w:name w:val="143A623E27624C7EA49880CC4DE458321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4">
    <w:name w:val="C397DD386F344109AE93BD23D9A810891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4">
    <w:name w:val="BF9626C530164856979671523E33D0D01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2">
    <w:name w:val="0BAB75DE33D9403584D83F6A5B1CBE71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2">
    <w:name w:val="5A4A31BA376F4452816B6B73CEB2E15C1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1">
    <w:name w:val="135098B6D505405EB44050608E1201A01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1">
    <w:name w:val="F66D35B4065F48C8ACF2F5123C6236DA1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1">
    <w:name w:val="A142C3CA5EBE49C9BB49B0F81BFCA0561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1">
    <w:name w:val="E10426E60811414995C4CA428959BBB41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1">
    <w:name w:val="9814ADB1F01B40EBBF65FE64A916F3881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1">
    <w:name w:val="D6CA9AD7FA4B4FD3B5BB3FE9F618F9D71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1">
    <w:name w:val="3BEDB7882EA14350A1384816D86C1F2C1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1">
    <w:name w:val="68B4CEB12B2943D689295E199AA4903E1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0">
    <w:name w:val="E9685F448A36499DB1C5754C15C53CC810"/>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0">
    <w:name w:val="D9DB45BB05654D2DB3955933FCDBC9AB10"/>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0">
    <w:name w:val="8876E9516FD24689A60B8BD35780F4C710"/>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0">
    <w:name w:val="9FD47CBEB61D4A1AADE2A0B0BC93607F10"/>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0">
    <w:name w:val="F4DA3F89E96E459194FD1A4EC961A9AB10"/>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2">
    <w:name w:val="38FE0825B0BA44ABA8CBF75217444E4E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2">
    <w:name w:val="2FBC28D04AC2437E88F71AD8E00ABEAC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2">
    <w:name w:val="D543AED733DE47F28B458FC4933F1946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1">
    <w:name w:val="F3C335060E4B48568C6D5BB401B44332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1">
    <w:name w:val="CD96F3BCA3534D13B7F28DA851D73D0F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1">
    <w:name w:val="1A771919B22F4E47A2EFF574311C2B8D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19">
    <w:name w:val="1B3043572D474001A5243F1B2E76DEFD1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9">
    <w:name w:val="D73B190BB90A40998DA2F505AA5BC1431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9">
    <w:name w:val="94C000C11D4E42CD992802982573DCBB1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9">
    <w:name w:val="2C3A41721A1844AC8125176E0121CC2F1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9">
    <w:name w:val="725174C473B34EE684E44543CF70B1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9">
    <w:name w:val="037A81BDBE6A4C2389C671B020632B7B1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5">
    <w:name w:val="F44766FFBB3A4615BDE9B40ED75145FD1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5">
    <w:name w:val="2363138DD21F4F69AEA2D0FA9D0D12E21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5">
    <w:name w:val="143A623E27624C7EA49880CC4DE458321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5">
    <w:name w:val="C397DD386F344109AE93BD23D9A810891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5">
    <w:name w:val="BF9626C530164856979671523E33D0D01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3">
    <w:name w:val="0BAB75DE33D9403584D83F6A5B1CBE71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3">
    <w:name w:val="5A4A31BA376F4452816B6B73CEB2E15C1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2">
    <w:name w:val="135098B6D505405EB44050608E1201A01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2">
    <w:name w:val="F66D35B4065F48C8ACF2F5123C6236DA1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2">
    <w:name w:val="A142C3CA5EBE49C9BB49B0F81BFCA0561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2">
    <w:name w:val="E10426E60811414995C4CA428959BBB41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2">
    <w:name w:val="9814ADB1F01B40EBBF65FE64A916F3881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2">
    <w:name w:val="D6CA9AD7FA4B4FD3B5BB3FE9F618F9D71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2">
    <w:name w:val="3BEDB7882EA14350A1384816D86C1F2C1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2">
    <w:name w:val="68B4CEB12B2943D689295E199AA4903E1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1">
    <w:name w:val="E9685F448A36499DB1C5754C15C53CC81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1">
    <w:name w:val="D9DB45BB05654D2DB3955933FCDBC9AB1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1">
    <w:name w:val="8876E9516FD24689A60B8BD35780F4C71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1">
    <w:name w:val="9FD47CBEB61D4A1AADE2A0B0BC93607F1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1">
    <w:name w:val="F4DA3F89E96E459194FD1A4EC961A9AB11"/>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
    <w:name w:val="9A686B0C1A824F078A68F220197E86ED"/>
    <w:rsid w:val="007753CB"/>
    <w:pPr>
      <w:spacing w:before="40" w:after="40" w:line="240" w:lineRule="auto"/>
    </w:pPr>
    <w:rPr>
      <w:rFonts w:cs="Times New Roman"/>
      <w:color w:val="000000" w:themeColor="text1"/>
      <w:szCs w:val="24"/>
      <w:lang w:eastAsia="en-US"/>
    </w:rPr>
  </w:style>
  <w:style w:type="paragraph" w:customStyle="1" w:styleId="38FE0825B0BA44ABA8CBF75217444E4E3">
    <w:name w:val="38FE0825B0BA44ABA8CBF75217444E4E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3">
    <w:name w:val="2FBC28D04AC2437E88F71AD8E00ABEAC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3">
    <w:name w:val="D543AED733DE47F28B458FC4933F1946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2">
    <w:name w:val="F3C335060E4B48568C6D5BB401B44332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2">
    <w:name w:val="CD96F3BCA3534D13B7F28DA851D73D0F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2">
    <w:name w:val="1A771919B22F4E47A2EFF574311C2B8D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D91A445D7444316B619A455A0777C44">
    <w:name w:val="AD91A445D7444316B619A455A0777C44"/>
    <w:rsid w:val="007753CB"/>
  </w:style>
  <w:style w:type="paragraph" w:customStyle="1" w:styleId="D596C93063C146D5A1C7659E816D1C88">
    <w:name w:val="D596C93063C146D5A1C7659E816D1C88"/>
    <w:rsid w:val="007753CB"/>
  </w:style>
  <w:style w:type="paragraph" w:customStyle="1" w:styleId="1B3043572D474001A5243F1B2E76DEFD20">
    <w:name w:val="1B3043572D474001A5243F1B2E76DEFD2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0">
    <w:name w:val="D73B190BB90A40998DA2F505AA5BC1432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0">
    <w:name w:val="94C000C11D4E42CD992802982573DCBB2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0">
    <w:name w:val="2C3A41721A1844AC8125176E0121CC2F2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0">
    <w:name w:val="725174C473B34EE684E44543CF70B1112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0">
    <w:name w:val="037A81BDBE6A4C2389C671B020632B7B2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6">
    <w:name w:val="F44766FFBB3A4615BDE9B40ED75145FD1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6">
    <w:name w:val="2363138DD21F4F69AEA2D0FA9D0D12E21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6">
    <w:name w:val="143A623E27624C7EA49880CC4DE458321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6">
    <w:name w:val="C397DD386F344109AE93BD23D9A810891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6">
    <w:name w:val="BF9626C530164856979671523E33D0D01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4">
    <w:name w:val="0BAB75DE33D9403584D83F6A5B1CBE71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4">
    <w:name w:val="5A4A31BA376F4452816B6B73CEB2E15C1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3">
    <w:name w:val="135098B6D505405EB44050608E1201A01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3">
    <w:name w:val="F66D35B4065F48C8ACF2F5123C6236DA1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3">
    <w:name w:val="A142C3CA5EBE49C9BB49B0F81BFCA0561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3">
    <w:name w:val="E10426E60811414995C4CA428959BBB41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3">
    <w:name w:val="9814ADB1F01B40EBBF65FE64A916F3881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3">
    <w:name w:val="D6CA9AD7FA4B4FD3B5BB3FE9F618F9D71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3">
    <w:name w:val="3BEDB7882EA14350A1384816D86C1F2C1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3">
    <w:name w:val="68B4CEB12B2943D689295E199AA4903E1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2">
    <w:name w:val="E9685F448A36499DB1C5754C15C53CC81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2">
    <w:name w:val="D9DB45BB05654D2DB3955933FCDBC9AB1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2">
    <w:name w:val="8876E9516FD24689A60B8BD35780F4C71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2">
    <w:name w:val="9FD47CBEB61D4A1AADE2A0B0BC93607F1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2">
    <w:name w:val="F4DA3F89E96E459194FD1A4EC961A9AB12"/>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1">
    <w:name w:val="9A686B0C1A824F078A68F220197E86ED1"/>
    <w:rsid w:val="007753CB"/>
    <w:pPr>
      <w:spacing w:before="40" w:after="40" w:line="240" w:lineRule="auto"/>
    </w:pPr>
    <w:rPr>
      <w:rFonts w:cs="Times New Roman"/>
      <w:color w:val="000000" w:themeColor="text1"/>
      <w:szCs w:val="24"/>
      <w:lang w:eastAsia="en-US"/>
    </w:rPr>
  </w:style>
  <w:style w:type="paragraph" w:customStyle="1" w:styleId="AD91A445D7444316B619A455A0777C441">
    <w:name w:val="AD91A445D7444316B619A455A0777C441"/>
    <w:rsid w:val="007753CB"/>
    <w:pPr>
      <w:spacing w:before="40" w:after="40" w:line="240" w:lineRule="auto"/>
    </w:pPr>
    <w:rPr>
      <w:rFonts w:cs="Times New Roman"/>
      <w:color w:val="000000" w:themeColor="text1"/>
      <w:szCs w:val="24"/>
      <w:lang w:eastAsia="en-US"/>
    </w:rPr>
  </w:style>
  <w:style w:type="paragraph" w:customStyle="1" w:styleId="D596C93063C146D5A1C7659E816D1C881">
    <w:name w:val="D596C93063C146D5A1C7659E816D1C881"/>
    <w:rsid w:val="007753CB"/>
    <w:pPr>
      <w:spacing w:before="40" w:after="40" w:line="240" w:lineRule="auto"/>
    </w:pPr>
    <w:rPr>
      <w:rFonts w:cs="Times New Roman"/>
      <w:color w:val="000000" w:themeColor="text1"/>
      <w:szCs w:val="24"/>
      <w:lang w:eastAsia="en-US"/>
    </w:rPr>
  </w:style>
  <w:style w:type="paragraph" w:customStyle="1" w:styleId="38FE0825B0BA44ABA8CBF75217444E4E4">
    <w:name w:val="38FE0825B0BA44ABA8CBF75217444E4E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4">
    <w:name w:val="2FBC28D04AC2437E88F71AD8E00ABEAC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4">
    <w:name w:val="D543AED733DE47F28B458FC4933F1946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3">
    <w:name w:val="F3C335060E4B48568C6D5BB401B44332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3">
    <w:name w:val="CD96F3BCA3534D13B7F28DA851D73D0F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3">
    <w:name w:val="1A771919B22F4E47A2EFF574311C2B8D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1">
    <w:name w:val="1B3043572D474001A5243F1B2E76DEFD21"/>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1">
    <w:name w:val="D73B190BB90A40998DA2F505AA5BC14321"/>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1">
    <w:name w:val="94C000C11D4E42CD992802982573DCBB21"/>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1">
    <w:name w:val="2C3A41721A1844AC8125176E0121CC2F21"/>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1">
    <w:name w:val="725174C473B34EE684E44543CF70B11121"/>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1">
    <w:name w:val="037A81BDBE6A4C2389C671B020632B7B21"/>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7">
    <w:name w:val="F44766FFBB3A4615BDE9B40ED75145FD17"/>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7">
    <w:name w:val="2363138DD21F4F69AEA2D0FA9D0D12E217"/>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7">
    <w:name w:val="143A623E27624C7EA49880CC4DE4583217"/>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7">
    <w:name w:val="C397DD386F344109AE93BD23D9A8108917"/>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7">
    <w:name w:val="BF9626C530164856979671523E33D0D017"/>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5">
    <w:name w:val="0BAB75DE33D9403584D83F6A5B1CBE7115"/>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5">
    <w:name w:val="5A4A31BA376F4452816B6B73CEB2E15C15"/>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4">
    <w:name w:val="135098B6D505405EB44050608E1201A014"/>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4">
    <w:name w:val="F66D35B4065F48C8ACF2F5123C6236DA14"/>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4">
    <w:name w:val="A142C3CA5EBE49C9BB49B0F81BFCA05614"/>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4">
    <w:name w:val="E10426E60811414995C4CA428959BBB414"/>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4">
    <w:name w:val="9814ADB1F01B40EBBF65FE64A916F38814"/>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4">
    <w:name w:val="D6CA9AD7FA4B4FD3B5BB3FE9F618F9D714"/>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4">
    <w:name w:val="3BEDB7882EA14350A1384816D86C1F2C14"/>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4">
    <w:name w:val="68B4CEB12B2943D689295E199AA4903E14"/>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3">
    <w:name w:val="E9685F448A36499DB1C5754C15C53CC813"/>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3">
    <w:name w:val="D9DB45BB05654D2DB3955933FCDBC9AB13"/>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3">
    <w:name w:val="8876E9516FD24689A60B8BD35780F4C713"/>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3">
    <w:name w:val="9FD47CBEB61D4A1AADE2A0B0BC93607F13"/>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3">
    <w:name w:val="F4DA3F89E96E459194FD1A4EC961A9AB13"/>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2">
    <w:name w:val="9A686B0C1A824F078A68F220197E86ED2"/>
    <w:rsid w:val="00B87ED1"/>
    <w:pPr>
      <w:spacing w:before="40" w:after="40" w:line="240" w:lineRule="auto"/>
    </w:pPr>
    <w:rPr>
      <w:rFonts w:cs="Times New Roman"/>
      <w:color w:val="000000" w:themeColor="text1"/>
      <w:szCs w:val="24"/>
      <w:lang w:eastAsia="en-US"/>
    </w:rPr>
  </w:style>
  <w:style w:type="paragraph" w:customStyle="1" w:styleId="AD91A445D7444316B619A455A0777C442">
    <w:name w:val="AD91A445D7444316B619A455A0777C442"/>
    <w:rsid w:val="00B87ED1"/>
    <w:pPr>
      <w:spacing w:before="40" w:after="40" w:line="240" w:lineRule="auto"/>
    </w:pPr>
    <w:rPr>
      <w:rFonts w:cs="Times New Roman"/>
      <w:color w:val="000000" w:themeColor="text1"/>
      <w:szCs w:val="24"/>
      <w:lang w:eastAsia="en-US"/>
    </w:rPr>
  </w:style>
  <w:style w:type="paragraph" w:customStyle="1" w:styleId="D596C93063C146D5A1C7659E816D1C882">
    <w:name w:val="D596C93063C146D5A1C7659E816D1C882"/>
    <w:rsid w:val="00B87ED1"/>
    <w:pPr>
      <w:spacing w:before="40" w:after="40" w:line="240" w:lineRule="auto"/>
    </w:pPr>
    <w:rPr>
      <w:rFonts w:cs="Times New Roman"/>
      <w:color w:val="000000" w:themeColor="text1"/>
      <w:szCs w:val="24"/>
      <w:lang w:eastAsia="en-US"/>
    </w:rPr>
  </w:style>
  <w:style w:type="paragraph" w:customStyle="1" w:styleId="38FE0825B0BA44ABA8CBF75217444E4E5">
    <w:name w:val="38FE0825B0BA44ABA8CBF75217444E4E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5">
    <w:name w:val="2FBC28D04AC2437E88F71AD8E00ABEAC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5">
    <w:name w:val="D543AED733DE47F28B458FC4933F1946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4">
    <w:name w:val="F3C335060E4B48568C6D5BB401B44332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4">
    <w:name w:val="CD96F3BCA3534D13B7F28DA851D73D0F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4">
    <w:name w:val="1A771919B22F4E47A2EFF574311C2B8D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2">
    <w:name w:val="1B3043572D474001A5243F1B2E76DEFD22"/>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2">
    <w:name w:val="D73B190BB90A40998DA2F505AA5BC14322"/>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2">
    <w:name w:val="94C000C11D4E42CD992802982573DCBB22"/>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2">
    <w:name w:val="2C3A41721A1844AC8125176E0121CC2F22"/>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2">
    <w:name w:val="725174C473B34EE684E44543CF70B11122"/>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2">
    <w:name w:val="037A81BDBE6A4C2389C671B020632B7B22"/>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8">
    <w:name w:val="F44766FFBB3A4615BDE9B40ED75145FD18"/>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8">
    <w:name w:val="2363138DD21F4F69AEA2D0FA9D0D12E218"/>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8">
    <w:name w:val="143A623E27624C7EA49880CC4DE4583218"/>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8">
    <w:name w:val="C397DD386F344109AE93BD23D9A8108918"/>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8">
    <w:name w:val="BF9626C530164856979671523E33D0D018"/>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6">
    <w:name w:val="0BAB75DE33D9403584D83F6A5B1CBE7116"/>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6">
    <w:name w:val="5A4A31BA376F4452816B6B73CEB2E15C16"/>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5">
    <w:name w:val="135098B6D505405EB44050608E1201A015"/>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5">
    <w:name w:val="F66D35B4065F48C8ACF2F5123C6236DA15"/>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5">
    <w:name w:val="A142C3CA5EBE49C9BB49B0F81BFCA05615"/>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5">
    <w:name w:val="E10426E60811414995C4CA428959BBB415"/>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5">
    <w:name w:val="9814ADB1F01B40EBBF65FE64A916F38815"/>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5">
    <w:name w:val="D6CA9AD7FA4B4FD3B5BB3FE9F618F9D715"/>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5">
    <w:name w:val="3BEDB7882EA14350A1384816D86C1F2C15"/>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5">
    <w:name w:val="68B4CEB12B2943D689295E199AA4903E15"/>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4">
    <w:name w:val="E9685F448A36499DB1C5754C15C53CC814"/>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4">
    <w:name w:val="D9DB45BB05654D2DB3955933FCDBC9AB14"/>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4">
    <w:name w:val="8876E9516FD24689A60B8BD35780F4C714"/>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4">
    <w:name w:val="9FD47CBEB61D4A1AADE2A0B0BC93607F14"/>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4">
    <w:name w:val="F4DA3F89E96E459194FD1A4EC961A9AB14"/>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3">
    <w:name w:val="9A686B0C1A824F078A68F220197E86ED3"/>
    <w:rsid w:val="00B87ED1"/>
    <w:pPr>
      <w:spacing w:before="40" w:after="40" w:line="240" w:lineRule="auto"/>
    </w:pPr>
    <w:rPr>
      <w:rFonts w:cs="Times New Roman"/>
      <w:color w:val="000000" w:themeColor="text1"/>
      <w:szCs w:val="24"/>
      <w:lang w:eastAsia="en-US"/>
    </w:rPr>
  </w:style>
  <w:style w:type="paragraph" w:customStyle="1" w:styleId="AD91A445D7444316B619A455A0777C443">
    <w:name w:val="AD91A445D7444316B619A455A0777C443"/>
    <w:rsid w:val="00B87ED1"/>
    <w:pPr>
      <w:spacing w:before="40" w:after="40" w:line="240" w:lineRule="auto"/>
    </w:pPr>
    <w:rPr>
      <w:rFonts w:cs="Times New Roman"/>
      <w:color w:val="000000" w:themeColor="text1"/>
      <w:szCs w:val="24"/>
      <w:lang w:eastAsia="en-US"/>
    </w:rPr>
  </w:style>
  <w:style w:type="paragraph" w:customStyle="1" w:styleId="D596C93063C146D5A1C7659E816D1C883">
    <w:name w:val="D596C93063C146D5A1C7659E816D1C883"/>
    <w:rsid w:val="00B87ED1"/>
    <w:pPr>
      <w:spacing w:before="40" w:after="40" w:line="240" w:lineRule="auto"/>
    </w:pPr>
    <w:rPr>
      <w:rFonts w:cs="Times New Roman"/>
      <w:color w:val="000000" w:themeColor="text1"/>
      <w:szCs w:val="24"/>
      <w:lang w:eastAsia="en-US"/>
    </w:rPr>
  </w:style>
  <w:style w:type="paragraph" w:customStyle="1" w:styleId="38FE0825B0BA44ABA8CBF75217444E4E6">
    <w:name w:val="38FE0825B0BA44ABA8CBF75217444E4E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6">
    <w:name w:val="2FBC28D04AC2437E88F71AD8E00ABEAC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6">
    <w:name w:val="D543AED733DE47F28B458FC4933F1946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5">
    <w:name w:val="F3C335060E4B48568C6D5BB401B44332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5">
    <w:name w:val="CD96F3BCA3534D13B7F28DA851D73D0F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5">
    <w:name w:val="1A771919B22F4E47A2EFF574311C2B8D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65081D5BA554700AAE900398D38C876">
    <w:name w:val="865081D5BA554700AAE900398D38C876"/>
    <w:rsid w:val="00B87ED1"/>
  </w:style>
  <w:style w:type="paragraph" w:customStyle="1" w:styleId="F780702E73EC43B2BC25591CC714E53E">
    <w:name w:val="F780702E73EC43B2BC25591CC714E53E"/>
    <w:rsid w:val="00B87ED1"/>
  </w:style>
  <w:style w:type="paragraph" w:customStyle="1" w:styleId="5334F93479954F578B7728FBC9CA6285">
    <w:name w:val="5334F93479954F578B7728FBC9CA6285"/>
    <w:rsid w:val="00B87ED1"/>
  </w:style>
  <w:style w:type="paragraph" w:customStyle="1" w:styleId="5846CE7195F646BE85F41372CC075812">
    <w:name w:val="5846CE7195F646BE85F41372CC075812"/>
    <w:rsid w:val="00B87ED1"/>
  </w:style>
  <w:style w:type="paragraph" w:customStyle="1" w:styleId="EBD4862EBF874F9A97EDF800A03B31A5">
    <w:name w:val="EBD4862EBF874F9A97EDF800A03B31A5"/>
    <w:rsid w:val="00B87ED1"/>
  </w:style>
  <w:style w:type="paragraph" w:customStyle="1" w:styleId="907264978733412E8D04C187D682A7B0">
    <w:name w:val="907264978733412E8D04C187D682A7B0"/>
    <w:rsid w:val="00B87ED1"/>
  </w:style>
  <w:style w:type="paragraph" w:customStyle="1" w:styleId="EEF1D6FA6C00401F956729C5545344A4">
    <w:name w:val="EEF1D6FA6C00401F956729C5545344A4"/>
    <w:rsid w:val="00B87ED1"/>
  </w:style>
  <w:style w:type="paragraph" w:customStyle="1" w:styleId="4031B9F6AAE74C5BA8808096F28A4068">
    <w:name w:val="4031B9F6AAE74C5BA8808096F28A4068"/>
    <w:rsid w:val="00B87ED1"/>
  </w:style>
  <w:style w:type="character" w:customStyle="1" w:styleId="VPGray-50">
    <w:name w:val="VP Gray-50%"/>
    <w:basedOn w:val="DefaultParagraphFont"/>
    <w:rsid w:val="00E8737F"/>
    <w:rPr>
      <w:color w:val="808080"/>
    </w:rPr>
  </w:style>
  <w:style w:type="paragraph" w:customStyle="1" w:styleId="1B3043572D474001A5243F1B2E76DEFD23">
    <w:name w:val="1B3043572D474001A5243F1B2E76DEFD23"/>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3">
    <w:name w:val="D73B190BB90A40998DA2F505AA5BC14323"/>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3">
    <w:name w:val="94C000C11D4E42CD992802982573DCBB23"/>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3">
    <w:name w:val="2C3A41721A1844AC8125176E0121CC2F2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3">
    <w:name w:val="725174C473B34EE684E44543CF70B11123"/>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3">
    <w:name w:val="037A81BDBE6A4C2389C671B020632B7B23"/>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19">
    <w:name w:val="F44766FFBB3A4615BDE9B40ED75145FD1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19">
    <w:name w:val="2363138DD21F4F69AEA2D0FA9D0D12E21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19">
    <w:name w:val="143A623E27624C7EA49880CC4DE458321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19">
    <w:name w:val="C397DD386F344109AE93BD23D9A810891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19">
    <w:name w:val="BF9626C530164856979671523E33D0D01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7">
    <w:name w:val="0BAB75DE33D9403584D83F6A5B1CBE711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7">
    <w:name w:val="5A4A31BA376F4452816B6B73CEB2E15C1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6">
    <w:name w:val="135098B6D505405EB44050608E1201A01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6">
    <w:name w:val="F66D35B4065F48C8ACF2F5123C6236DA1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6">
    <w:name w:val="A142C3CA5EBE49C9BB49B0F81BFCA0561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
    <w:name w:val="865081D5BA554700AAE900398D38C876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
    <w:name w:val="F780702E73EC43B2BC25591CC714E53E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
    <w:name w:val="5334F93479954F578B7728FBC9CA6285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
    <w:name w:val="5846CE7195F646BE85F41372CC075812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
    <w:name w:val="EBD4862EBF874F9A97EDF800A03B31A5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5">
    <w:name w:val="E9685F448A36499DB1C5754C15C53CC81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5">
    <w:name w:val="D9DB45BB05654D2DB3955933FCDBC9AB1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5">
    <w:name w:val="8876E9516FD24689A60B8BD35780F4C71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5">
    <w:name w:val="9FD47CBEB61D4A1AADE2A0B0BC93607F1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5">
    <w:name w:val="F4DA3F89E96E459194FD1A4EC961A9AB1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4">
    <w:name w:val="9A686B0C1A824F078A68F220197E86ED4"/>
    <w:rsid w:val="00E8737F"/>
    <w:pPr>
      <w:spacing w:before="40" w:after="40" w:line="240" w:lineRule="auto"/>
    </w:pPr>
    <w:rPr>
      <w:rFonts w:cs="Times New Roman"/>
      <w:color w:val="000000" w:themeColor="text1"/>
      <w:szCs w:val="24"/>
      <w:lang w:eastAsia="en-US"/>
    </w:rPr>
  </w:style>
  <w:style w:type="paragraph" w:customStyle="1" w:styleId="AD91A445D7444316B619A455A0777C444">
    <w:name w:val="AD91A445D7444316B619A455A0777C444"/>
    <w:rsid w:val="00E8737F"/>
    <w:pPr>
      <w:spacing w:before="40" w:after="40" w:line="240" w:lineRule="auto"/>
    </w:pPr>
    <w:rPr>
      <w:rFonts w:cs="Times New Roman"/>
      <w:color w:val="000000" w:themeColor="text1"/>
      <w:szCs w:val="24"/>
      <w:lang w:eastAsia="en-US"/>
    </w:rPr>
  </w:style>
  <w:style w:type="paragraph" w:customStyle="1" w:styleId="D596C93063C146D5A1C7659E816D1C884">
    <w:name w:val="D596C93063C146D5A1C7659E816D1C884"/>
    <w:rsid w:val="00E8737F"/>
    <w:pPr>
      <w:spacing w:before="40" w:after="40" w:line="240" w:lineRule="auto"/>
    </w:pPr>
    <w:rPr>
      <w:rFonts w:cs="Times New Roman"/>
      <w:color w:val="000000" w:themeColor="text1"/>
      <w:szCs w:val="24"/>
      <w:lang w:eastAsia="en-US"/>
    </w:rPr>
  </w:style>
  <w:style w:type="paragraph" w:customStyle="1" w:styleId="1B3043572D474001A5243F1B2E76DEFD24">
    <w:name w:val="1B3043572D474001A5243F1B2E76DEFD24"/>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4">
    <w:name w:val="D73B190BB90A40998DA2F505AA5BC14324"/>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4">
    <w:name w:val="94C000C11D4E42CD992802982573DCBB24"/>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4">
    <w:name w:val="2C3A41721A1844AC8125176E0121CC2F24"/>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4">
    <w:name w:val="725174C473B34EE684E44543CF70B11124"/>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4">
    <w:name w:val="037A81BDBE6A4C2389C671B020632B7B24"/>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0">
    <w:name w:val="F44766FFBB3A4615BDE9B40ED75145FD2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0">
    <w:name w:val="2363138DD21F4F69AEA2D0FA9D0D12E22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0">
    <w:name w:val="143A623E27624C7EA49880CC4DE458322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0">
    <w:name w:val="C397DD386F344109AE93BD23D9A810892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0">
    <w:name w:val="BF9626C530164856979671523E33D0D02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8">
    <w:name w:val="0BAB75DE33D9403584D83F6A5B1CBE711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8">
    <w:name w:val="5A4A31BA376F4452816B6B73CEB2E15C1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7">
    <w:name w:val="135098B6D505405EB44050608E1201A01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7">
    <w:name w:val="F66D35B4065F48C8ACF2F5123C6236DA1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7">
    <w:name w:val="A142C3CA5EBE49C9BB49B0F81BFCA0561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2">
    <w:name w:val="865081D5BA554700AAE900398D38C876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2">
    <w:name w:val="F780702E73EC43B2BC25591CC714E53E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2">
    <w:name w:val="5334F93479954F578B7728FBC9CA6285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2">
    <w:name w:val="5846CE7195F646BE85F41372CC075812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2">
    <w:name w:val="EBD4862EBF874F9A97EDF800A03B31A5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6">
    <w:name w:val="E9685F448A36499DB1C5754C15C53CC81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6">
    <w:name w:val="D9DB45BB05654D2DB3955933FCDBC9AB1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6">
    <w:name w:val="8876E9516FD24689A60B8BD35780F4C71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6">
    <w:name w:val="9FD47CBEB61D4A1AADE2A0B0BC93607F1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6">
    <w:name w:val="F4DA3F89E96E459194FD1A4EC961A9AB1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5">
    <w:name w:val="9A686B0C1A824F078A68F220197E86ED5"/>
    <w:rsid w:val="00E8737F"/>
    <w:pPr>
      <w:spacing w:before="40" w:after="40" w:line="240" w:lineRule="auto"/>
    </w:pPr>
    <w:rPr>
      <w:rFonts w:cs="Times New Roman"/>
      <w:color w:val="000000" w:themeColor="text1"/>
      <w:szCs w:val="24"/>
      <w:lang w:eastAsia="en-US"/>
    </w:rPr>
  </w:style>
  <w:style w:type="paragraph" w:customStyle="1" w:styleId="AD91A445D7444316B619A455A0777C445">
    <w:name w:val="AD91A445D7444316B619A455A0777C445"/>
    <w:rsid w:val="00E8737F"/>
    <w:pPr>
      <w:spacing w:before="40" w:after="40" w:line="240" w:lineRule="auto"/>
    </w:pPr>
    <w:rPr>
      <w:rFonts w:cs="Times New Roman"/>
      <w:color w:val="000000" w:themeColor="text1"/>
      <w:szCs w:val="24"/>
      <w:lang w:eastAsia="en-US"/>
    </w:rPr>
  </w:style>
  <w:style w:type="paragraph" w:customStyle="1" w:styleId="D596C93063C146D5A1C7659E816D1C885">
    <w:name w:val="D596C93063C146D5A1C7659E816D1C885"/>
    <w:rsid w:val="00E8737F"/>
    <w:pPr>
      <w:spacing w:before="40" w:after="40" w:line="240" w:lineRule="auto"/>
    </w:pPr>
    <w:rPr>
      <w:rFonts w:cs="Times New Roman"/>
      <w:color w:val="000000" w:themeColor="text1"/>
      <w:szCs w:val="24"/>
      <w:lang w:eastAsia="en-US"/>
    </w:rPr>
  </w:style>
  <w:style w:type="paragraph" w:customStyle="1" w:styleId="1B3043572D474001A5243F1B2E76DEFD25">
    <w:name w:val="1B3043572D474001A5243F1B2E76DEFD25"/>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5">
    <w:name w:val="D73B190BB90A40998DA2F505AA5BC14325"/>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5">
    <w:name w:val="94C000C11D4E42CD992802982573DCBB25"/>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5">
    <w:name w:val="2C3A41721A1844AC8125176E0121CC2F25"/>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5">
    <w:name w:val="725174C473B34EE684E44543CF70B11125"/>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5">
    <w:name w:val="037A81BDBE6A4C2389C671B020632B7B25"/>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1">
    <w:name w:val="F44766FFBB3A4615BDE9B40ED75145FD2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1">
    <w:name w:val="2363138DD21F4F69AEA2D0FA9D0D12E22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1">
    <w:name w:val="143A623E27624C7EA49880CC4DE458322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1">
    <w:name w:val="C397DD386F344109AE93BD23D9A810892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1">
    <w:name w:val="BF9626C530164856979671523E33D0D02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9">
    <w:name w:val="0BAB75DE33D9403584D83F6A5B1CBE711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9">
    <w:name w:val="5A4A31BA376F4452816B6B73CEB2E15C1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8">
    <w:name w:val="135098B6D505405EB44050608E1201A01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8">
    <w:name w:val="F66D35B4065F48C8ACF2F5123C6236DA1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8">
    <w:name w:val="A142C3CA5EBE49C9BB49B0F81BFCA0561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3">
    <w:name w:val="865081D5BA554700AAE900398D38C876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3">
    <w:name w:val="F780702E73EC43B2BC25591CC714E53E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3">
    <w:name w:val="5334F93479954F578B7728FBC9CA6285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3">
    <w:name w:val="5846CE7195F646BE85F41372CC075812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3">
    <w:name w:val="EBD4862EBF874F9A97EDF800A03B31A5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7">
    <w:name w:val="E9685F448A36499DB1C5754C15C53CC81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7">
    <w:name w:val="D9DB45BB05654D2DB3955933FCDBC9AB1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7">
    <w:name w:val="8876E9516FD24689A60B8BD35780F4C71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7">
    <w:name w:val="9FD47CBEB61D4A1AADE2A0B0BC93607F1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7">
    <w:name w:val="F4DA3F89E96E459194FD1A4EC961A9AB1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6">
    <w:name w:val="9A686B0C1A824F078A68F220197E86ED6"/>
    <w:rsid w:val="00E8737F"/>
    <w:pPr>
      <w:spacing w:before="40" w:after="40" w:line="240" w:lineRule="auto"/>
    </w:pPr>
    <w:rPr>
      <w:rFonts w:cs="Times New Roman"/>
      <w:color w:val="000000" w:themeColor="text1"/>
      <w:szCs w:val="24"/>
      <w:lang w:eastAsia="en-US"/>
    </w:rPr>
  </w:style>
  <w:style w:type="paragraph" w:customStyle="1" w:styleId="AD91A445D7444316B619A455A0777C446">
    <w:name w:val="AD91A445D7444316B619A455A0777C446"/>
    <w:rsid w:val="00E8737F"/>
    <w:pPr>
      <w:spacing w:before="40" w:after="40" w:line="240" w:lineRule="auto"/>
    </w:pPr>
    <w:rPr>
      <w:rFonts w:cs="Times New Roman"/>
      <w:color w:val="000000" w:themeColor="text1"/>
      <w:szCs w:val="24"/>
      <w:lang w:eastAsia="en-US"/>
    </w:rPr>
  </w:style>
  <w:style w:type="paragraph" w:customStyle="1" w:styleId="D596C93063C146D5A1C7659E816D1C886">
    <w:name w:val="D596C93063C146D5A1C7659E816D1C886"/>
    <w:rsid w:val="00E8737F"/>
    <w:pPr>
      <w:spacing w:before="40" w:after="40" w:line="240" w:lineRule="auto"/>
    </w:pPr>
    <w:rPr>
      <w:rFonts w:cs="Times New Roman"/>
      <w:color w:val="000000" w:themeColor="text1"/>
      <w:szCs w:val="24"/>
      <w:lang w:eastAsia="en-US"/>
    </w:rPr>
  </w:style>
  <w:style w:type="paragraph" w:customStyle="1" w:styleId="1B3043572D474001A5243F1B2E76DEFD26">
    <w:name w:val="1B3043572D474001A5243F1B2E76DEFD26"/>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6">
    <w:name w:val="D73B190BB90A40998DA2F505AA5BC14326"/>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6">
    <w:name w:val="94C000C11D4E42CD992802982573DCBB26"/>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6">
    <w:name w:val="2C3A41721A1844AC8125176E0121CC2F26"/>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6">
    <w:name w:val="725174C473B34EE684E44543CF70B11126"/>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6">
    <w:name w:val="037A81BDBE6A4C2389C671B020632B7B2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2">
    <w:name w:val="F44766FFBB3A4615BDE9B40ED75145FD22"/>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2">
    <w:name w:val="2363138DD21F4F69AEA2D0FA9D0D12E222"/>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2">
    <w:name w:val="143A623E27624C7EA49880CC4DE4583222"/>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2">
    <w:name w:val="C397DD386F344109AE93BD23D9A8108922"/>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2">
    <w:name w:val="BF9626C530164856979671523E33D0D02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0">
    <w:name w:val="0BAB75DE33D9403584D83F6A5B1CBE712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0">
    <w:name w:val="5A4A31BA376F4452816B6B73CEB2E15C2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9">
    <w:name w:val="135098B6D505405EB44050608E1201A01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9">
    <w:name w:val="F66D35B4065F48C8ACF2F5123C6236DA1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9">
    <w:name w:val="A142C3CA5EBE49C9BB49B0F81BFCA0561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4">
    <w:name w:val="865081D5BA554700AAE900398D38C876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4">
    <w:name w:val="F780702E73EC43B2BC25591CC714E53E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4">
    <w:name w:val="5334F93479954F578B7728FBC9CA6285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4">
    <w:name w:val="5846CE7195F646BE85F41372CC075812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4">
    <w:name w:val="EBD4862EBF874F9A97EDF800A03B31A5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8">
    <w:name w:val="E9685F448A36499DB1C5754C15C53CC81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8">
    <w:name w:val="D9DB45BB05654D2DB3955933FCDBC9AB1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8">
    <w:name w:val="8876E9516FD24689A60B8BD35780F4C71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8">
    <w:name w:val="9FD47CBEB61D4A1AADE2A0B0BC93607F1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8">
    <w:name w:val="F4DA3F89E96E459194FD1A4EC961A9AB1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7">
    <w:name w:val="9A686B0C1A824F078A68F220197E86ED7"/>
    <w:rsid w:val="00E8737F"/>
    <w:pPr>
      <w:spacing w:before="40" w:after="40" w:line="240" w:lineRule="auto"/>
    </w:pPr>
    <w:rPr>
      <w:rFonts w:cs="Times New Roman"/>
      <w:color w:val="000000" w:themeColor="text1"/>
      <w:szCs w:val="24"/>
      <w:lang w:eastAsia="en-US"/>
    </w:rPr>
  </w:style>
  <w:style w:type="paragraph" w:customStyle="1" w:styleId="AD91A445D7444316B619A455A0777C447">
    <w:name w:val="AD91A445D7444316B619A455A0777C447"/>
    <w:rsid w:val="00E8737F"/>
    <w:pPr>
      <w:spacing w:before="40" w:after="40" w:line="240" w:lineRule="auto"/>
    </w:pPr>
    <w:rPr>
      <w:rFonts w:cs="Times New Roman"/>
      <w:color w:val="000000" w:themeColor="text1"/>
      <w:szCs w:val="24"/>
      <w:lang w:eastAsia="en-US"/>
    </w:rPr>
  </w:style>
  <w:style w:type="paragraph" w:customStyle="1" w:styleId="D596C93063C146D5A1C7659E816D1C887">
    <w:name w:val="D596C93063C146D5A1C7659E816D1C887"/>
    <w:rsid w:val="00E8737F"/>
    <w:pPr>
      <w:spacing w:before="40" w:after="40" w:line="240" w:lineRule="auto"/>
    </w:pPr>
    <w:rPr>
      <w:rFonts w:cs="Times New Roman"/>
      <w:color w:val="000000" w:themeColor="text1"/>
      <w:szCs w:val="24"/>
      <w:lang w:eastAsia="en-US"/>
    </w:rPr>
  </w:style>
  <w:style w:type="paragraph" w:customStyle="1" w:styleId="1B3043572D474001A5243F1B2E76DEFD27">
    <w:name w:val="1B3043572D474001A5243F1B2E76DEFD27"/>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7">
    <w:name w:val="D73B190BB90A40998DA2F505AA5BC14327"/>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7">
    <w:name w:val="94C000C11D4E42CD992802982573DCBB27"/>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7">
    <w:name w:val="2C3A41721A1844AC8125176E0121CC2F27"/>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7">
    <w:name w:val="725174C473B34EE684E44543CF70B11127"/>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7">
    <w:name w:val="037A81BDBE6A4C2389C671B020632B7B27"/>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3">
    <w:name w:val="F44766FFBB3A4615BDE9B40ED75145FD23"/>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3">
    <w:name w:val="2363138DD21F4F69AEA2D0FA9D0D12E223"/>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3">
    <w:name w:val="143A623E27624C7EA49880CC4DE4583223"/>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3">
    <w:name w:val="C397DD386F344109AE93BD23D9A8108923"/>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3">
    <w:name w:val="BF9626C530164856979671523E33D0D02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1">
    <w:name w:val="0BAB75DE33D9403584D83F6A5B1CBE712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1">
    <w:name w:val="5A4A31BA376F4452816B6B73CEB2E15C2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0">
    <w:name w:val="135098B6D505405EB44050608E1201A02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0">
    <w:name w:val="F66D35B4065F48C8ACF2F5123C6236DA2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0">
    <w:name w:val="A142C3CA5EBE49C9BB49B0F81BFCA0562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5">
    <w:name w:val="865081D5BA554700AAE900398D38C876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5">
    <w:name w:val="F780702E73EC43B2BC25591CC714E53E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5">
    <w:name w:val="5334F93479954F578B7728FBC9CA62855"/>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5">
    <w:name w:val="5846CE7195F646BE85F41372CC075812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5">
    <w:name w:val="EBD4862EBF874F9A97EDF800A03B31A5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9">
    <w:name w:val="E9685F448A36499DB1C5754C15C53CC81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9">
    <w:name w:val="D9DB45BB05654D2DB3955933FCDBC9AB1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9">
    <w:name w:val="8876E9516FD24689A60B8BD35780F4C71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9">
    <w:name w:val="9FD47CBEB61D4A1AADE2A0B0BC93607F1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9">
    <w:name w:val="F4DA3F89E96E459194FD1A4EC961A9AB1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8">
    <w:name w:val="9A686B0C1A824F078A68F220197E86ED8"/>
    <w:rsid w:val="00E8737F"/>
    <w:pPr>
      <w:spacing w:before="40" w:after="40" w:line="240" w:lineRule="auto"/>
    </w:pPr>
    <w:rPr>
      <w:rFonts w:cs="Times New Roman"/>
      <w:color w:val="000000" w:themeColor="text1"/>
      <w:szCs w:val="24"/>
      <w:lang w:eastAsia="en-US"/>
    </w:rPr>
  </w:style>
  <w:style w:type="paragraph" w:customStyle="1" w:styleId="AD91A445D7444316B619A455A0777C448">
    <w:name w:val="AD91A445D7444316B619A455A0777C448"/>
    <w:rsid w:val="00E8737F"/>
    <w:pPr>
      <w:spacing w:before="40" w:after="40" w:line="240" w:lineRule="auto"/>
    </w:pPr>
    <w:rPr>
      <w:rFonts w:cs="Times New Roman"/>
      <w:color w:val="000000" w:themeColor="text1"/>
      <w:szCs w:val="24"/>
      <w:lang w:eastAsia="en-US"/>
    </w:rPr>
  </w:style>
  <w:style w:type="paragraph" w:customStyle="1" w:styleId="D596C93063C146D5A1C7659E816D1C888">
    <w:name w:val="D596C93063C146D5A1C7659E816D1C888"/>
    <w:rsid w:val="00E8737F"/>
    <w:pPr>
      <w:spacing w:before="40" w:after="40" w:line="240" w:lineRule="auto"/>
    </w:pPr>
    <w:rPr>
      <w:rFonts w:cs="Times New Roman"/>
      <w:color w:val="000000" w:themeColor="text1"/>
      <w:szCs w:val="24"/>
      <w:lang w:eastAsia="en-US"/>
    </w:rPr>
  </w:style>
  <w:style w:type="paragraph" w:customStyle="1" w:styleId="1B3043572D474001A5243F1B2E76DEFD28">
    <w:name w:val="1B3043572D474001A5243F1B2E76DEFD28"/>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8">
    <w:name w:val="D73B190BB90A40998DA2F505AA5BC14328"/>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8">
    <w:name w:val="94C000C11D4E42CD992802982573DCBB28"/>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8">
    <w:name w:val="2C3A41721A1844AC8125176E0121CC2F28"/>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8">
    <w:name w:val="725174C473B34EE684E44543CF70B11128"/>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8">
    <w:name w:val="037A81BDBE6A4C2389C671B020632B7B28"/>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4">
    <w:name w:val="F44766FFBB3A4615BDE9B40ED75145FD24"/>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4">
    <w:name w:val="2363138DD21F4F69AEA2D0FA9D0D12E224"/>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4">
    <w:name w:val="143A623E27624C7EA49880CC4DE4583224"/>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4">
    <w:name w:val="C397DD386F344109AE93BD23D9A8108924"/>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4">
    <w:name w:val="BF9626C530164856979671523E33D0D02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2">
    <w:name w:val="0BAB75DE33D9403584D83F6A5B1CBE712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2">
    <w:name w:val="5A4A31BA376F4452816B6B73CEB2E15C2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1">
    <w:name w:val="135098B6D505405EB44050608E1201A02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1">
    <w:name w:val="F66D35B4065F48C8ACF2F5123C6236DA2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1">
    <w:name w:val="A142C3CA5EBE49C9BB49B0F81BFCA0562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6">
    <w:name w:val="865081D5BA554700AAE900398D38C876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6">
    <w:name w:val="F780702E73EC43B2BC25591CC714E53E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6">
    <w:name w:val="5334F93479954F578B7728FBC9CA62856"/>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6">
    <w:name w:val="5846CE7195F646BE85F41372CC075812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6">
    <w:name w:val="EBD4862EBF874F9A97EDF800A03B31A5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0">
    <w:name w:val="E9685F448A36499DB1C5754C15C53CC82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0">
    <w:name w:val="D9DB45BB05654D2DB3955933FCDBC9AB2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0">
    <w:name w:val="8876E9516FD24689A60B8BD35780F4C72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0">
    <w:name w:val="9FD47CBEB61D4A1AADE2A0B0BC93607F2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0">
    <w:name w:val="F4DA3F89E96E459194FD1A4EC961A9AB2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9">
    <w:name w:val="9A686B0C1A824F078A68F220197E86ED9"/>
    <w:rsid w:val="00E8737F"/>
    <w:pPr>
      <w:spacing w:before="40" w:after="40" w:line="240" w:lineRule="auto"/>
    </w:pPr>
    <w:rPr>
      <w:rFonts w:cs="Times New Roman"/>
      <w:color w:val="000000" w:themeColor="text1"/>
      <w:szCs w:val="24"/>
      <w:lang w:eastAsia="en-US"/>
    </w:rPr>
  </w:style>
  <w:style w:type="paragraph" w:customStyle="1" w:styleId="AD91A445D7444316B619A455A0777C449">
    <w:name w:val="AD91A445D7444316B619A455A0777C449"/>
    <w:rsid w:val="00E8737F"/>
    <w:pPr>
      <w:spacing w:before="40" w:after="40" w:line="240" w:lineRule="auto"/>
    </w:pPr>
    <w:rPr>
      <w:rFonts w:cs="Times New Roman"/>
      <w:color w:val="000000" w:themeColor="text1"/>
      <w:szCs w:val="24"/>
      <w:lang w:eastAsia="en-US"/>
    </w:rPr>
  </w:style>
  <w:style w:type="paragraph" w:customStyle="1" w:styleId="D596C93063C146D5A1C7659E816D1C889">
    <w:name w:val="D596C93063C146D5A1C7659E816D1C889"/>
    <w:rsid w:val="00E8737F"/>
    <w:pPr>
      <w:spacing w:before="40" w:after="40" w:line="240" w:lineRule="auto"/>
    </w:pPr>
    <w:rPr>
      <w:rFonts w:cs="Times New Roman"/>
      <w:color w:val="000000" w:themeColor="text1"/>
      <w:szCs w:val="24"/>
      <w:lang w:eastAsia="en-US"/>
    </w:rPr>
  </w:style>
  <w:style w:type="paragraph" w:customStyle="1" w:styleId="B9CC0A0205744EDE991853A61F51DC48">
    <w:name w:val="B9CC0A0205744EDE991853A61F51DC48"/>
    <w:rsid w:val="00E8737F"/>
  </w:style>
  <w:style w:type="paragraph" w:customStyle="1" w:styleId="1B3043572D474001A5243F1B2E76DEFD29">
    <w:name w:val="1B3043572D474001A5243F1B2E76DEFD29"/>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29">
    <w:name w:val="D73B190BB90A40998DA2F505AA5BC14329"/>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1">
    <w:name w:val="B9CC0A0205744EDE991853A61F51DC481"/>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9">
    <w:name w:val="2C3A41721A1844AC8125176E0121CC2F29"/>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9">
    <w:name w:val="725174C473B34EE684E44543CF70B11129"/>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9">
    <w:name w:val="037A81BDBE6A4C2389C671B020632B7B29"/>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5">
    <w:name w:val="F44766FFBB3A4615BDE9B40ED75145FD25"/>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5">
    <w:name w:val="2363138DD21F4F69AEA2D0FA9D0D12E225"/>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5">
    <w:name w:val="143A623E27624C7EA49880CC4DE4583225"/>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5">
    <w:name w:val="C397DD386F344109AE93BD23D9A8108925"/>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5">
    <w:name w:val="BF9626C530164856979671523E33D0D025"/>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3">
    <w:name w:val="0BAB75DE33D9403584D83F6A5B1CBE712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3">
    <w:name w:val="5A4A31BA376F4452816B6B73CEB2E15C2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2">
    <w:name w:val="135098B6D505405EB44050608E1201A02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2">
    <w:name w:val="F66D35B4065F48C8ACF2F5123C6236DA2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2">
    <w:name w:val="A142C3CA5EBE49C9BB49B0F81BFCA0562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7">
    <w:name w:val="865081D5BA554700AAE900398D38C876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7">
    <w:name w:val="F780702E73EC43B2BC25591CC714E53E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7">
    <w:name w:val="5334F93479954F578B7728FBC9CA62857"/>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7">
    <w:name w:val="5846CE7195F646BE85F41372CC075812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7">
    <w:name w:val="EBD4862EBF874F9A97EDF800A03B31A5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1">
    <w:name w:val="E9685F448A36499DB1C5754C15C53CC82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1">
    <w:name w:val="D9DB45BB05654D2DB3955933FCDBC9AB2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1">
    <w:name w:val="8876E9516FD24689A60B8BD35780F4C72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1">
    <w:name w:val="9FD47CBEB61D4A1AADE2A0B0BC93607F2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1">
    <w:name w:val="F4DA3F89E96E459194FD1A4EC961A9AB2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0">
    <w:name w:val="9A686B0C1A824F078A68F220197E86ED10"/>
    <w:rsid w:val="00E8737F"/>
    <w:pPr>
      <w:spacing w:before="40" w:after="40" w:line="240" w:lineRule="auto"/>
    </w:pPr>
    <w:rPr>
      <w:rFonts w:cs="Times New Roman"/>
      <w:color w:val="000000" w:themeColor="text1"/>
      <w:szCs w:val="24"/>
      <w:lang w:eastAsia="en-US"/>
    </w:rPr>
  </w:style>
  <w:style w:type="paragraph" w:customStyle="1" w:styleId="AD91A445D7444316B619A455A0777C4410">
    <w:name w:val="AD91A445D7444316B619A455A0777C4410"/>
    <w:rsid w:val="00E8737F"/>
    <w:pPr>
      <w:spacing w:before="40" w:after="40" w:line="240" w:lineRule="auto"/>
    </w:pPr>
    <w:rPr>
      <w:rFonts w:cs="Times New Roman"/>
      <w:color w:val="000000" w:themeColor="text1"/>
      <w:szCs w:val="24"/>
      <w:lang w:eastAsia="en-US"/>
    </w:rPr>
  </w:style>
  <w:style w:type="paragraph" w:customStyle="1" w:styleId="D596C93063C146D5A1C7659E816D1C8810">
    <w:name w:val="D596C93063C146D5A1C7659E816D1C8810"/>
    <w:rsid w:val="00E8737F"/>
    <w:pPr>
      <w:spacing w:before="40" w:after="40" w:line="240" w:lineRule="auto"/>
    </w:pPr>
    <w:rPr>
      <w:rFonts w:cs="Times New Roman"/>
      <w:color w:val="000000" w:themeColor="text1"/>
      <w:szCs w:val="24"/>
      <w:lang w:eastAsia="en-US"/>
    </w:rPr>
  </w:style>
  <w:style w:type="paragraph" w:customStyle="1" w:styleId="F85CA3DF8E2244288C446F7E941E8341">
    <w:name w:val="F85CA3DF8E2244288C446F7E941E8341"/>
    <w:rsid w:val="00E8737F"/>
  </w:style>
  <w:style w:type="paragraph" w:customStyle="1" w:styleId="1B3043572D474001A5243F1B2E76DEFD30">
    <w:name w:val="1B3043572D474001A5243F1B2E76DEFD30"/>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character" w:customStyle="1" w:styleId="VPField14pt">
    <w:name w:val="VP Field 14pt"/>
    <w:basedOn w:val="DefaultParagraphFont"/>
    <w:uiPriority w:val="1"/>
    <w:rsid w:val="00E8737F"/>
    <w:rPr>
      <w:rFonts w:ascii="Calibri" w:hAnsi="Calibri"/>
      <w:sz w:val="28"/>
    </w:rPr>
  </w:style>
  <w:style w:type="paragraph" w:customStyle="1" w:styleId="D73B190BB90A40998DA2F505AA5BC14330">
    <w:name w:val="D73B190BB90A40998DA2F505AA5BC14330"/>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2">
    <w:name w:val="B9CC0A0205744EDE991853A61F51DC482"/>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1">
    <w:name w:val="F85CA3DF8E2244288C446F7E941E83411"/>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0">
    <w:name w:val="725174C473B34EE684E44543CF70B11130"/>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0">
    <w:name w:val="037A81BDBE6A4C2389C671B020632B7B30"/>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
    <w:name w:val="1C05D7BB0C9D407EAF3130EE0981D05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6">
    <w:name w:val="F44766FFBB3A4615BDE9B40ED75145FD26"/>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6">
    <w:name w:val="2363138DD21F4F69AEA2D0FA9D0D12E226"/>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6">
    <w:name w:val="143A623E27624C7EA49880CC4DE4583226"/>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6">
    <w:name w:val="C397DD386F344109AE93BD23D9A8108926"/>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6">
    <w:name w:val="BF9626C530164856979671523E33D0D026"/>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4">
    <w:name w:val="0BAB75DE33D9403584D83F6A5B1CBE712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4">
    <w:name w:val="5A4A31BA376F4452816B6B73CEB2E15C2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3">
    <w:name w:val="135098B6D505405EB44050608E1201A02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3">
    <w:name w:val="F66D35B4065F48C8ACF2F5123C6236DA2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3">
    <w:name w:val="A142C3CA5EBE49C9BB49B0F81BFCA0562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8">
    <w:name w:val="865081D5BA554700AAE900398D38C876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8">
    <w:name w:val="F780702E73EC43B2BC25591CC714E53E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8">
    <w:name w:val="5334F93479954F578B7728FBC9CA62858"/>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8">
    <w:name w:val="5846CE7195F646BE85F41372CC075812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8">
    <w:name w:val="EBD4862EBF874F9A97EDF800A03B31A5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2">
    <w:name w:val="E9685F448A36499DB1C5754C15C53CC82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2">
    <w:name w:val="D9DB45BB05654D2DB3955933FCDBC9AB2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2">
    <w:name w:val="8876E9516FD24689A60B8BD35780F4C72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2">
    <w:name w:val="9FD47CBEB61D4A1AADE2A0B0BC93607F2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2">
    <w:name w:val="F4DA3F89E96E459194FD1A4EC961A9AB2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1">
    <w:name w:val="9A686B0C1A824F078A68F220197E86ED11"/>
    <w:rsid w:val="00E8737F"/>
    <w:pPr>
      <w:spacing w:before="40" w:after="40" w:line="240" w:lineRule="auto"/>
    </w:pPr>
    <w:rPr>
      <w:rFonts w:cs="Times New Roman"/>
      <w:color w:val="000000" w:themeColor="text1"/>
      <w:szCs w:val="24"/>
      <w:lang w:eastAsia="en-US"/>
    </w:rPr>
  </w:style>
  <w:style w:type="paragraph" w:customStyle="1" w:styleId="AD91A445D7444316B619A455A0777C4411">
    <w:name w:val="AD91A445D7444316B619A455A0777C4411"/>
    <w:rsid w:val="00E8737F"/>
    <w:pPr>
      <w:spacing w:before="40" w:after="40" w:line="240" w:lineRule="auto"/>
    </w:pPr>
    <w:rPr>
      <w:rFonts w:cs="Times New Roman"/>
      <w:color w:val="000000" w:themeColor="text1"/>
      <w:szCs w:val="24"/>
      <w:lang w:eastAsia="en-US"/>
    </w:rPr>
  </w:style>
  <w:style w:type="paragraph" w:customStyle="1" w:styleId="D596C93063C146D5A1C7659E816D1C8811">
    <w:name w:val="D596C93063C146D5A1C7659E816D1C8811"/>
    <w:rsid w:val="00E8737F"/>
    <w:pPr>
      <w:spacing w:before="40" w:after="40" w:line="240" w:lineRule="auto"/>
    </w:pPr>
    <w:rPr>
      <w:rFonts w:cs="Times New Roman"/>
      <w:color w:val="000000" w:themeColor="text1"/>
      <w:szCs w:val="24"/>
      <w:lang w:eastAsia="en-US"/>
    </w:rPr>
  </w:style>
  <w:style w:type="paragraph" w:customStyle="1" w:styleId="1B3043572D474001A5243F1B2E76DEFD31">
    <w:name w:val="1B3043572D474001A5243F1B2E76DEFD3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1">
    <w:name w:val="D73B190BB90A40998DA2F505AA5BC14331"/>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3">
    <w:name w:val="B9CC0A0205744EDE991853A61F51DC483"/>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2">
    <w:name w:val="F85CA3DF8E2244288C446F7E941E83412"/>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1">
    <w:name w:val="725174C473B34EE684E44543CF70B11131"/>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1">
    <w:name w:val="037A81BDBE6A4C2389C671B020632B7B31"/>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1">
    <w:name w:val="1C05D7BB0C9D407EAF3130EE0981D05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7">
    <w:name w:val="F44766FFBB3A4615BDE9B40ED75145FD27"/>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7">
    <w:name w:val="2363138DD21F4F69AEA2D0FA9D0D12E227"/>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7">
    <w:name w:val="143A623E27624C7EA49880CC4DE4583227"/>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7">
    <w:name w:val="C397DD386F344109AE93BD23D9A8108927"/>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7">
    <w:name w:val="BF9626C530164856979671523E33D0D027"/>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5">
    <w:name w:val="0BAB75DE33D9403584D83F6A5B1CBE712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5">
    <w:name w:val="5A4A31BA376F4452816B6B73CEB2E15C2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4">
    <w:name w:val="135098B6D505405EB44050608E1201A02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4">
    <w:name w:val="F66D35B4065F48C8ACF2F5123C6236DA2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4">
    <w:name w:val="A142C3CA5EBE49C9BB49B0F81BFCA0562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9">
    <w:name w:val="865081D5BA554700AAE900398D38C876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9">
    <w:name w:val="F780702E73EC43B2BC25591CC714E53E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9">
    <w:name w:val="5334F93479954F578B7728FBC9CA62859"/>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9">
    <w:name w:val="5846CE7195F646BE85F41372CC075812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9">
    <w:name w:val="EBD4862EBF874F9A97EDF800A03B31A5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3">
    <w:name w:val="E9685F448A36499DB1C5754C15C53CC82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3">
    <w:name w:val="D9DB45BB05654D2DB3955933FCDBC9AB2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3">
    <w:name w:val="8876E9516FD24689A60B8BD35780F4C72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3">
    <w:name w:val="9FD47CBEB61D4A1AADE2A0B0BC93607F2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3">
    <w:name w:val="F4DA3F89E96E459194FD1A4EC961A9AB2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2">
    <w:name w:val="9A686B0C1A824F078A68F220197E86ED12"/>
    <w:rsid w:val="00E8737F"/>
    <w:pPr>
      <w:spacing w:before="40" w:after="40" w:line="240" w:lineRule="auto"/>
    </w:pPr>
    <w:rPr>
      <w:rFonts w:cs="Times New Roman"/>
      <w:color w:val="000000" w:themeColor="text1"/>
      <w:szCs w:val="24"/>
      <w:lang w:eastAsia="en-US"/>
    </w:rPr>
  </w:style>
  <w:style w:type="paragraph" w:customStyle="1" w:styleId="AD91A445D7444316B619A455A0777C4412">
    <w:name w:val="AD91A445D7444316B619A455A0777C4412"/>
    <w:rsid w:val="00E8737F"/>
    <w:pPr>
      <w:spacing w:before="40" w:after="40" w:line="240" w:lineRule="auto"/>
    </w:pPr>
    <w:rPr>
      <w:rFonts w:cs="Times New Roman"/>
      <w:color w:val="000000" w:themeColor="text1"/>
      <w:szCs w:val="24"/>
      <w:lang w:eastAsia="en-US"/>
    </w:rPr>
  </w:style>
  <w:style w:type="paragraph" w:customStyle="1" w:styleId="D596C93063C146D5A1C7659E816D1C8812">
    <w:name w:val="D596C93063C146D5A1C7659E816D1C8812"/>
    <w:rsid w:val="00E8737F"/>
    <w:pPr>
      <w:spacing w:before="40" w:after="40" w:line="240" w:lineRule="auto"/>
    </w:pPr>
    <w:rPr>
      <w:rFonts w:cs="Times New Roman"/>
      <w:color w:val="000000" w:themeColor="text1"/>
      <w:szCs w:val="24"/>
      <w:lang w:eastAsia="en-US"/>
    </w:rPr>
  </w:style>
  <w:style w:type="paragraph" w:customStyle="1" w:styleId="AEB8C97089914E6183933880FAB9D9FC">
    <w:name w:val="AEB8C97089914E6183933880FAB9D9FC"/>
    <w:rsid w:val="00E8737F"/>
  </w:style>
  <w:style w:type="paragraph" w:customStyle="1" w:styleId="FA18CD849E22450BA3F7FC59523F5D70">
    <w:name w:val="FA18CD849E22450BA3F7FC59523F5D70"/>
    <w:rsid w:val="00E8737F"/>
  </w:style>
  <w:style w:type="paragraph" w:customStyle="1" w:styleId="0C93BA8D165946B0ACF072FC7C556817">
    <w:name w:val="0C93BA8D165946B0ACF072FC7C556817"/>
    <w:rsid w:val="00E8737F"/>
  </w:style>
  <w:style w:type="paragraph" w:customStyle="1" w:styleId="030407EDD93046B7A3DC7A052507A935">
    <w:name w:val="030407EDD93046B7A3DC7A052507A935"/>
    <w:rsid w:val="00E8737F"/>
  </w:style>
  <w:style w:type="paragraph" w:customStyle="1" w:styleId="C8915D482CC44D9B9A3CCEDEF80E5289">
    <w:name w:val="C8915D482CC44D9B9A3CCEDEF80E5289"/>
    <w:rsid w:val="00E8737F"/>
  </w:style>
  <w:style w:type="paragraph" w:customStyle="1" w:styleId="1B3043572D474001A5243F1B2E76DEFD32">
    <w:name w:val="1B3043572D474001A5243F1B2E76DEFD3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2">
    <w:name w:val="D73B190BB90A40998DA2F505AA5BC14332"/>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4">
    <w:name w:val="B9CC0A0205744EDE991853A61F51DC484"/>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3">
    <w:name w:val="F85CA3DF8E2244288C446F7E941E8341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2">
    <w:name w:val="725174C473B34EE684E44543CF70B11132"/>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2">
    <w:name w:val="037A81BDBE6A4C2389C671B020632B7B32"/>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2">
    <w:name w:val="1C05D7BB0C9D407EAF3130EE0981D05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1">
    <w:name w:val="AEB8C97089914E6183933880FAB9D9FC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1">
    <w:name w:val="FA18CD849E22450BA3F7FC59523F5D70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1">
    <w:name w:val="0C93BA8D165946B0ACF072FC7C556817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1">
    <w:name w:val="030407EDD93046B7A3DC7A052507A93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1">
    <w:name w:val="C8915D482CC44D9B9A3CCEDEF80E5289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8">
    <w:name w:val="F44766FFBB3A4615BDE9B40ED75145FD28"/>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8">
    <w:name w:val="2363138DD21F4F69AEA2D0FA9D0D12E228"/>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8">
    <w:name w:val="143A623E27624C7EA49880CC4DE4583228"/>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8">
    <w:name w:val="C397DD386F344109AE93BD23D9A8108928"/>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8">
    <w:name w:val="BF9626C530164856979671523E33D0D028"/>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6">
    <w:name w:val="0BAB75DE33D9403584D83F6A5B1CBE7126"/>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6">
    <w:name w:val="5A4A31BA376F4452816B6B73CEB2E15C26"/>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5">
    <w:name w:val="135098B6D505405EB44050608E1201A025"/>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5">
    <w:name w:val="F66D35B4065F48C8ACF2F5123C6236DA25"/>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5">
    <w:name w:val="A142C3CA5EBE49C9BB49B0F81BFCA05625"/>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0">
    <w:name w:val="865081D5BA554700AAE900398D38C87610"/>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0">
    <w:name w:val="F780702E73EC43B2BC25591CC714E53E10"/>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0">
    <w:name w:val="5334F93479954F578B7728FBC9CA628510"/>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0">
    <w:name w:val="5846CE7195F646BE85F41372CC07581210"/>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0">
    <w:name w:val="EBD4862EBF874F9A97EDF800A03B31A510"/>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4">
    <w:name w:val="E9685F448A36499DB1C5754C15C53CC824"/>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4">
    <w:name w:val="D9DB45BB05654D2DB3955933FCDBC9AB24"/>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4">
    <w:name w:val="8876E9516FD24689A60B8BD35780F4C724"/>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4">
    <w:name w:val="9FD47CBEB61D4A1AADE2A0B0BC93607F24"/>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4">
    <w:name w:val="F4DA3F89E96E459194FD1A4EC961A9AB24"/>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3">
    <w:name w:val="9A686B0C1A824F078A68F220197E86ED13"/>
    <w:rsid w:val="00E8737F"/>
    <w:pPr>
      <w:spacing w:before="40" w:after="40" w:line="240" w:lineRule="auto"/>
    </w:pPr>
    <w:rPr>
      <w:rFonts w:cs="Times New Roman"/>
      <w:color w:val="000000" w:themeColor="text1"/>
      <w:szCs w:val="24"/>
      <w:lang w:eastAsia="en-US"/>
    </w:rPr>
  </w:style>
  <w:style w:type="paragraph" w:customStyle="1" w:styleId="AD91A445D7444316B619A455A0777C4413">
    <w:name w:val="AD91A445D7444316B619A455A0777C4413"/>
    <w:rsid w:val="00E8737F"/>
    <w:pPr>
      <w:spacing w:before="40" w:after="40" w:line="240" w:lineRule="auto"/>
    </w:pPr>
    <w:rPr>
      <w:rFonts w:cs="Times New Roman"/>
      <w:color w:val="000000" w:themeColor="text1"/>
      <w:szCs w:val="24"/>
      <w:lang w:eastAsia="en-US"/>
    </w:rPr>
  </w:style>
  <w:style w:type="paragraph" w:customStyle="1" w:styleId="D596C93063C146D5A1C7659E816D1C8813">
    <w:name w:val="D596C93063C146D5A1C7659E816D1C8813"/>
    <w:rsid w:val="00E8737F"/>
    <w:pPr>
      <w:spacing w:before="40" w:after="40" w:line="240" w:lineRule="auto"/>
    </w:pPr>
    <w:rPr>
      <w:rFonts w:cs="Times New Roman"/>
      <w:color w:val="000000" w:themeColor="text1"/>
      <w:szCs w:val="24"/>
      <w:lang w:eastAsia="en-US"/>
    </w:rPr>
  </w:style>
  <w:style w:type="paragraph" w:customStyle="1" w:styleId="1C05D7BB0C9D407EAF3130EE0981D0553">
    <w:name w:val="1C05D7BB0C9D407EAF3130EE0981D0553"/>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2">
    <w:name w:val="AEB8C97089914E6183933880FAB9D9FC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2">
    <w:name w:val="FA18CD849E22450BA3F7FC59523F5D70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2">
    <w:name w:val="0C93BA8D165946B0ACF072FC7C556817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2">
    <w:name w:val="030407EDD93046B7A3DC7A052507A93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2">
    <w:name w:val="C8915D482CC44D9B9A3CCEDEF80E5289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9">
    <w:name w:val="F44766FFBB3A4615BDE9B40ED75145FD2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9">
    <w:name w:val="2363138DD21F4F69AEA2D0FA9D0D12E22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9">
    <w:name w:val="143A623E27624C7EA49880CC4DE458322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9">
    <w:name w:val="C397DD386F344109AE93BD23D9A810892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9">
    <w:name w:val="BF9626C530164856979671523E33D0D02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7">
    <w:name w:val="0BAB75DE33D9403584D83F6A5B1CBE712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7">
    <w:name w:val="5A4A31BA376F4452816B6B73CEB2E15C2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6">
    <w:name w:val="135098B6D505405EB44050608E1201A02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6">
    <w:name w:val="F66D35B4065F48C8ACF2F5123C6236DA2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6">
    <w:name w:val="A142C3CA5EBE49C9BB49B0F81BFCA0562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1">
    <w:name w:val="865081D5BA554700AAE900398D38C8761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1">
    <w:name w:val="F780702E73EC43B2BC25591CC714E53E1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1">
    <w:name w:val="5334F93479954F578B7728FBC9CA62851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1">
    <w:name w:val="5846CE7195F646BE85F41372CC0758121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1">
    <w:name w:val="EBD4862EBF874F9A97EDF800A03B31A51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5">
    <w:name w:val="E9685F448A36499DB1C5754C15C53CC82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5">
    <w:name w:val="D9DB45BB05654D2DB3955933FCDBC9AB2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5">
    <w:name w:val="8876E9516FD24689A60B8BD35780F4C72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5">
    <w:name w:val="9FD47CBEB61D4A1AADE2A0B0BC93607F2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5">
    <w:name w:val="F4DA3F89E96E459194FD1A4EC961A9AB2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4">
    <w:name w:val="9A686B0C1A824F078A68F220197E86ED14"/>
    <w:rsid w:val="00E8737F"/>
    <w:pPr>
      <w:spacing w:before="40" w:after="40" w:line="240" w:lineRule="auto"/>
    </w:pPr>
    <w:rPr>
      <w:rFonts w:cs="Times New Roman"/>
      <w:color w:val="000000" w:themeColor="text1"/>
      <w:szCs w:val="24"/>
      <w:lang w:eastAsia="en-US"/>
    </w:rPr>
  </w:style>
  <w:style w:type="paragraph" w:customStyle="1" w:styleId="AD91A445D7444316B619A455A0777C4414">
    <w:name w:val="AD91A445D7444316B619A455A0777C4414"/>
    <w:rsid w:val="00E8737F"/>
    <w:pPr>
      <w:spacing w:before="40" w:after="40" w:line="240" w:lineRule="auto"/>
    </w:pPr>
    <w:rPr>
      <w:rFonts w:cs="Times New Roman"/>
      <w:color w:val="000000" w:themeColor="text1"/>
      <w:szCs w:val="24"/>
      <w:lang w:eastAsia="en-US"/>
    </w:rPr>
  </w:style>
  <w:style w:type="paragraph" w:customStyle="1" w:styleId="D596C93063C146D5A1C7659E816D1C8814">
    <w:name w:val="D596C93063C146D5A1C7659E816D1C8814"/>
    <w:rsid w:val="00E8737F"/>
    <w:pPr>
      <w:spacing w:before="40" w:after="40" w:line="240" w:lineRule="auto"/>
    </w:pPr>
    <w:rPr>
      <w:rFonts w:cs="Times New Roman"/>
      <w:color w:val="000000" w:themeColor="text1"/>
      <w:szCs w:val="24"/>
      <w:lang w:eastAsia="en-US"/>
    </w:rPr>
  </w:style>
  <w:style w:type="paragraph" w:customStyle="1" w:styleId="1C05D7BB0C9D407EAF3130EE0981D0554">
    <w:name w:val="1C05D7BB0C9D407EAF3130EE0981D0554"/>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3">
    <w:name w:val="AEB8C97089914E6183933880FAB9D9FC3"/>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3">
    <w:name w:val="FA18CD849E22450BA3F7FC59523F5D703"/>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3">
    <w:name w:val="0C93BA8D165946B0ACF072FC7C5568173"/>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3">
    <w:name w:val="030407EDD93046B7A3DC7A052507A9353"/>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3">
    <w:name w:val="C8915D482CC44D9B9A3CCEDEF80E52893"/>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
    <w:name w:val="048B9F99519C45D89D9D6411418B813D"/>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
    <w:name w:val="995948F19C0B4DF3846F6FFC4A31290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0">
    <w:name w:val="F44766FFBB3A4615BDE9B40ED75145FD3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0">
    <w:name w:val="2363138DD21F4F69AEA2D0FA9D0D12E23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0">
    <w:name w:val="143A623E27624C7EA49880CC4DE458323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0">
    <w:name w:val="C397DD386F344109AE93BD23D9A810893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0">
    <w:name w:val="BF9626C530164856979671523E33D0D03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8">
    <w:name w:val="0BAB75DE33D9403584D83F6A5B1CBE712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8">
    <w:name w:val="5A4A31BA376F4452816B6B73CEB2E15C2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7">
    <w:name w:val="135098B6D505405EB44050608E1201A02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7">
    <w:name w:val="F66D35B4065F48C8ACF2F5123C6236DA2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7">
    <w:name w:val="A142C3CA5EBE49C9BB49B0F81BFCA0562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2">
    <w:name w:val="865081D5BA554700AAE900398D38C8761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2">
    <w:name w:val="F780702E73EC43B2BC25591CC714E53E1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2">
    <w:name w:val="5334F93479954F578B7728FBC9CA62851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2">
    <w:name w:val="5846CE7195F646BE85F41372CC0758121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2">
    <w:name w:val="EBD4862EBF874F9A97EDF800A03B31A51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6">
    <w:name w:val="E9685F448A36499DB1C5754C15C53CC82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6">
    <w:name w:val="D9DB45BB05654D2DB3955933FCDBC9AB2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6">
    <w:name w:val="8876E9516FD24689A60B8BD35780F4C72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6">
    <w:name w:val="9FD47CBEB61D4A1AADE2A0B0BC93607F2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6">
    <w:name w:val="F4DA3F89E96E459194FD1A4EC961A9AB2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5">
    <w:name w:val="9A686B0C1A824F078A68F220197E86ED15"/>
    <w:rsid w:val="00E8737F"/>
    <w:pPr>
      <w:spacing w:before="40" w:after="40" w:line="240" w:lineRule="auto"/>
    </w:pPr>
    <w:rPr>
      <w:rFonts w:cs="Times New Roman"/>
      <w:color w:val="000000" w:themeColor="text1"/>
      <w:szCs w:val="24"/>
      <w:lang w:eastAsia="en-US"/>
    </w:rPr>
  </w:style>
  <w:style w:type="paragraph" w:customStyle="1" w:styleId="AD91A445D7444316B619A455A0777C4415">
    <w:name w:val="AD91A445D7444316B619A455A0777C4415"/>
    <w:rsid w:val="00E8737F"/>
    <w:pPr>
      <w:spacing w:before="40" w:after="40" w:line="240" w:lineRule="auto"/>
    </w:pPr>
    <w:rPr>
      <w:rFonts w:cs="Times New Roman"/>
      <w:color w:val="000000" w:themeColor="text1"/>
      <w:szCs w:val="24"/>
      <w:lang w:eastAsia="en-US"/>
    </w:rPr>
  </w:style>
  <w:style w:type="paragraph" w:customStyle="1" w:styleId="D596C93063C146D5A1C7659E816D1C8815">
    <w:name w:val="D596C93063C146D5A1C7659E816D1C8815"/>
    <w:rsid w:val="00E8737F"/>
    <w:pPr>
      <w:spacing w:before="40" w:after="40" w:line="240" w:lineRule="auto"/>
    </w:pPr>
    <w:rPr>
      <w:rFonts w:cs="Times New Roman"/>
      <w:color w:val="000000" w:themeColor="text1"/>
      <w:szCs w:val="24"/>
      <w:lang w:eastAsia="en-US"/>
    </w:rPr>
  </w:style>
  <w:style w:type="paragraph" w:customStyle="1" w:styleId="1C05D7BB0C9D407EAF3130EE0981D0555">
    <w:name w:val="1C05D7BB0C9D407EAF3130EE0981D0555"/>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4">
    <w:name w:val="AEB8C97089914E6183933880FAB9D9FC4"/>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4">
    <w:name w:val="FA18CD849E22450BA3F7FC59523F5D704"/>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4">
    <w:name w:val="0C93BA8D165946B0ACF072FC7C5568174"/>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4">
    <w:name w:val="030407EDD93046B7A3DC7A052507A9354"/>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4">
    <w:name w:val="C8915D482CC44D9B9A3CCEDEF80E52894"/>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1">
    <w:name w:val="048B9F99519C45D89D9D6411418B813D1"/>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1">
    <w:name w:val="995948F19C0B4DF3846F6FFC4A3129061"/>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
    <w:name w:val="22D04631CF444D4ABAF138F1775ADC10"/>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1">
    <w:name w:val="F44766FFBB3A4615BDE9B40ED75145FD3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1">
    <w:name w:val="2363138DD21F4F69AEA2D0FA9D0D12E23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1">
    <w:name w:val="143A623E27624C7EA49880CC4DE458323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1">
    <w:name w:val="C397DD386F344109AE93BD23D9A810893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1">
    <w:name w:val="BF9626C530164856979671523E33D0D03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9">
    <w:name w:val="0BAB75DE33D9403584D83F6A5B1CBE712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9">
    <w:name w:val="5A4A31BA376F4452816B6B73CEB2E15C2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8">
    <w:name w:val="135098B6D505405EB44050608E1201A02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8">
    <w:name w:val="F66D35B4065F48C8ACF2F5123C6236DA2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8">
    <w:name w:val="A142C3CA5EBE49C9BB49B0F81BFCA0562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3">
    <w:name w:val="865081D5BA554700AAE900398D38C8761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3">
    <w:name w:val="F780702E73EC43B2BC25591CC714E53E1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3">
    <w:name w:val="5334F93479954F578B7728FBC9CA62851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3">
    <w:name w:val="5846CE7195F646BE85F41372CC0758121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3">
    <w:name w:val="EBD4862EBF874F9A97EDF800A03B31A51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7">
    <w:name w:val="E9685F448A36499DB1C5754C15C53CC82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7">
    <w:name w:val="D9DB45BB05654D2DB3955933FCDBC9AB2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7">
    <w:name w:val="8876E9516FD24689A60B8BD35780F4C72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7">
    <w:name w:val="9FD47CBEB61D4A1AADE2A0B0BC93607F2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7">
    <w:name w:val="F4DA3F89E96E459194FD1A4EC961A9AB2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6">
    <w:name w:val="9A686B0C1A824F078A68F220197E86ED16"/>
    <w:rsid w:val="00E8737F"/>
    <w:pPr>
      <w:spacing w:before="40" w:after="40" w:line="240" w:lineRule="auto"/>
    </w:pPr>
    <w:rPr>
      <w:rFonts w:cs="Times New Roman"/>
      <w:color w:val="000000" w:themeColor="text1"/>
      <w:szCs w:val="24"/>
      <w:lang w:eastAsia="en-US"/>
    </w:rPr>
  </w:style>
  <w:style w:type="paragraph" w:customStyle="1" w:styleId="AD91A445D7444316B619A455A0777C4416">
    <w:name w:val="AD91A445D7444316B619A455A0777C4416"/>
    <w:rsid w:val="00E8737F"/>
    <w:pPr>
      <w:spacing w:before="40" w:after="40" w:line="240" w:lineRule="auto"/>
    </w:pPr>
    <w:rPr>
      <w:rFonts w:cs="Times New Roman"/>
      <w:color w:val="000000" w:themeColor="text1"/>
      <w:szCs w:val="24"/>
      <w:lang w:eastAsia="en-US"/>
    </w:rPr>
  </w:style>
  <w:style w:type="paragraph" w:customStyle="1" w:styleId="D596C93063C146D5A1C7659E816D1C8816">
    <w:name w:val="D596C93063C146D5A1C7659E816D1C8816"/>
    <w:rsid w:val="00E8737F"/>
    <w:pPr>
      <w:spacing w:before="40" w:after="40" w:line="240" w:lineRule="auto"/>
    </w:pPr>
    <w:rPr>
      <w:rFonts w:cs="Times New Roman"/>
      <w:color w:val="000000" w:themeColor="text1"/>
      <w:szCs w:val="24"/>
      <w:lang w:eastAsia="en-US"/>
    </w:rPr>
  </w:style>
  <w:style w:type="paragraph" w:customStyle="1" w:styleId="BE55A712613E4A24B06DDB5C54907B1D">
    <w:name w:val="BE55A712613E4A24B06DDB5C54907B1D"/>
    <w:rsid w:val="00E8737F"/>
  </w:style>
  <w:style w:type="paragraph" w:customStyle="1" w:styleId="1C9D5CD753E547FDBA00E9CC24BCE624">
    <w:name w:val="1C9D5CD753E547FDBA00E9CC24BCE624"/>
    <w:rsid w:val="00E8737F"/>
  </w:style>
  <w:style w:type="paragraph" w:customStyle="1" w:styleId="1C05D7BB0C9D407EAF3130EE0981D0556">
    <w:name w:val="1C05D7BB0C9D407EAF3130EE0981D0556"/>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5">
    <w:name w:val="AEB8C97089914E6183933880FAB9D9FC5"/>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5">
    <w:name w:val="FA18CD849E22450BA3F7FC59523F5D705"/>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5">
    <w:name w:val="0C93BA8D165946B0ACF072FC7C5568175"/>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5">
    <w:name w:val="030407EDD93046B7A3DC7A052507A9355"/>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5">
    <w:name w:val="C8915D482CC44D9B9A3CCEDEF80E52895"/>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2">
    <w:name w:val="048B9F99519C45D89D9D6411418B813D2"/>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2">
    <w:name w:val="995948F19C0B4DF3846F6FFC4A3129062"/>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1">
    <w:name w:val="22D04631CF444D4ABAF138F1775ADC101"/>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1">
    <w:name w:val="BE55A712613E4A24B06DDB5C54907B1D1"/>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1">
    <w:name w:val="1C9D5CD753E547FDBA00E9CC24BCE624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0">
    <w:name w:val="0BAB75DE33D9403584D83F6A5B1CBE713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0">
    <w:name w:val="5A4A31BA376F4452816B6B73CEB2E15C3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9">
    <w:name w:val="135098B6D505405EB44050608E1201A02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9">
    <w:name w:val="F66D35B4065F48C8ACF2F5123C6236DA2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9">
    <w:name w:val="A142C3CA5EBE49C9BB49B0F81BFCA0562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4">
    <w:name w:val="865081D5BA554700AAE900398D38C8761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4">
    <w:name w:val="F780702E73EC43B2BC25591CC714E53E1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4">
    <w:name w:val="5334F93479954F578B7728FBC9CA62851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4">
    <w:name w:val="5846CE7195F646BE85F41372CC0758121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4">
    <w:name w:val="EBD4862EBF874F9A97EDF800A03B31A51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8">
    <w:name w:val="E9685F448A36499DB1C5754C15C53CC82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8">
    <w:name w:val="D9DB45BB05654D2DB3955933FCDBC9AB2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8">
    <w:name w:val="8876E9516FD24689A60B8BD35780F4C72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8">
    <w:name w:val="9FD47CBEB61D4A1AADE2A0B0BC93607F2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8">
    <w:name w:val="F4DA3F89E96E459194FD1A4EC961A9AB2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7">
    <w:name w:val="9A686B0C1A824F078A68F220197E86ED17"/>
    <w:rsid w:val="00E8737F"/>
    <w:pPr>
      <w:spacing w:before="40" w:after="40" w:line="240" w:lineRule="auto"/>
    </w:pPr>
    <w:rPr>
      <w:rFonts w:cs="Times New Roman"/>
      <w:color w:val="000000" w:themeColor="text1"/>
      <w:szCs w:val="24"/>
      <w:lang w:eastAsia="en-US"/>
    </w:rPr>
  </w:style>
  <w:style w:type="paragraph" w:customStyle="1" w:styleId="AD91A445D7444316B619A455A0777C4417">
    <w:name w:val="AD91A445D7444316B619A455A0777C4417"/>
    <w:rsid w:val="00E8737F"/>
    <w:pPr>
      <w:spacing w:before="40" w:after="40" w:line="240" w:lineRule="auto"/>
    </w:pPr>
    <w:rPr>
      <w:rFonts w:cs="Times New Roman"/>
      <w:color w:val="000000" w:themeColor="text1"/>
      <w:szCs w:val="24"/>
      <w:lang w:eastAsia="en-US"/>
    </w:rPr>
  </w:style>
  <w:style w:type="paragraph" w:customStyle="1" w:styleId="D596C93063C146D5A1C7659E816D1C8817">
    <w:name w:val="D596C93063C146D5A1C7659E816D1C8817"/>
    <w:rsid w:val="00E8737F"/>
    <w:pPr>
      <w:spacing w:before="40" w:after="40" w:line="240" w:lineRule="auto"/>
    </w:pPr>
    <w:rPr>
      <w:rFonts w:cs="Times New Roman"/>
      <w:color w:val="000000" w:themeColor="text1"/>
      <w:szCs w:val="24"/>
      <w:lang w:eastAsia="en-US"/>
    </w:rPr>
  </w:style>
  <w:style w:type="paragraph" w:customStyle="1" w:styleId="1C05D7BB0C9D407EAF3130EE0981D0557">
    <w:name w:val="1C05D7BB0C9D407EAF3130EE0981D0557"/>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6">
    <w:name w:val="AEB8C97089914E6183933880FAB9D9FC6"/>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6">
    <w:name w:val="FA18CD849E22450BA3F7FC59523F5D706"/>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6">
    <w:name w:val="0C93BA8D165946B0ACF072FC7C5568176"/>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6">
    <w:name w:val="030407EDD93046B7A3DC7A052507A9356"/>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6">
    <w:name w:val="C8915D482CC44D9B9A3CCEDEF80E52896"/>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3">
    <w:name w:val="048B9F99519C45D89D9D6411418B813D3"/>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3">
    <w:name w:val="995948F19C0B4DF3846F6FFC4A3129063"/>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2">
    <w:name w:val="22D04631CF444D4ABAF138F1775ADC102"/>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2">
    <w:name w:val="BE55A712613E4A24B06DDB5C54907B1D2"/>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2">
    <w:name w:val="1C9D5CD753E547FDBA00E9CC24BCE624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1">
    <w:name w:val="0BAB75DE33D9403584D83F6A5B1CBE713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1">
    <w:name w:val="5A4A31BA376F4452816B6B73CEB2E15C3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0">
    <w:name w:val="135098B6D505405EB44050608E1201A03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0">
    <w:name w:val="F66D35B4065F48C8ACF2F5123C6236DA3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0">
    <w:name w:val="A142C3CA5EBE49C9BB49B0F81BFCA0563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5">
    <w:name w:val="865081D5BA554700AAE900398D38C8761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5">
    <w:name w:val="F780702E73EC43B2BC25591CC714E53E1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5">
    <w:name w:val="5334F93479954F578B7728FBC9CA62851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5">
    <w:name w:val="EBD4862EBF874F9A97EDF800A03B31A51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9">
    <w:name w:val="E9685F448A36499DB1C5754C15C53CC82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9">
    <w:name w:val="D9DB45BB05654D2DB3955933FCDBC9AB2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9">
    <w:name w:val="8876E9516FD24689A60B8BD35780F4C72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9">
    <w:name w:val="9FD47CBEB61D4A1AADE2A0B0BC93607F2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9">
    <w:name w:val="F4DA3F89E96E459194FD1A4EC961A9AB2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8">
    <w:name w:val="9A686B0C1A824F078A68F220197E86ED18"/>
    <w:rsid w:val="00E8737F"/>
    <w:pPr>
      <w:spacing w:before="40" w:after="40" w:line="240" w:lineRule="auto"/>
    </w:pPr>
    <w:rPr>
      <w:rFonts w:cs="Times New Roman"/>
      <w:color w:val="000000" w:themeColor="text1"/>
      <w:szCs w:val="24"/>
      <w:lang w:eastAsia="en-US"/>
    </w:rPr>
  </w:style>
  <w:style w:type="paragraph" w:customStyle="1" w:styleId="AD91A445D7444316B619A455A0777C4418">
    <w:name w:val="AD91A445D7444316B619A455A0777C4418"/>
    <w:rsid w:val="00E8737F"/>
    <w:pPr>
      <w:spacing w:before="40" w:after="40" w:line="240" w:lineRule="auto"/>
    </w:pPr>
    <w:rPr>
      <w:rFonts w:cs="Times New Roman"/>
      <w:color w:val="000000" w:themeColor="text1"/>
      <w:szCs w:val="24"/>
      <w:lang w:eastAsia="en-US"/>
    </w:rPr>
  </w:style>
  <w:style w:type="paragraph" w:customStyle="1" w:styleId="D596C93063C146D5A1C7659E816D1C8818">
    <w:name w:val="D596C93063C146D5A1C7659E816D1C8818"/>
    <w:rsid w:val="00E8737F"/>
    <w:pPr>
      <w:spacing w:before="40" w:after="40" w:line="240" w:lineRule="auto"/>
    </w:pPr>
    <w:rPr>
      <w:rFonts w:cs="Times New Roman"/>
      <w:color w:val="000000" w:themeColor="text1"/>
      <w:szCs w:val="24"/>
      <w:lang w:eastAsia="en-US"/>
    </w:rPr>
  </w:style>
  <w:style w:type="paragraph" w:customStyle="1" w:styleId="1C05D7BB0C9D407EAF3130EE0981D0558">
    <w:name w:val="1C05D7BB0C9D407EAF3130EE0981D0558"/>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7">
    <w:name w:val="AEB8C97089914E6183933880FAB9D9FC7"/>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7">
    <w:name w:val="FA18CD849E22450BA3F7FC59523F5D707"/>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7">
    <w:name w:val="0C93BA8D165946B0ACF072FC7C5568177"/>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7">
    <w:name w:val="030407EDD93046B7A3DC7A052507A9357"/>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7">
    <w:name w:val="C8915D482CC44D9B9A3CCEDEF80E52897"/>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4">
    <w:name w:val="048B9F99519C45D89D9D6411418B813D4"/>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4">
    <w:name w:val="995948F19C0B4DF3846F6FFC4A3129064"/>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3">
    <w:name w:val="22D04631CF444D4ABAF138F1775ADC103"/>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3">
    <w:name w:val="BE55A712613E4A24B06DDB5C54907B1D3"/>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3">
    <w:name w:val="1C9D5CD753E547FDBA00E9CC24BCE624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2">
    <w:name w:val="0BAB75DE33D9403584D83F6A5B1CBE713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2">
    <w:name w:val="5A4A31BA376F4452816B6B73CEB2E15C3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1">
    <w:name w:val="135098B6D505405EB44050608E1201A03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1">
    <w:name w:val="F66D35B4065F48C8ACF2F5123C6236DA3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1">
    <w:name w:val="A142C3CA5EBE49C9BB49B0F81BFCA0563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6">
    <w:name w:val="865081D5BA554700AAE900398D38C8761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6">
    <w:name w:val="F780702E73EC43B2BC25591CC714E53E1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6">
    <w:name w:val="5334F93479954F578B7728FBC9CA62851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6">
    <w:name w:val="EBD4862EBF874F9A97EDF800A03B31A51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0">
    <w:name w:val="E9685F448A36499DB1C5754C15C53CC83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0">
    <w:name w:val="D9DB45BB05654D2DB3955933FCDBC9AB3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0">
    <w:name w:val="8876E9516FD24689A60B8BD35780F4C73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0">
    <w:name w:val="9FD47CBEB61D4A1AADE2A0B0BC93607F3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0">
    <w:name w:val="F4DA3F89E96E459194FD1A4EC961A9AB3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9">
    <w:name w:val="9A686B0C1A824F078A68F220197E86ED19"/>
    <w:rsid w:val="00E8737F"/>
    <w:pPr>
      <w:spacing w:before="40" w:after="40" w:line="240" w:lineRule="auto"/>
    </w:pPr>
    <w:rPr>
      <w:rFonts w:cs="Times New Roman"/>
      <w:color w:val="000000" w:themeColor="text1"/>
      <w:szCs w:val="24"/>
      <w:lang w:eastAsia="en-US"/>
    </w:rPr>
  </w:style>
  <w:style w:type="paragraph" w:customStyle="1" w:styleId="AD91A445D7444316B619A455A0777C4419">
    <w:name w:val="AD91A445D7444316B619A455A0777C4419"/>
    <w:rsid w:val="00E8737F"/>
    <w:pPr>
      <w:spacing w:before="40" w:after="40" w:line="240" w:lineRule="auto"/>
    </w:pPr>
    <w:rPr>
      <w:rFonts w:cs="Times New Roman"/>
      <w:color w:val="000000" w:themeColor="text1"/>
      <w:szCs w:val="24"/>
      <w:lang w:eastAsia="en-US"/>
    </w:rPr>
  </w:style>
  <w:style w:type="paragraph" w:customStyle="1" w:styleId="D596C93063C146D5A1C7659E816D1C8819">
    <w:name w:val="D596C93063C146D5A1C7659E816D1C8819"/>
    <w:rsid w:val="00E8737F"/>
    <w:pPr>
      <w:spacing w:before="40" w:after="40" w:line="240" w:lineRule="auto"/>
    </w:pPr>
    <w:rPr>
      <w:rFonts w:cs="Times New Roman"/>
      <w:color w:val="000000" w:themeColor="text1"/>
      <w:szCs w:val="24"/>
      <w:lang w:eastAsia="en-US"/>
    </w:rPr>
  </w:style>
  <w:style w:type="paragraph" w:customStyle="1" w:styleId="1C05D7BB0C9D407EAF3130EE0981D0559">
    <w:name w:val="1C05D7BB0C9D407EAF3130EE0981D0559"/>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8">
    <w:name w:val="AEB8C97089914E6183933880FAB9D9FC8"/>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8">
    <w:name w:val="FA18CD849E22450BA3F7FC59523F5D708"/>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8">
    <w:name w:val="0C93BA8D165946B0ACF072FC7C5568178"/>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8">
    <w:name w:val="030407EDD93046B7A3DC7A052507A9358"/>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8">
    <w:name w:val="C8915D482CC44D9B9A3CCEDEF80E52898"/>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5">
    <w:name w:val="048B9F99519C45D89D9D6411418B813D5"/>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5">
    <w:name w:val="995948F19C0B4DF3846F6FFC4A3129065"/>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4">
    <w:name w:val="22D04631CF444D4ABAF138F1775ADC104"/>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4">
    <w:name w:val="BE55A712613E4A24B06DDB5C54907B1D4"/>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4">
    <w:name w:val="1C9D5CD753E547FDBA00E9CC24BCE624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3">
    <w:name w:val="0BAB75DE33D9403584D83F6A5B1CBE713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3">
    <w:name w:val="5A4A31BA376F4452816B6B73CEB2E15C3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2">
    <w:name w:val="135098B6D505405EB44050608E1201A03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2">
    <w:name w:val="F66D35B4065F48C8ACF2F5123C6236DA3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2">
    <w:name w:val="A142C3CA5EBE49C9BB49B0F81BFCA0563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7">
    <w:name w:val="865081D5BA554700AAE900398D38C8761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7">
    <w:name w:val="F780702E73EC43B2BC25591CC714E53E1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7">
    <w:name w:val="5334F93479954F578B7728FBC9CA62851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7">
    <w:name w:val="EBD4862EBF874F9A97EDF800A03B31A51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1">
    <w:name w:val="E9685F448A36499DB1C5754C15C53CC83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1">
    <w:name w:val="D9DB45BB05654D2DB3955933FCDBC9AB3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1">
    <w:name w:val="8876E9516FD24689A60B8BD35780F4C73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1">
    <w:name w:val="9FD47CBEB61D4A1AADE2A0B0BC93607F3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1">
    <w:name w:val="F4DA3F89E96E459194FD1A4EC961A9AB3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0">
    <w:name w:val="9A686B0C1A824F078A68F220197E86ED20"/>
    <w:rsid w:val="00E8737F"/>
    <w:pPr>
      <w:spacing w:before="40" w:after="40" w:line="240" w:lineRule="auto"/>
    </w:pPr>
    <w:rPr>
      <w:rFonts w:cs="Times New Roman"/>
      <w:color w:val="000000" w:themeColor="text1"/>
      <w:szCs w:val="24"/>
      <w:lang w:eastAsia="en-US"/>
    </w:rPr>
  </w:style>
  <w:style w:type="paragraph" w:customStyle="1" w:styleId="AD91A445D7444316B619A455A0777C4420">
    <w:name w:val="AD91A445D7444316B619A455A0777C4420"/>
    <w:rsid w:val="00E8737F"/>
    <w:pPr>
      <w:spacing w:before="40" w:after="40" w:line="240" w:lineRule="auto"/>
    </w:pPr>
    <w:rPr>
      <w:rFonts w:cs="Times New Roman"/>
      <w:color w:val="000000" w:themeColor="text1"/>
      <w:szCs w:val="24"/>
      <w:lang w:eastAsia="en-US"/>
    </w:rPr>
  </w:style>
  <w:style w:type="paragraph" w:customStyle="1" w:styleId="D596C93063C146D5A1C7659E816D1C8820">
    <w:name w:val="D596C93063C146D5A1C7659E816D1C8820"/>
    <w:rsid w:val="00E8737F"/>
    <w:pPr>
      <w:spacing w:before="40" w:after="40" w:line="240" w:lineRule="auto"/>
    </w:pPr>
    <w:rPr>
      <w:rFonts w:cs="Times New Roman"/>
      <w:color w:val="000000" w:themeColor="text1"/>
      <w:szCs w:val="24"/>
      <w:lang w:eastAsia="en-US"/>
    </w:rPr>
  </w:style>
  <w:style w:type="paragraph" w:customStyle="1" w:styleId="D75681383FFF447C8CBA0EC7663077F7">
    <w:name w:val="D75681383FFF447C8CBA0EC7663077F7"/>
    <w:rsid w:val="00E8737F"/>
  </w:style>
  <w:style w:type="paragraph" w:customStyle="1" w:styleId="A65C5FD8C6E34FFD8ECCE0440BED9A0D">
    <w:name w:val="A65C5FD8C6E34FFD8ECCE0440BED9A0D"/>
    <w:rsid w:val="00E8737F"/>
  </w:style>
  <w:style w:type="paragraph" w:customStyle="1" w:styleId="2BDC125DBCBA4D518234D6BF32CC377C">
    <w:name w:val="2BDC125DBCBA4D518234D6BF32CC377C"/>
    <w:rsid w:val="00E8737F"/>
  </w:style>
  <w:style w:type="paragraph" w:customStyle="1" w:styleId="CBC5843B2A814A7F84AB7E786BB9A7C8">
    <w:name w:val="CBC5843B2A814A7F84AB7E786BB9A7C8"/>
    <w:rsid w:val="00E8737F"/>
  </w:style>
  <w:style w:type="paragraph" w:customStyle="1" w:styleId="85CDE39EF8F94264B17EF4D24A845031">
    <w:name w:val="85CDE39EF8F94264B17EF4D24A845031"/>
    <w:rsid w:val="00E8737F"/>
  </w:style>
  <w:style w:type="paragraph" w:customStyle="1" w:styleId="3D7B683915AF4D538C017F6BB0F94815">
    <w:name w:val="3D7B683915AF4D538C017F6BB0F9481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1">
    <w:name w:val="D75681383FFF447C8CBA0EC7663077F71"/>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1">
    <w:name w:val="A65C5FD8C6E34FFD8ECCE0440BED9A0D1"/>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1">
    <w:name w:val="2BDC125DBCBA4D518234D6BF32CC377C1"/>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1">
    <w:name w:val="85CDE39EF8F94264B17EF4D24A845031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4">
    <w:name w:val="0BAB75DE33D9403584D83F6A5B1CBE713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4">
    <w:name w:val="5A4A31BA376F4452816B6B73CEB2E15C3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3">
    <w:name w:val="135098B6D505405EB44050608E1201A03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3">
    <w:name w:val="F66D35B4065F48C8ACF2F5123C6236DA3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3">
    <w:name w:val="A142C3CA5EBE49C9BB49B0F81BFCA0563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8">
    <w:name w:val="865081D5BA554700AAE900398D38C8761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8">
    <w:name w:val="F780702E73EC43B2BC25591CC714E53E1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8">
    <w:name w:val="5334F93479954F578B7728FBC9CA62851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8">
    <w:name w:val="EBD4862EBF874F9A97EDF800A03B31A51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2">
    <w:name w:val="E9685F448A36499DB1C5754C15C53CC83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2">
    <w:name w:val="D9DB45BB05654D2DB3955933FCDBC9AB3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2">
    <w:name w:val="8876E9516FD24689A60B8BD35780F4C73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2">
    <w:name w:val="9FD47CBEB61D4A1AADE2A0B0BC93607F3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2">
    <w:name w:val="F4DA3F89E96E459194FD1A4EC961A9AB3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1">
    <w:name w:val="9A686B0C1A824F078A68F220197E86ED21"/>
    <w:rsid w:val="00E8737F"/>
    <w:pPr>
      <w:spacing w:before="40" w:after="40" w:line="240" w:lineRule="auto"/>
    </w:pPr>
    <w:rPr>
      <w:rFonts w:cs="Times New Roman"/>
      <w:color w:val="000000" w:themeColor="text1"/>
      <w:szCs w:val="24"/>
      <w:lang w:eastAsia="en-US"/>
    </w:rPr>
  </w:style>
  <w:style w:type="paragraph" w:customStyle="1" w:styleId="AD91A445D7444316B619A455A0777C4421">
    <w:name w:val="AD91A445D7444316B619A455A0777C4421"/>
    <w:rsid w:val="00E8737F"/>
    <w:pPr>
      <w:spacing w:before="40" w:after="40" w:line="240" w:lineRule="auto"/>
    </w:pPr>
    <w:rPr>
      <w:rFonts w:cs="Times New Roman"/>
      <w:color w:val="000000" w:themeColor="text1"/>
      <w:szCs w:val="24"/>
      <w:lang w:eastAsia="en-US"/>
    </w:rPr>
  </w:style>
  <w:style w:type="paragraph" w:customStyle="1" w:styleId="D596C93063C146D5A1C7659E816D1C8821">
    <w:name w:val="D596C93063C146D5A1C7659E816D1C8821"/>
    <w:rsid w:val="00E8737F"/>
    <w:pPr>
      <w:spacing w:before="40" w:after="40" w:line="240" w:lineRule="auto"/>
    </w:pPr>
    <w:rPr>
      <w:rFonts w:cs="Times New Roman"/>
      <w:color w:val="000000" w:themeColor="text1"/>
      <w:szCs w:val="24"/>
      <w:lang w:eastAsia="en-US"/>
    </w:rPr>
  </w:style>
  <w:style w:type="paragraph" w:customStyle="1" w:styleId="VPCoverpageright">
    <w:name w:val="VP Cover page right"/>
    <w:basedOn w:val="Normal"/>
    <w:link w:val="VPCoverpagerightChar"/>
    <w:qFormat/>
    <w:rsid w:val="00E8737F"/>
    <w:pPr>
      <w:tabs>
        <w:tab w:val="left" w:pos="2835"/>
      </w:tabs>
      <w:spacing w:before="120" w:after="120" w:line="240" w:lineRule="auto"/>
      <w:ind w:left="2835" w:hanging="2835"/>
    </w:pPr>
    <w:rPr>
      <w:rFonts w:cs="Times New Roman"/>
      <w:color w:val="000000" w:themeColor="text1"/>
      <w:sz w:val="28"/>
      <w:szCs w:val="28"/>
      <w:lang w:eastAsia="en-US"/>
    </w:rPr>
  </w:style>
  <w:style w:type="character" w:customStyle="1" w:styleId="VPCoverpagerightChar">
    <w:name w:val="VP Cover page right Char"/>
    <w:basedOn w:val="DefaultParagraphFont"/>
    <w:link w:val="VPCoverpageright"/>
    <w:rsid w:val="00E8737F"/>
    <w:rPr>
      <w:rFonts w:cs="Times New Roman"/>
      <w:color w:val="000000" w:themeColor="text1"/>
      <w:sz w:val="28"/>
      <w:szCs w:val="28"/>
      <w:lang w:eastAsia="en-US"/>
    </w:rPr>
  </w:style>
  <w:style w:type="paragraph" w:customStyle="1" w:styleId="3D7B683915AF4D538C017F6BB0F948151">
    <w:name w:val="3D7B683915AF4D538C017F6BB0F9481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2">
    <w:name w:val="D75681383FFF447C8CBA0EC7663077F72"/>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2">
    <w:name w:val="A65C5FD8C6E34FFD8ECCE0440BED9A0D2"/>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2">
    <w:name w:val="2BDC125DBCBA4D518234D6BF32CC377C2"/>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2">
    <w:name w:val="85CDE39EF8F94264B17EF4D24A845031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5">
    <w:name w:val="0BAB75DE33D9403584D83F6A5B1CBE713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5">
    <w:name w:val="5A4A31BA376F4452816B6B73CEB2E15C3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4">
    <w:name w:val="135098B6D505405EB44050608E1201A03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4">
    <w:name w:val="F66D35B4065F48C8ACF2F5123C6236DA3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4">
    <w:name w:val="A142C3CA5EBE49C9BB49B0F81BFCA0563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9">
    <w:name w:val="865081D5BA554700AAE900398D38C8761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9">
    <w:name w:val="F780702E73EC43B2BC25591CC714E53E1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9">
    <w:name w:val="5334F93479954F578B7728FBC9CA62851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9">
    <w:name w:val="EBD4862EBF874F9A97EDF800A03B31A51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3">
    <w:name w:val="E9685F448A36499DB1C5754C15C53CC83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3">
    <w:name w:val="D9DB45BB05654D2DB3955933FCDBC9AB3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3">
    <w:name w:val="8876E9516FD24689A60B8BD35780F4C73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3">
    <w:name w:val="9FD47CBEB61D4A1AADE2A0B0BC93607F3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3">
    <w:name w:val="F4DA3F89E96E459194FD1A4EC961A9AB3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2">
    <w:name w:val="9A686B0C1A824F078A68F220197E86ED22"/>
    <w:rsid w:val="00E8737F"/>
    <w:pPr>
      <w:spacing w:before="40" w:after="40" w:line="240" w:lineRule="auto"/>
    </w:pPr>
    <w:rPr>
      <w:rFonts w:cs="Times New Roman"/>
      <w:color w:val="000000" w:themeColor="text1"/>
      <w:szCs w:val="24"/>
      <w:lang w:eastAsia="en-US"/>
    </w:rPr>
  </w:style>
  <w:style w:type="paragraph" w:customStyle="1" w:styleId="AD91A445D7444316B619A455A0777C4422">
    <w:name w:val="AD91A445D7444316B619A455A0777C4422"/>
    <w:rsid w:val="00E8737F"/>
    <w:pPr>
      <w:spacing w:before="40" w:after="40" w:line="240" w:lineRule="auto"/>
    </w:pPr>
    <w:rPr>
      <w:rFonts w:cs="Times New Roman"/>
      <w:color w:val="000000" w:themeColor="text1"/>
      <w:szCs w:val="24"/>
      <w:lang w:eastAsia="en-US"/>
    </w:rPr>
  </w:style>
  <w:style w:type="paragraph" w:customStyle="1" w:styleId="D596C93063C146D5A1C7659E816D1C8822">
    <w:name w:val="D596C93063C146D5A1C7659E816D1C8822"/>
    <w:rsid w:val="00E8737F"/>
    <w:pPr>
      <w:spacing w:before="40" w:after="40" w:line="240" w:lineRule="auto"/>
    </w:pPr>
    <w:rPr>
      <w:rFonts w:cs="Times New Roman"/>
      <w:color w:val="000000" w:themeColor="text1"/>
      <w:szCs w:val="24"/>
      <w:lang w:eastAsia="en-US"/>
    </w:rPr>
  </w:style>
  <w:style w:type="paragraph" w:customStyle="1" w:styleId="BDC98935371D43ECA71FB36B06BC48F4">
    <w:name w:val="BDC98935371D43ECA71FB36B06BC48F4"/>
    <w:rsid w:val="00E8737F"/>
  </w:style>
  <w:style w:type="paragraph" w:customStyle="1" w:styleId="778CE93A4B814CB8BA319B14E5D40FA6">
    <w:name w:val="778CE93A4B814CB8BA319B14E5D40FA6"/>
    <w:rsid w:val="00E8737F"/>
  </w:style>
  <w:style w:type="paragraph" w:customStyle="1" w:styleId="1DADF870A2D046E1A8009E81D694C3AC">
    <w:name w:val="1DADF870A2D046E1A8009E81D694C3AC"/>
    <w:rsid w:val="00E8737F"/>
  </w:style>
  <w:style w:type="paragraph" w:customStyle="1" w:styleId="E8092EBE52964D40A900AC355B14DCC4">
    <w:name w:val="E8092EBE52964D40A900AC355B14DCC4"/>
    <w:rsid w:val="00E8737F"/>
  </w:style>
  <w:style w:type="paragraph" w:customStyle="1" w:styleId="89D88CC711C844659FB705D090D7AD76">
    <w:name w:val="89D88CC711C844659FB705D090D7AD76"/>
    <w:rsid w:val="00E8737F"/>
  </w:style>
  <w:style w:type="paragraph" w:customStyle="1" w:styleId="CE4B252968D84CCFB8BEACC8E689E1BE">
    <w:name w:val="CE4B252968D84CCFB8BEACC8E689E1BE"/>
    <w:rsid w:val="00E8737F"/>
  </w:style>
  <w:style w:type="paragraph" w:customStyle="1" w:styleId="951F63B9863E4CC7A27DE3E050046949">
    <w:name w:val="951F63B9863E4CC7A27DE3E050046949"/>
    <w:rsid w:val="00E8737F"/>
  </w:style>
  <w:style w:type="paragraph" w:customStyle="1" w:styleId="F7C0F927925B4B388F6E15B3125CC406">
    <w:name w:val="F7C0F927925B4B388F6E15B3125CC406"/>
    <w:rsid w:val="00E8737F"/>
  </w:style>
  <w:style w:type="paragraph" w:customStyle="1" w:styleId="79EAFC5A2DCB4326A02C0B4FF078C6B3">
    <w:name w:val="79EAFC5A2DCB4326A02C0B4FF078C6B3"/>
    <w:rsid w:val="00E8737F"/>
  </w:style>
  <w:style w:type="paragraph" w:customStyle="1" w:styleId="61E69DA00694468AB73E51159B5CD229">
    <w:name w:val="61E69DA00694468AB73E51159B5CD229"/>
    <w:rsid w:val="00E8737F"/>
  </w:style>
  <w:style w:type="paragraph" w:customStyle="1" w:styleId="52C3B92BEF8245DD9A917A97F0FE45A2">
    <w:name w:val="52C3B92BEF8245DD9A917A97F0FE45A2"/>
    <w:rsid w:val="00E8737F"/>
  </w:style>
  <w:style w:type="paragraph" w:customStyle="1" w:styleId="FF28DD543DF24A8BA3BC1D6DC92E9D25">
    <w:name w:val="FF28DD543DF24A8BA3BC1D6DC92E9D25"/>
    <w:rsid w:val="00921372"/>
  </w:style>
  <w:style w:type="paragraph" w:customStyle="1" w:styleId="CE4B252968D84CCFB8BEACC8E689E1BE1">
    <w:name w:val="CE4B252968D84CCFB8BEACC8E689E1BE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
    <w:name w:val="951F63B9863E4CC7A27DE3E0500469491"/>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1">
    <w:name w:val="F7C0F927925B4B388F6E15B3125CC4061"/>
    <w:rsid w:val="00921372"/>
    <w:pPr>
      <w:spacing w:before="120" w:after="120" w:line="240" w:lineRule="auto"/>
    </w:pPr>
    <w:rPr>
      <w:rFonts w:cs="Times New Roman"/>
      <w:color w:val="000000" w:themeColor="text1"/>
      <w:sz w:val="24"/>
      <w:szCs w:val="24"/>
      <w:lang w:eastAsia="en-US"/>
    </w:rPr>
  </w:style>
  <w:style w:type="paragraph" w:customStyle="1" w:styleId="79EAFC5A2DCB4326A02C0B4FF078C6B31">
    <w:name w:val="79EAFC5A2DCB4326A02C0B4FF078C6B3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61E69DA00694468AB73E51159B5CD2291">
    <w:name w:val="61E69DA00694468AB73E51159B5CD2291"/>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1">
    <w:name w:val="52C3B92BEF8245DD9A917A97F0FE45A21"/>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3">
    <w:name w:val="D75681383FFF447C8CBA0EC7663077F73"/>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3">
    <w:name w:val="A65C5FD8C6E34FFD8ECCE0440BED9A0D3"/>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3">
    <w:name w:val="2BDC125DBCBA4D518234D6BF32CC377C3"/>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3">
    <w:name w:val="85CDE39EF8F94264B17EF4D24A8450313"/>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6">
    <w:name w:val="0BAB75DE33D9403584D83F6A5B1CBE7136"/>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6">
    <w:name w:val="5A4A31BA376F4452816B6B73CEB2E15C36"/>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5">
    <w:name w:val="135098B6D505405EB44050608E1201A035"/>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5">
    <w:name w:val="F66D35B4065F48C8ACF2F5123C6236DA35"/>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5">
    <w:name w:val="A142C3CA5EBE49C9BB49B0F81BFCA05635"/>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0">
    <w:name w:val="865081D5BA554700AAE900398D38C87620"/>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0">
    <w:name w:val="F780702E73EC43B2BC25591CC714E53E20"/>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0">
    <w:name w:val="5334F93479954F578B7728FBC9CA628520"/>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1">
    <w:name w:val="FF28DD543DF24A8BA3BC1D6DC92E9D251"/>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0">
    <w:name w:val="EBD4862EBF874F9A97EDF800A03B31A520"/>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4">
    <w:name w:val="E9685F448A36499DB1C5754C15C53CC834"/>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4">
    <w:name w:val="D9DB45BB05654D2DB3955933FCDBC9AB34"/>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4">
    <w:name w:val="8876E9516FD24689A60B8BD35780F4C734"/>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4">
    <w:name w:val="9FD47CBEB61D4A1AADE2A0B0BC93607F34"/>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4">
    <w:name w:val="F4DA3F89E96E459194FD1A4EC961A9AB34"/>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3">
    <w:name w:val="9A686B0C1A824F078A68F220197E86ED23"/>
    <w:rsid w:val="00921372"/>
    <w:pPr>
      <w:spacing w:before="40" w:after="40" w:line="240" w:lineRule="auto"/>
    </w:pPr>
    <w:rPr>
      <w:rFonts w:cs="Times New Roman"/>
      <w:color w:val="000000" w:themeColor="text1"/>
      <w:szCs w:val="24"/>
      <w:lang w:eastAsia="en-US"/>
    </w:rPr>
  </w:style>
  <w:style w:type="paragraph" w:customStyle="1" w:styleId="AD91A445D7444316B619A455A0777C4423">
    <w:name w:val="AD91A445D7444316B619A455A0777C4423"/>
    <w:rsid w:val="00921372"/>
    <w:pPr>
      <w:spacing w:before="40" w:after="40" w:line="240" w:lineRule="auto"/>
    </w:pPr>
    <w:rPr>
      <w:rFonts w:cs="Times New Roman"/>
      <w:color w:val="000000" w:themeColor="text1"/>
      <w:szCs w:val="24"/>
      <w:lang w:eastAsia="en-US"/>
    </w:rPr>
  </w:style>
  <w:style w:type="paragraph" w:customStyle="1" w:styleId="D596C93063C146D5A1C7659E816D1C8823">
    <w:name w:val="D596C93063C146D5A1C7659E816D1C8823"/>
    <w:rsid w:val="00921372"/>
    <w:pPr>
      <w:spacing w:before="40" w:after="40" w:line="240" w:lineRule="auto"/>
    </w:pPr>
    <w:rPr>
      <w:rFonts w:cs="Times New Roman"/>
      <w:color w:val="000000" w:themeColor="text1"/>
      <w:szCs w:val="24"/>
      <w:lang w:eastAsia="en-US"/>
    </w:rPr>
  </w:style>
  <w:style w:type="paragraph" w:customStyle="1" w:styleId="D7895BCE2D6B4BB0854F80E8F0C3CF6D">
    <w:name w:val="D7895BCE2D6B4BB0854F80E8F0C3CF6D"/>
    <w:rsid w:val="00921372"/>
  </w:style>
  <w:style w:type="paragraph" w:customStyle="1" w:styleId="D01A1E4F726F440A8D2D793A9A33BC56">
    <w:name w:val="D01A1E4F726F440A8D2D793A9A33BC56"/>
    <w:rsid w:val="00921372"/>
  </w:style>
  <w:style w:type="paragraph" w:customStyle="1" w:styleId="CE4B252968D84CCFB8BEACC8E689E1BE2">
    <w:name w:val="CE4B252968D84CCFB8BEACC8E689E1BE2"/>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
    <w:name w:val="951F63B9863E4CC7A27DE3E0500469492"/>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2">
    <w:name w:val="F7C0F927925B4B388F6E15B3125CC4062"/>
    <w:rsid w:val="00921372"/>
    <w:pPr>
      <w:spacing w:before="120" w:after="120" w:line="240" w:lineRule="auto"/>
    </w:pPr>
    <w:rPr>
      <w:rFonts w:cs="Times New Roman"/>
      <w:color w:val="000000" w:themeColor="text1"/>
      <w:sz w:val="24"/>
      <w:szCs w:val="24"/>
      <w:lang w:eastAsia="en-US"/>
    </w:rPr>
  </w:style>
  <w:style w:type="paragraph" w:customStyle="1" w:styleId="D01A1E4F726F440A8D2D793A9A33BC561">
    <w:name w:val="D01A1E4F726F440A8D2D793A9A33BC561"/>
    <w:rsid w:val="00921372"/>
    <w:pPr>
      <w:spacing w:before="120" w:after="120" w:line="240" w:lineRule="auto"/>
    </w:pPr>
    <w:rPr>
      <w:rFonts w:cs="Times New Roman"/>
      <w:color w:val="000000" w:themeColor="text1"/>
      <w:sz w:val="24"/>
      <w:szCs w:val="24"/>
      <w:lang w:eastAsia="en-US"/>
    </w:rPr>
  </w:style>
  <w:style w:type="paragraph" w:customStyle="1" w:styleId="61E69DA00694468AB73E51159B5CD2292">
    <w:name w:val="61E69DA00694468AB73E51159B5CD2292"/>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2">
    <w:name w:val="52C3B92BEF8245DD9A917A97F0FE45A22"/>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4">
    <w:name w:val="D75681383FFF447C8CBA0EC7663077F74"/>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4">
    <w:name w:val="A65C5FD8C6E34FFD8ECCE0440BED9A0D4"/>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4">
    <w:name w:val="2BDC125DBCBA4D518234D6BF32CC377C4"/>
    <w:rsid w:val="00921372"/>
    <w:pPr>
      <w:spacing w:before="120" w:after="120" w:line="240" w:lineRule="auto"/>
    </w:pPr>
    <w:rPr>
      <w:rFonts w:cs="Times New Roman"/>
      <w:color w:val="000000" w:themeColor="text1"/>
      <w:sz w:val="24"/>
      <w:szCs w:val="24"/>
      <w:lang w:eastAsia="en-US"/>
    </w:rPr>
  </w:style>
  <w:style w:type="paragraph" w:customStyle="1" w:styleId="D7895BCE2D6B4BB0854F80E8F0C3CF6D1">
    <w:name w:val="D7895BCE2D6B4BB0854F80E8F0C3CF6D1"/>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4">
    <w:name w:val="85CDE39EF8F94264B17EF4D24A8450314"/>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7">
    <w:name w:val="0BAB75DE33D9403584D83F6A5B1CBE7137"/>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7">
    <w:name w:val="5A4A31BA376F4452816B6B73CEB2E15C37"/>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6">
    <w:name w:val="135098B6D505405EB44050608E1201A036"/>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6">
    <w:name w:val="F66D35B4065F48C8ACF2F5123C6236DA36"/>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6">
    <w:name w:val="A142C3CA5EBE49C9BB49B0F81BFCA05636"/>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1">
    <w:name w:val="865081D5BA554700AAE900398D38C87621"/>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1">
    <w:name w:val="F780702E73EC43B2BC25591CC714E53E21"/>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1">
    <w:name w:val="5334F93479954F578B7728FBC9CA628521"/>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2">
    <w:name w:val="FF28DD543DF24A8BA3BC1D6DC92E9D252"/>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1">
    <w:name w:val="EBD4862EBF874F9A97EDF800A03B31A521"/>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5">
    <w:name w:val="E9685F448A36499DB1C5754C15C53CC835"/>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5">
    <w:name w:val="D9DB45BB05654D2DB3955933FCDBC9AB35"/>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5">
    <w:name w:val="8876E9516FD24689A60B8BD35780F4C735"/>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5">
    <w:name w:val="9FD47CBEB61D4A1AADE2A0B0BC93607F35"/>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5">
    <w:name w:val="F4DA3F89E96E459194FD1A4EC961A9AB35"/>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4">
    <w:name w:val="9A686B0C1A824F078A68F220197E86ED24"/>
    <w:rsid w:val="00921372"/>
    <w:pPr>
      <w:spacing w:before="40" w:after="40" w:line="240" w:lineRule="auto"/>
    </w:pPr>
    <w:rPr>
      <w:rFonts w:cs="Times New Roman"/>
      <w:color w:val="000000" w:themeColor="text1"/>
      <w:szCs w:val="24"/>
      <w:lang w:eastAsia="en-US"/>
    </w:rPr>
  </w:style>
  <w:style w:type="paragraph" w:customStyle="1" w:styleId="AD91A445D7444316B619A455A0777C4424">
    <w:name w:val="AD91A445D7444316B619A455A0777C4424"/>
    <w:rsid w:val="00921372"/>
    <w:pPr>
      <w:spacing w:before="40" w:after="40" w:line="240" w:lineRule="auto"/>
    </w:pPr>
    <w:rPr>
      <w:rFonts w:cs="Times New Roman"/>
      <w:color w:val="000000" w:themeColor="text1"/>
      <w:szCs w:val="24"/>
      <w:lang w:eastAsia="en-US"/>
    </w:rPr>
  </w:style>
  <w:style w:type="paragraph" w:customStyle="1" w:styleId="D596C93063C146D5A1C7659E816D1C8824">
    <w:name w:val="D596C93063C146D5A1C7659E816D1C8824"/>
    <w:rsid w:val="00921372"/>
    <w:pPr>
      <w:spacing w:before="40" w:after="40" w:line="240" w:lineRule="auto"/>
    </w:pPr>
    <w:rPr>
      <w:rFonts w:cs="Times New Roman"/>
      <w:color w:val="000000" w:themeColor="text1"/>
      <w:szCs w:val="24"/>
      <w:lang w:eastAsia="en-US"/>
    </w:rPr>
  </w:style>
  <w:style w:type="paragraph" w:customStyle="1" w:styleId="4AA7FD90F7E34A3E89CBBC4F0019E8D7">
    <w:name w:val="4AA7FD90F7E34A3E89CBBC4F0019E8D7"/>
    <w:rsid w:val="00921372"/>
  </w:style>
  <w:style w:type="paragraph" w:customStyle="1" w:styleId="BE42357D9C0047B0964E5D2B664127A6">
    <w:name w:val="BE42357D9C0047B0964E5D2B664127A6"/>
    <w:rsid w:val="00921372"/>
  </w:style>
  <w:style w:type="paragraph" w:customStyle="1" w:styleId="62B733052D8244A19E737986F51D2FAB">
    <w:name w:val="62B733052D8244A19E737986F51D2FAB"/>
    <w:rsid w:val="00921372"/>
  </w:style>
  <w:style w:type="paragraph" w:customStyle="1" w:styleId="65B480F46F39441EA2EEF6E26285AABA">
    <w:name w:val="65B480F46F39441EA2EEF6E26285AABA"/>
    <w:rsid w:val="00921372"/>
  </w:style>
  <w:style w:type="paragraph" w:customStyle="1" w:styleId="19D636AB36C542D6BB85CEDEE7B24C39">
    <w:name w:val="19D636AB36C542D6BB85CEDEE7B24C39"/>
    <w:rsid w:val="00921372"/>
  </w:style>
  <w:style w:type="paragraph" w:customStyle="1" w:styleId="CE4B252968D84CCFB8BEACC8E689E1BE3">
    <w:name w:val="CE4B252968D84CCFB8BEACC8E689E1BE3"/>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3">
    <w:name w:val="951F63B9863E4CC7A27DE3E0500469493"/>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3">
    <w:name w:val="F7C0F927925B4B388F6E15B3125CC4063"/>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2">
    <w:name w:val="D01A1E4F726F440A8D2D793A9A33BC562"/>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3">
    <w:name w:val="61E69DA00694468AB73E51159B5CD2293"/>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3">
    <w:name w:val="52C3B92BEF8245DD9A917A97F0FE45A23"/>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1">
    <w:name w:val="4AA7FD90F7E34A3E89CBBC4F0019E8D71"/>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1">
    <w:name w:val="BE42357D9C0047B0964E5D2B664127A61"/>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
    <w:name w:val="62B733052D8244A19E737986F51D2FAB1"/>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1">
    <w:name w:val="65B480F46F39441EA2EEF6E26285AABA1"/>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1">
    <w:name w:val="19D636AB36C542D6BB85CEDEE7B24C391"/>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8">
    <w:name w:val="0BAB75DE33D9403584D83F6A5B1CBE7138"/>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8">
    <w:name w:val="5A4A31BA376F4452816B6B73CEB2E15C38"/>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7">
    <w:name w:val="135098B6D505405EB44050608E1201A037"/>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7">
    <w:name w:val="F66D35B4065F48C8ACF2F5123C6236DA37"/>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7">
    <w:name w:val="A142C3CA5EBE49C9BB49B0F81BFCA05637"/>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2">
    <w:name w:val="865081D5BA554700AAE900398D38C87622"/>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2">
    <w:name w:val="F780702E73EC43B2BC25591CC714E53E2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2">
    <w:name w:val="5334F93479954F578B7728FBC9CA628522"/>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3">
    <w:name w:val="FF28DD543DF24A8BA3BC1D6DC92E9D253"/>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2">
    <w:name w:val="EBD4862EBF874F9A97EDF800A03B31A522"/>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6">
    <w:name w:val="E9685F448A36499DB1C5754C15C53CC836"/>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6">
    <w:name w:val="D9DB45BB05654D2DB3955933FCDBC9AB36"/>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6">
    <w:name w:val="8876E9516FD24689A60B8BD35780F4C736"/>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6">
    <w:name w:val="9FD47CBEB61D4A1AADE2A0B0BC93607F36"/>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6">
    <w:name w:val="F4DA3F89E96E459194FD1A4EC961A9AB36"/>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5">
    <w:name w:val="9A686B0C1A824F078A68F220197E86ED25"/>
    <w:rsid w:val="00B818E2"/>
    <w:pPr>
      <w:spacing w:before="40" w:after="40" w:line="240" w:lineRule="auto"/>
    </w:pPr>
    <w:rPr>
      <w:rFonts w:cs="Times New Roman"/>
      <w:color w:val="000000" w:themeColor="text1"/>
      <w:szCs w:val="24"/>
      <w:lang w:eastAsia="en-US"/>
    </w:rPr>
  </w:style>
  <w:style w:type="paragraph" w:customStyle="1" w:styleId="AD91A445D7444316B619A455A0777C4425">
    <w:name w:val="AD91A445D7444316B619A455A0777C4425"/>
    <w:rsid w:val="00B818E2"/>
    <w:pPr>
      <w:spacing w:before="40" w:after="40" w:line="240" w:lineRule="auto"/>
    </w:pPr>
    <w:rPr>
      <w:rFonts w:cs="Times New Roman"/>
      <w:color w:val="000000" w:themeColor="text1"/>
      <w:szCs w:val="24"/>
      <w:lang w:eastAsia="en-US"/>
    </w:rPr>
  </w:style>
  <w:style w:type="paragraph" w:customStyle="1" w:styleId="D596C93063C146D5A1C7659E816D1C8825">
    <w:name w:val="D596C93063C146D5A1C7659E816D1C8825"/>
    <w:rsid w:val="00B818E2"/>
    <w:pPr>
      <w:spacing w:before="40" w:after="40" w:line="240" w:lineRule="auto"/>
    </w:pPr>
    <w:rPr>
      <w:rFonts w:cs="Times New Roman"/>
      <w:color w:val="000000" w:themeColor="text1"/>
      <w:szCs w:val="24"/>
      <w:lang w:eastAsia="en-US"/>
    </w:rPr>
  </w:style>
  <w:style w:type="paragraph" w:customStyle="1" w:styleId="CE4B252968D84CCFB8BEACC8E689E1BE4">
    <w:name w:val="CE4B252968D84CCFB8BEACC8E689E1BE4"/>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4">
    <w:name w:val="951F63B9863E4CC7A27DE3E0500469494"/>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4">
    <w:name w:val="F7C0F927925B4B388F6E15B3125CC4064"/>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3">
    <w:name w:val="D01A1E4F726F440A8D2D793A9A33BC563"/>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4">
    <w:name w:val="61E69DA00694468AB73E51159B5CD2294"/>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4">
    <w:name w:val="52C3B92BEF8245DD9A917A97F0FE45A24"/>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2">
    <w:name w:val="4AA7FD90F7E34A3E89CBBC4F0019E8D72"/>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2">
    <w:name w:val="BE42357D9C0047B0964E5D2B664127A6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2">
    <w:name w:val="62B733052D8244A19E737986F51D2FAB2"/>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2">
    <w:name w:val="65B480F46F39441EA2EEF6E26285AABA2"/>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2">
    <w:name w:val="19D636AB36C542D6BB85CEDEE7B24C392"/>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9">
    <w:name w:val="0BAB75DE33D9403584D83F6A5B1CBE7139"/>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9">
    <w:name w:val="5A4A31BA376F4452816B6B73CEB2E15C39"/>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8">
    <w:name w:val="135098B6D505405EB44050608E1201A038"/>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8">
    <w:name w:val="F66D35B4065F48C8ACF2F5123C6236DA38"/>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8">
    <w:name w:val="A142C3CA5EBE49C9BB49B0F81BFCA05638"/>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3">
    <w:name w:val="865081D5BA554700AAE900398D38C87623"/>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3">
    <w:name w:val="F780702E73EC43B2BC25591CC714E53E2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3">
    <w:name w:val="5334F93479954F578B7728FBC9CA628523"/>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4">
    <w:name w:val="FF28DD543DF24A8BA3BC1D6DC92E9D254"/>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3">
    <w:name w:val="EBD4862EBF874F9A97EDF800A03B31A523"/>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7">
    <w:name w:val="E9685F448A36499DB1C5754C15C53CC837"/>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7">
    <w:name w:val="D9DB45BB05654D2DB3955933FCDBC9AB37"/>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7">
    <w:name w:val="8876E9516FD24689A60B8BD35780F4C737"/>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7">
    <w:name w:val="9FD47CBEB61D4A1AADE2A0B0BC93607F37"/>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7">
    <w:name w:val="F4DA3F89E96E459194FD1A4EC961A9AB37"/>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6">
    <w:name w:val="9A686B0C1A824F078A68F220197E86ED26"/>
    <w:rsid w:val="00B818E2"/>
    <w:pPr>
      <w:spacing w:before="40" w:after="40" w:line="240" w:lineRule="auto"/>
    </w:pPr>
    <w:rPr>
      <w:rFonts w:cs="Times New Roman"/>
      <w:color w:val="000000" w:themeColor="text1"/>
      <w:szCs w:val="24"/>
      <w:lang w:eastAsia="en-US"/>
    </w:rPr>
  </w:style>
  <w:style w:type="paragraph" w:customStyle="1" w:styleId="AD91A445D7444316B619A455A0777C4426">
    <w:name w:val="AD91A445D7444316B619A455A0777C4426"/>
    <w:rsid w:val="00B818E2"/>
    <w:pPr>
      <w:spacing w:before="40" w:after="40" w:line="240" w:lineRule="auto"/>
    </w:pPr>
    <w:rPr>
      <w:rFonts w:cs="Times New Roman"/>
      <w:color w:val="000000" w:themeColor="text1"/>
      <w:szCs w:val="24"/>
      <w:lang w:eastAsia="en-US"/>
    </w:rPr>
  </w:style>
  <w:style w:type="paragraph" w:customStyle="1" w:styleId="D596C93063C146D5A1C7659E816D1C8826">
    <w:name w:val="D596C93063C146D5A1C7659E816D1C8826"/>
    <w:rsid w:val="00B818E2"/>
    <w:pPr>
      <w:spacing w:before="40" w:after="40" w:line="240" w:lineRule="auto"/>
    </w:pPr>
    <w:rPr>
      <w:rFonts w:cs="Times New Roman"/>
      <w:color w:val="000000" w:themeColor="text1"/>
      <w:szCs w:val="24"/>
      <w:lang w:eastAsia="en-US"/>
    </w:rPr>
  </w:style>
  <w:style w:type="paragraph" w:customStyle="1" w:styleId="F81D221C3A3F40FFB1565EE249E130FA">
    <w:name w:val="F81D221C3A3F40FFB1565EE249E130FA"/>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5">
    <w:name w:val="CE4B252968D84CCFB8BEACC8E689E1BE5"/>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5">
    <w:name w:val="951F63B9863E4CC7A27DE3E0500469495"/>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5">
    <w:name w:val="F7C0F927925B4B388F6E15B3125CC4065"/>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4">
    <w:name w:val="D01A1E4F726F440A8D2D793A9A33BC564"/>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5">
    <w:name w:val="61E69DA00694468AB73E51159B5CD2295"/>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5">
    <w:name w:val="52C3B92BEF8245DD9A917A97F0FE45A25"/>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3">
    <w:name w:val="4AA7FD90F7E34A3E89CBBC4F0019E8D73"/>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3">
    <w:name w:val="BE42357D9C0047B0964E5D2B664127A6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3">
    <w:name w:val="62B733052D8244A19E737986F51D2FAB3"/>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3">
    <w:name w:val="65B480F46F39441EA2EEF6E26285AABA3"/>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3">
    <w:name w:val="19D636AB36C542D6BB85CEDEE7B24C393"/>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40">
    <w:name w:val="0BAB75DE33D9403584D83F6A5B1CBE7140"/>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40">
    <w:name w:val="5A4A31BA376F4452816B6B73CEB2E15C40"/>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9">
    <w:name w:val="135098B6D505405EB44050608E1201A039"/>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9">
    <w:name w:val="F66D35B4065F48C8ACF2F5123C6236DA39"/>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9">
    <w:name w:val="A142C3CA5EBE49C9BB49B0F81BFCA05639"/>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4">
    <w:name w:val="865081D5BA554700AAE900398D38C87624"/>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4">
    <w:name w:val="F780702E73EC43B2BC25591CC714E53E24"/>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4">
    <w:name w:val="5334F93479954F578B7728FBC9CA628524"/>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5">
    <w:name w:val="FF28DD543DF24A8BA3BC1D6DC92E9D255"/>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4">
    <w:name w:val="EBD4862EBF874F9A97EDF800A03B31A524"/>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8">
    <w:name w:val="E9685F448A36499DB1C5754C15C53CC838"/>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8">
    <w:name w:val="D9DB45BB05654D2DB3955933FCDBC9AB38"/>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8">
    <w:name w:val="8876E9516FD24689A60B8BD35780F4C738"/>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8">
    <w:name w:val="9FD47CBEB61D4A1AADE2A0B0BC93607F38"/>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8">
    <w:name w:val="F4DA3F89E96E459194FD1A4EC961A9AB38"/>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7">
    <w:name w:val="9A686B0C1A824F078A68F220197E86ED27"/>
    <w:rsid w:val="00B818E2"/>
    <w:pPr>
      <w:spacing w:before="40" w:after="40" w:line="240" w:lineRule="auto"/>
    </w:pPr>
    <w:rPr>
      <w:rFonts w:cs="Times New Roman"/>
      <w:color w:val="000000" w:themeColor="text1"/>
      <w:szCs w:val="24"/>
      <w:lang w:eastAsia="en-US"/>
    </w:rPr>
  </w:style>
  <w:style w:type="paragraph" w:customStyle="1" w:styleId="AD91A445D7444316B619A455A0777C4427">
    <w:name w:val="AD91A445D7444316B619A455A0777C4427"/>
    <w:rsid w:val="00B818E2"/>
    <w:pPr>
      <w:spacing w:before="40" w:after="40" w:line="240" w:lineRule="auto"/>
    </w:pPr>
    <w:rPr>
      <w:rFonts w:cs="Times New Roman"/>
      <w:color w:val="000000" w:themeColor="text1"/>
      <w:szCs w:val="24"/>
      <w:lang w:eastAsia="en-US"/>
    </w:rPr>
  </w:style>
  <w:style w:type="paragraph" w:customStyle="1" w:styleId="D596C93063C146D5A1C7659E816D1C8827">
    <w:name w:val="D596C93063C146D5A1C7659E816D1C8827"/>
    <w:rsid w:val="00B818E2"/>
    <w:pPr>
      <w:spacing w:before="40" w:after="40" w:line="240" w:lineRule="auto"/>
    </w:pPr>
    <w:rPr>
      <w:rFonts w:cs="Times New Roman"/>
      <w:color w:val="000000" w:themeColor="text1"/>
      <w:szCs w:val="24"/>
      <w:lang w:eastAsia="en-US"/>
    </w:rPr>
  </w:style>
  <w:style w:type="paragraph" w:customStyle="1" w:styleId="F81D221C3A3F40FFB1565EE249E130FA1">
    <w:name w:val="F81D221C3A3F40FFB1565EE249E130FA1"/>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9386DC927240B4A7DCE75CB737E6F5">
    <w:name w:val="509386DC927240B4A7DCE75CB737E6F5"/>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3E2B47CDF3E4294A2D9A8F61F3C8C30">
    <w:name w:val="C3E2B47CDF3E4294A2D9A8F61F3C8C30"/>
    <w:rsid w:val="00B818E2"/>
  </w:style>
  <w:style w:type="paragraph" w:customStyle="1" w:styleId="D187419DF9EB428085D20E922415C0C0">
    <w:name w:val="D187419DF9EB428085D20E922415C0C0"/>
    <w:rsid w:val="00B818E2"/>
  </w:style>
  <w:style w:type="paragraph" w:customStyle="1" w:styleId="C5AED791D5424183AB9AE3E35AE89858">
    <w:name w:val="C5AED791D5424183AB9AE3E35AE89858"/>
    <w:rsid w:val="00B818E2"/>
  </w:style>
  <w:style w:type="paragraph" w:customStyle="1" w:styleId="0E7904491F40485DBFD33F3A26520DF6">
    <w:name w:val="0E7904491F40485DBFD33F3A26520DF6"/>
    <w:rsid w:val="00B818E2"/>
  </w:style>
  <w:style w:type="paragraph" w:customStyle="1" w:styleId="DB0CFB39AE204A3E90684F313E18CBF2">
    <w:name w:val="DB0CFB39AE204A3E90684F313E18CBF2"/>
    <w:rsid w:val="00561817"/>
  </w:style>
  <w:style w:type="paragraph" w:customStyle="1" w:styleId="3968BCADCEB346B089FE3FE1DDB4C2CE">
    <w:name w:val="3968BCADCEB346B089FE3FE1DDB4C2CE"/>
    <w:rsid w:val="00561817"/>
  </w:style>
  <w:style w:type="paragraph" w:customStyle="1" w:styleId="CE4B252968D84CCFB8BEACC8E689E1BE6">
    <w:name w:val="CE4B252968D84CCFB8BEACC8E689E1BE6"/>
    <w:rsid w:val="005F717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6">
    <w:name w:val="951F63B9863E4CC7A27DE3E0500469496"/>
    <w:rsid w:val="005F7178"/>
    <w:pPr>
      <w:spacing w:before="120" w:after="120" w:line="240" w:lineRule="auto"/>
    </w:pPr>
    <w:rPr>
      <w:rFonts w:cs="Times New Roman"/>
      <w:color w:val="000000" w:themeColor="text1"/>
      <w:sz w:val="24"/>
      <w:szCs w:val="24"/>
      <w:lang w:eastAsia="en-US"/>
    </w:rPr>
  </w:style>
  <w:style w:type="paragraph" w:customStyle="1" w:styleId="F7C0F927925B4B388F6E15B3125CC4066">
    <w:name w:val="F7C0F927925B4B388F6E15B3125CC4066"/>
    <w:rsid w:val="005F7178"/>
    <w:pPr>
      <w:spacing w:before="120" w:after="120" w:line="240" w:lineRule="auto"/>
    </w:pPr>
    <w:rPr>
      <w:rFonts w:cs="Times New Roman"/>
      <w:color w:val="000000" w:themeColor="text1"/>
      <w:sz w:val="24"/>
      <w:szCs w:val="24"/>
      <w:lang w:eastAsia="en-US"/>
    </w:rPr>
  </w:style>
  <w:style w:type="paragraph" w:customStyle="1" w:styleId="D01A1E4F726F440A8D2D793A9A33BC565">
    <w:name w:val="D01A1E4F726F440A8D2D793A9A33BC565"/>
    <w:rsid w:val="005F7178"/>
    <w:pPr>
      <w:spacing w:before="120" w:after="120" w:line="240" w:lineRule="auto"/>
    </w:pPr>
    <w:rPr>
      <w:rFonts w:cs="Times New Roman"/>
      <w:color w:val="000000" w:themeColor="text1"/>
      <w:sz w:val="24"/>
      <w:szCs w:val="24"/>
      <w:lang w:eastAsia="en-US"/>
    </w:rPr>
  </w:style>
  <w:style w:type="paragraph" w:customStyle="1" w:styleId="61E69DA00694468AB73E51159B5CD2296">
    <w:name w:val="61E69DA00694468AB73E51159B5CD2296"/>
    <w:rsid w:val="005F7178"/>
    <w:pPr>
      <w:spacing w:before="120" w:after="120" w:line="240" w:lineRule="auto"/>
    </w:pPr>
    <w:rPr>
      <w:rFonts w:cs="Times New Roman"/>
      <w:color w:val="000000" w:themeColor="text1"/>
      <w:sz w:val="24"/>
      <w:szCs w:val="24"/>
      <w:lang w:eastAsia="en-US"/>
    </w:rPr>
  </w:style>
  <w:style w:type="paragraph" w:customStyle="1" w:styleId="52C3B92BEF8245DD9A917A97F0FE45A26">
    <w:name w:val="52C3B92BEF8245DD9A917A97F0FE45A26"/>
    <w:rsid w:val="005F7178"/>
    <w:pPr>
      <w:spacing w:before="120" w:after="120" w:line="240" w:lineRule="auto"/>
    </w:pPr>
    <w:rPr>
      <w:rFonts w:cs="Times New Roman"/>
      <w:color w:val="000000" w:themeColor="text1"/>
      <w:sz w:val="24"/>
      <w:szCs w:val="24"/>
      <w:lang w:eastAsia="en-US"/>
    </w:rPr>
  </w:style>
  <w:style w:type="paragraph" w:customStyle="1" w:styleId="4AA7FD90F7E34A3E89CBBC4F0019E8D74">
    <w:name w:val="4AA7FD90F7E34A3E89CBBC4F0019E8D74"/>
    <w:rsid w:val="005F7178"/>
    <w:pPr>
      <w:spacing w:before="120" w:after="120" w:line="240" w:lineRule="auto"/>
    </w:pPr>
    <w:rPr>
      <w:rFonts w:cs="Times New Roman"/>
      <w:color w:val="000000" w:themeColor="text1"/>
      <w:sz w:val="24"/>
      <w:szCs w:val="24"/>
      <w:lang w:eastAsia="en-US"/>
    </w:rPr>
  </w:style>
  <w:style w:type="paragraph" w:customStyle="1" w:styleId="BE42357D9C0047B0964E5D2B664127A64">
    <w:name w:val="BE42357D9C0047B0964E5D2B664127A64"/>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4">
    <w:name w:val="62B733052D8244A19E737986F51D2FAB4"/>
    <w:rsid w:val="005F7178"/>
    <w:pPr>
      <w:spacing w:before="120" w:after="120" w:line="240" w:lineRule="auto"/>
    </w:pPr>
    <w:rPr>
      <w:rFonts w:cs="Times New Roman"/>
      <w:color w:val="000000" w:themeColor="text1"/>
      <w:sz w:val="24"/>
      <w:szCs w:val="24"/>
      <w:lang w:eastAsia="en-US"/>
    </w:rPr>
  </w:style>
  <w:style w:type="paragraph" w:customStyle="1" w:styleId="65B480F46F39441EA2EEF6E26285AABA4">
    <w:name w:val="65B480F46F39441EA2EEF6E26285AABA4"/>
    <w:rsid w:val="005F7178"/>
    <w:pPr>
      <w:spacing w:before="120" w:after="120" w:line="240" w:lineRule="auto"/>
    </w:pPr>
    <w:rPr>
      <w:rFonts w:cs="Times New Roman"/>
      <w:color w:val="000000" w:themeColor="text1"/>
      <w:sz w:val="24"/>
      <w:szCs w:val="24"/>
      <w:lang w:eastAsia="en-US"/>
    </w:rPr>
  </w:style>
  <w:style w:type="paragraph" w:customStyle="1" w:styleId="19D636AB36C542D6BB85CEDEE7B24C394">
    <w:name w:val="19D636AB36C542D6BB85CEDEE7B24C394"/>
    <w:rsid w:val="005F7178"/>
    <w:pPr>
      <w:spacing w:before="120" w:after="120" w:line="240" w:lineRule="auto"/>
    </w:pPr>
    <w:rPr>
      <w:rFonts w:cs="Times New Roman"/>
      <w:color w:val="000000" w:themeColor="text1"/>
      <w:sz w:val="24"/>
      <w:szCs w:val="24"/>
      <w:lang w:eastAsia="en-US"/>
    </w:rPr>
  </w:style>
  <w:style w:type="paragraph" w:customStyle="1" w:styleId="0BAB75DE33D9403584D83F6A5B1CBE7141">
    <w:name w:val="0BAB75DE33D9403584D83F6A5B1CBE7141"/>
    <w:rsid w:val="005F7178"/>
    <w:pPr>
      <w:spacing w:before="120" w:after="120" w:line="240" w:lineRule="auto"/>
    </w:pPr>
    <w:rPr>
      <w:rFonts w:cs="Times New Roman"/>
      <w:color w:val="000000" w:themeColor="text1"/>
      <w:sz w:val="24"/>
      <w:szCs w:val="24"/>
      <w:lang w:eastAsia="en-US"/>
    </w:rPr>
  </w:style>
  <w:style w:type="paragraph" w:customStyle="1" w:styleId="5A4A31BA376F4452816B6B73CEB2E15C41">
    <w:name w:val="5A4A31BA376F4452816B6B73CEB2E15C41"/>
    <w:rsid w:val="005F7178"/>
    <w:pPr>
      <w:spacing w:before="120" w:after="120" w:line="240" w:lineRule="auto"/>
    </w:pPr>
    <w:rPr>
      <w:rFonts w:cs="Times New Roman"/>
      <w:color w:val="000000" w:themeColor="text1"/>
      <w:sz w:val="24"/>
      <w:szCs w:val="24"/>
      <w:lang w:eastAsia="en-US"/>
    </w:rPr>
  </w:style>
  <w:style w:type="paragraph" w:customStyle="1" w:styleId="135098B6D505405EB44050608E1201A040">
    <w:name w:val="135098B6D505405EB44050608E1201A040"/>
    <w:rsid w:val="005F717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0">
    <w:name w:val="F66D35B4065F48C8ACF2F5123C6236DA40"/>
    <w:rsid w:val="005F7178"/>
    <w:pPr>
      <w:spacing w:before="120" w:after="120" w:line="240" w:lineRule="auto"/>
    </w:pPr>
    <w:rPr>
      <w:rFonts w:cs="Times New Roman"/>
      <w:color w:val="000000" w:themeColor="text1"/>
      <w:sz w:val="24"/>
      <w:szCs w:val="24"/>
      <w:lang w:eastAsia="en-US"/>
    </w:rPr>
  </w:style>
  <w:style w:type="paragraph" w:customStyle="1" w:styleId="A142C3CA5EBE49C9BB49B0F81BFCA05640">
    <w:name w:val="A142C3CA5EBE49C9BB49B0F81BFCA05640"/>
    <w:rsid w:val="005F7178"/>
    <w:pPr>
      <w:spacing w:before="120" w:after="120" w:line="240" w:lineRule="auto"/>
    </w:pPr>
    <w:rPr>
      <w:rFonts w:cs="Times New Roman"/>
      <w:color w:val="000000" w:themeColor="text1"/>
      <w:sz w:val="24"/>
      <w:szCs w:val="24"/>
      <w:lang w:eastAsia="en-US"/>
    </w:rPr>
  </w:style>
  <w:style w:type="paragraph" w:customStyle="1" w:styleId="865081D5BA554700AAE900398D38C87625">
    <w:name w:val="865081D5BA554700AAE900398D38C87625"/>
    <w:rsid w:val="005F7178"/>
    <w:pPr>
      <w:spacing w:before="120" w:after="120" w:line="240" w:lineRule="auto"/>
    </w:pPr>
    <w:rPr>
      <w:rFonts w:cs="Times New Roman"/>
      <w:color w:val="000000" w:themeColor="text1"/>
      <w:sz w:val="24"/>
      <w:szCs w:val="24"/>
      <w:lang w:eastAsia="en-US"/>
    </w:rPr>
  </w:style>
  <w:style w:type="paragraph" w:customStyle="1" w:styleId="F780702E73EC43B2BC25591CC714E53E25">
    <w:name w:val="F780702E73EC43B2BC25591CC714E53E25"/>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5">
    <w:name w:val="5334F93479954F578B7728FBC9CA628525"/>
    <w:rsid w:val="005F7178"/>
    <w:pPr>
      <w:spacing w:before="120" w:after="120" w:line="240" w:lineRule="auto"/>
    </w:pPr>
    <w:rPr>
      <w:rFonts w:cs="Times New Roman"/>
      <w:color w:val="000000" w:themeColor="text1"/>
      <w:sz w:val="24"/>
      <w:szCs w:val="24"/>
      <w:lang w:eastAsia="en-US"/>
    </w:rPr>
  </w:style>
  <w:style w:type="paragraph" w:customStyle="1" w:styleId="FF28DD543DF24A8BA3BC1D6DC92E9D256">
    <w:name w:val="FF28DD543DF24A8BA3BC1D6DC92E9D256"/>
    <w:rsid w:val="005F7178"/>
    <w:pPr>
      <w:spacing w:before="120" w:after="120" w:line="240" w:lineRule="auto"/>
    </w:pPr>
    <w:rPr>
      <w:rFonts w:cs="Times New Roman"/>
      <w:color w:val="000000" w:themeColor="text1"/>
      <w:sz w:val="24"/>
      <w:szCs w:val="24"/>
      <w:lang w:eastAsia="en-US"/>
    </w:rPr>
  </w:style>
  <w:style w:type="paragraph" w:customStyle="1" w:styleId="EBD4862EBF874F9A97EDF800A03B31A525">
    <w:name w:val="EBD4862EBF874F9A97EDF800A03B31A525"/>
    <w:rsid w:val="005F7178"/>
    <w:pPr>
      <w:spacing w:before="120" w:after="120" w:line="240" w:lineRule="auto"/>
    </w:pPr>
    <w:rPr>
      <w:rFonts w:cs="Times New Roman"/>
      <w:color w:val="000000" w:themeColor="text1"/>
      <w:sz w:val="24"/>
      <w:szCs w:val="24"/>
      <w:lang w:eastAsia="en-US"/>
    </w:rPr>
  </w:style>
  <w:style w:type="paragraph" w:customStyle="1" w:styleId="E9685F448A36499DB1C5754C15C53CC839">
    <w:name w:val="E9685F448A36499DB1C5754C15C53CC839"/>
    <w:rsid w:val="005F7178"/>
    <w:pPr>
      <w:spacing w:before="120" w:after="120" w:line="240" w:lineRule="auto"/>
    </w:pPr>
    <w:rPr>
      <w:rFonts w:cs="Times New Roman"/>
      <w:color w:val="000000" w:themeColor="text1"/>
      <w:sz w:val="24"/>
      <w:szCs w:val="24"/>
      <w:lang w:eastAsia="en-US"/>
    </w:rPr>
  </w:style>
  <w:style w:type="paragraph" w:customStyle="1" w:styleId="D9DB45BB05654D2DB3955933FCDBC9AB39">
    <w:name w:val="D9DB45BB05654D2DB3955933FCDBC9AB39"/>
    <w:rsid w:val="005F7178"/>
    <w:pPr>
      <w:spacing w:before="120" w:after="120" w:line="240" w:lineRule="auto"/>
    </w:pPr>
    <w:rPr>
      <w:rFonts w:cs="Times New Roman"/>
      <w:color w:val="000000" w:themeColor="text1"/>
      <w:sz w:val="24"/>
      <w:szCs w:val="24"/>
      <w:lang w:eastAsia="en-US"/>
    </w:rPr>
  </w:style>
  <w:style w:type="paragraph" w:customStyle="1" w:styleId="8876E9516FD24689A60B8BD35780F4C739">
    <w:name w:val="8876E9516FD24689A60B8BD35780F4C739"/>
    <w:rsid w:val="005F7178"/>
    <w:pPr>
      <w:spacing w:before="120" w:after="120" w:line="240" w:lineRule="auto"/>
    </w:pPr>
    <w:rPr>
      <w:rFonts w:cs="Times New Roman"/>
      <w:color w:val="000000" w:themeColor="text1"/>
      <w:sz w:val="24"/>
      <w:szCs w:val="24"/>
      <w:lang w:eastAsia="en-US"/>
    </w:rPr>
  </w:style>
  <w:style w:type="paragraph" w:customStyle="1" w:styleId="9FD47CBEB61D4A1AADE2A0B0BC93607F39">
    <w:name w:val="9FD47CBEB61D4A1AADE2A0B0BC93607F39"/>
    <w:rsid w:val="005F7178"/>
    <w:pPr>
      <w:spacing w:before="120" w:after="120" w:line="240" w:lineRule="auto"/>
    </w:pPr>
    <w:rPr>
      <w:rFonts w:cs="Times New Roman"/>
      <w:color w:val="000000" w:themeColor="text1"/>
      <w:sz w:val="24"/>
      <w:szCs w:val="24"/>
      <w:lang w:eastAsia="en-US"/>
    </w:rPr>
  </w:style>
  <w:style w:type="paragraph" w:customStyle="1" w:styleId="F4DA3F89E96E459194FD1A4EC961A9AB39">
    <w:name w:val="F4DA3F89E96E459194FD1A4EC961A9AB39"/>
    <w:rsid w:val="005F7178"/>
    <w:pPr>
      <w:spacing w:before="120" w:after="120" w:line="240" w:lineRule="auto"/>
    </w:pPr>
    <w:rPr>
      <w:rFonts w:cs="Times New Roman"/>
      <w:color w:val="000000" w:themeColor="text1"/>
      <w:sz w:val="24"/>
      <w:szCs w:val="24"/>
      <w:lang w:eastAsia="en-US"/>
    </w:rPr>
  </w:style>
  <w:style w:type="paragraph" w:customStyle="1" w:styleId="9A686B0C1A824F078A68F220197E86ED28">
    <w:name w:val="9A686B0C1A824F078A68F220197E86ED28"/>
    <w:rsid w:val="005F7178"/>
    <w:pPr>
      <w:spacing w:before="40" w:after="40" w:line="240" w:lineRule="auto"/>
    </w:pPr>
    <w:rPr>
      <w:rFonts w:cs="Times New Roman"/>
      <w:color w:val="000000" w:themeColor="text1"/>
      <w:szCs w:val="24"/>
      <w:lang w:eastAsia="en-US"/>
    </w:rPr>
  </w:style>
  <w:style w:type="paragraph" w:customStyle="1" w:styleId="AD91A445D7444316B619A455A0777C4428">
    <w:name w:val="AD91A445D7444316B619A455A0777C4428"/>
    <w:rsid w:val="005F7178"/>
    <w:pPr>
      <w:spacing w:before="40" w:after="40" w:line="240" w:lineRule="auto"/>
    </w:pPr>
    <w:rPr>
      <w:rFonts w:cs="Times New Roman"/>
      <w:color w:val="000000" w:themeColor="text1"/>
      <w:szCs w:val="24"/>
      <w:lang w:eastAsia="en-US"/>
    </w:rPr>
  </w:style>
  <w:style w:type="paragraph" w:customStyle="1" w:styleId="D596C93063C146D5A1C7659E816D1C8828">
    <w:name w:val="D596C93063C146D5A1C7659E816D1C8828"/>
    <w:rsid w:val="005F7178"/>
    <w:pPr>
      <w:spacing w:before="40" w:after="40" w:line="240" w:lineRule="auto"/>
    </w:pPr>
    <w:rPr>
      <w:rFonts w:cs="Times New Roman"/>
      <w:color w:val="000000" w:themeColor="text1"/>
      <w:szCs w:val="24"/>
      <w:lang w:eastAsia="en-US"/>
    </w:rPr>
  </w:style>
  <w:style w:type="paragraph" w:customStyle="1" w:styleId="7BCBCAC514274EA987D6C4285588EA2A">
    <w:name w:val="7BCBCAC514274EA987D6C4285588EA2A"/>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B117145B03804BDEBADDB23A4F7A82D5">
    <w:name w:val="B117145B03804BDEBADDB23A4F7A82D5"/>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1">
    <w:name w:val="C5AED791D5424183AB9AE3E35AE89858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1">
    <w:name w:val="0E7904491F40485DBFD33F3A26520DF6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7">
    <w:name w:val="CE4B252968D84CCFB8BEACC8E689E1BE7"/>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7">
    <w:name w:val="951F63B9863E4CC7A27DE3E0500469497"/>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7">
    <w:name w:val="F7C0F927925B4B388F6E15B3125CC4067"/>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6">
    <w:name w:val="D01A1E4F726F440A8D2D793A9A33BC566"/>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7">
    <w:name w:val="61E69DA00694468AB73E51159B5CD2297"/>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7">
    <w:name w:val="52C3B92BEF8245DD9A917A97F0FE45A27"/>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5">
    <w:name w:val="4AA7FD90F7E34A3E89CBBC4F0019E8D75"/>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5">
    <w:name w:val="BE42357D9C0047B0964E5D2B664127A65"/>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5">
    <w:name w:val="62B733052D8244A19E737986F51D2FAB5"/>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5">
    <w:name w:val="65B480F46F39441EA2EEF6E26285AABA5"/>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5">
    <w:name w:val="19D636AB36C542D6BB85CEDEE7B24C395"/>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2">
    <w:name w:val="0BAB75DE33D9403584D83F6A5B1CBE7142"/>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2">
    <w:name w:val="5A4A31BA376F4452816B6B73CEB2E15C42"/>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1">
    <w:name w:val="135098B6D505405EB44050608E1201A041"/>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1">
    <w:name w:val="F66D35B4065F48C8ACF2F5123C6236DA41"/>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1">
    <w:name w:val="A142C3CA5EBE49C9BB49B0F81BFCA05641"/>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6">
    <w:name w:val="865081D5BA554700AAE900398D38C87626"/>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6">
    <w:name w:val="F780702E73EC43B2BC25591CC714E53E2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6">
    <w:name w:val="5334F93479954F578B7728FBC9CA628526"/>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7">
    <w:name w:val="FF28DD543DF24A8BA3BC1D6DC92E9D257"/>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6">
    <w:name w:val="EBD4862EBF874F9A97EDF800A03B31A526"/>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0">
    <w:name w:val="E9685F448A36499DB1C5754C15C53CC840"/>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0">
    <w:name w:val="D9DB45BB05654D2DB3955933FCDBC9AB40"/>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0">
    <w:name w:val="8876E9516FD24689A60B8BD35780F4C740"/>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0">
    <w:name w:val="9FD47CBEB61D4A1AADE2A0B0BC93607F40"/>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0">
    <w:name w:val="F4DA3F89E96E459194FD1A4EC961A9AB40"/>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29">
    <w:name w:val="9A686B0C1A824F078A68F220197E86ED29"/>
    <w:rsid w:val="00FE3C01"/>
    <w:pPr>
      <w:spacing w:before="40" w:after="40" w:line="240" w:lineRule="auto"/>
    </w:pPr>
    <w:rPr>
      <w:rFonts w:cs="Times New Roman"/>
      <w:color w:val="000000" w:themeColor="text1"/>
      <w:szCs w:val="24"/>
      <w:lang w:eastAsia="en-US"/>
    </w:rPr>
  </w:style>
  <w:style w:type="paragraph" w:customStyle="1" w:styleId="AD91A445D7444316B619A455A0777C4429">
    <w:name w:val="AD91A445D7444316B619A455A0777C4429"/>
    <w:rsid w:val="00FE3C01"/>
    <w:pPr>
      <w:spacing w:before="40" w:after="40" w:line="240" w:lineRule="auto"/>
    </w:pPr>
    <w:rPr>
      <w:rFonts w:cs="Times New Roman"/>
      <w:color w:val="000000" w:themeColor="text1"/>
      <w:szCs w:val="24"/>
      <w:lang w:eastAsia="en-US"/>
    </w:rPr>
  </w:style>
  <w:style w:type="paragraph" w:customStyle="1" w:styleId="D596C93063C146D5A1C7659E816D1C8829">
    <w:name w:val="D596C93063C146D5A1C7659E816D1C8829"/>
    <w:rsid w:val="00FE3C01"/>
    <w:pPr>
      <w:spacing w:before="40" w:after="40" w:line="240" w:lineRule="auto"/>
    </w:pPr>
    <w:rPr>
      <w:rFonts w:cs="Times New Roman"/>
      <w:color w:val="000000" w:themeColor="text1"/>
      <w:szCs w:val="24"/>
      <w:lang w:eastAsia="en-US"/>
    </w:rPr>
  </w:style>
  <w:style w:type="paragraph" w:customStyle="1" w:styleId="793DE7675F6C481483612EA7094DF4FF">
    <w:name w:val="793DE7675F6C481483612EA7094DF4FF"/>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2">
    <w:name w:val="C5AED791D5424183AB9AE3E35AE89858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2">
    <w:name w:val="0E7904491F40485DBFD33F3A26520DF6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8">
    <w:name w:val="CE4B252968D84CCFB8BEACC8E689E1BE8"/>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8">
    <w:name w:val="951F63B9863E4CC7A27DE3E0500469498"/>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8">
    <w:name w:val="F7C0F927925B4B388F6E15B3125CC4068"/>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7">
    <w:name w:val="D01A1E4F726F440A8D2D793A9A33BC567"/>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8">
    <w:name w:val="61E69DA00694468AB73E51159B5CD2298"/>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8">
    <w:name w:val="52C3B92BEF8245DD9A917A97F0FE45A28"/>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6">
    <w:name w:val="4AA7FD90F7E34A3E89CBBC4F0019E8D76"/>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6">
    <w:name w:val="BE42357D9C0047B0964E5D2B664127A6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6">
    <w:name w:val="62B733052D8244A19E737986F51D2FAB6"/>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6">
    <w:name w:val="65B480F46F39441EA2EEF6E26285AABA6"/>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6">
    <w:name w:val="19D636AB36C542D6BB85CEDEE7B24C396"/>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3">
    <w:name w:val="0BAB75DE33D9403584D83F6A5B1CBE7143"/>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3">
    <w:name w:val="5A4A31BA376F4452816B6B73CEB2E15C43"/>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2">
    <w:name w:val="135098B6D505405EB44050608E1201A042"/>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2">
    <w:name w:val="F66D35B4065F48C8ACF2F5123C6236DA42"/>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2">
    <w:name w:val="A142C3CA5EBE49C9BB49B0F81BFCA05642"/>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7">
    <w:name w:val="865081D5BA554700AAE900398D38C87627"/>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7">
    <w:name w:val="F780702E73EC43B2BC25591CC714E53E27"/>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7">
    <w:name w:val="5334F93479954F578B7728FBC9CA628527"/>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8">
    <w:name w:val="FF28DD543DF24A8BA3BC1D6DC92E9D258"/>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7">
    <w:name w:val="EBD4862EBF874F9A97EDF800A03B31A527"/>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1">
    <w:name w:val="E9685F448A36499DB1C5754C15C53CC841"/>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1">
    <w:name w:val="D9DB45BB05654D2DB3955933FCDBC9AB41"/>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1">
    <w:name w:val="8876E9516FD24689A60B8BD35780F4C741"/>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1">
    <w:name w:val="9FD47CBEB61D4A1AADE2A0B0BC93607F41"/>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1">
    <w:name w:val="F4DA3F89E96E459194FD1A4EC961A9AB41"/>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30">
    <w:name w:val="9A686B0C1A824F078A68F220197E86ED30"/>
    <w:rsid w:val="00FE3C01"/>
    <w:pPr>
      <w:spacing w:before="40" w:after="40" w:line="240" w:lineRule="auto"/>
    </w:pPr>
    <w:rPr>
      <w:rFonts w:cs="Times New Roman"/>
      <w:color w:val="000000" w:themeColor="text1"/>
      <w:szCs w:val="24"/>
      <w:lang w:eastAsia="en-US"/>
    </w:rPr>
  </w:style>
  <w:style w:type="paragraph" w:customStyle="1" w:styleId="AD91A445D7444316B619A455A0777C4430">
    <w:name w:val="AD91A445D7444316B619A455A0777C4430"/>
    <w:rsid w:val="00FE3C01"/>
    <w:pPr>
      <w:spacing w:before="40" w:after="40" w:line="240" w:lineRule="auto"/>
    </w:pPr>
    <w:rPr>
      <w:rFonts w:cs="Times New Roman"/>
      <w:color w:val="000000" w:themeColor="text1"/>
      <w:szCs w:val="24"/>
      <w:lang w:eastAsia="en-US"/>
    </w:rPr>
  </w:style>
  <w:style w:type="paragraph" w:customStyle="1" w:styleId="D596C93063C146D5A1C7659E816D1C8830">
    <w:name w:val="D596C93063C146D5A1C7659E816D1C8830"/>
    <w:rsid w:val="00FE3C01"/>
    <w:pPr>
      <w:spacing w:before="40" w:after="40" w:line="240" w:lineRule="auto"/>
    </w:pPr>
    <w:rPr>
      <w:rFonts w:cs="Times New Roman"/>
      <w:color w:val="000000" w:themeColor="text1"/>
      <w:szCs w:val="24"/>
      <w:lang w:eastAsia="en-US"/>
    </w:rPr>
  </w:style>
  <w:style w:type="paragraph" w:customStyle="1" w:styleId="793DE7675F6C481483612EA7094DF4FF1">
    <w:name w:val="793DE7675F6C481483612EA7094DF4FF1"/>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79D0A4EB0FA4BD3AFA72DA9148670D0">
    <w:name w:val="879D0A4EB0FA4BD3AFA72DA9148670D0"/>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3">
    <w:name w:val="C5AED791D5424183AB9AE3E35AE89858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3">
    <w:name w:val="0E7904491F40485DBFD33F3A26520DF6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9">
    <w:name w:val="CE4B252968D84CCFB8BEACC8E689E1BE9"/>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9">
    <w:name w:val="951F63B9863E4CC7A27DE3E0500469499"/>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9">
    <w:name w:val="F7C0F927925B4B388F6E15B3125CC4069"/>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8">
    <w:name w:val="D01A1E4F726F440A8D2D793A9A33BC568"/>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9">
    <w:name w:val="61E69DA00694468AB73E51159B5CD2299"/>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9">
    <w:name w:val="52C3B92BEF8245DD9A917A97F0FE45A29"/>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7">
    <w:name w:val="4AA7FD90F7E34A3E89CBBC4F0019E8D77"/>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7">
    <w:name w:val="BE42357D9C0047B0964E5D2B664127A67"/>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7">
    <w:name w:val="62B733052D8244A19E737986F51D2FAB7"/>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7">
    <w:name w:val="65B480F46F39441EA2EEF6E26285AABA7"/>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7">
    <w:name w:val="19D636AB36C542D6BB85CEDEE7B24C397"/>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4">
    <w:name w:val="0BAB75DE33D9403584D83F6A5B1CBE7144"/>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4">
    <w:name w:val="5A4A31BA376F4452816B6B73CEB2E15C44"/>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3">
    <w:name w:val="135098B6D505405EB44050608E1201A043"/>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3">
    <w:name w:val="F66D35B4065F48C8ACF2F5123C6236DA43"/>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3">
    <w:name w:val="A142C3CA5EBE49C9BB49B0F81BFCA05643"/>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8">
    <w:name w:val="865081D5BA554700AAE900398D38C87628"/>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8">
    <w:name w:val="F780702E73EC43B2BC25591CC714E53E2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8">
    <w:name w:val="5334F93479954F578B7728FBC9CA628528"/>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9">
    <w:name w:val="FF28DD543DF24A8BA3BC1D6DC92E9D259"/>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8">
    <w:name w:val="EBD4862EBF874F9A97EDF800A03B31A528"/>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2">
    <w:name w:val="E9685F448A36499DB1C5754C15C53CC842"/>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2">
    <w:name w:val="D9DB45BB05654D2DB3955933FCDBC9AB42"/>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2">
    <w:name w:val="8876E9516FD24689A60B8BD35780F4C742"/>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2">
    <w:name w:val="9FD47CBEB61D4A1AADE2A0B0BC93607F42"/>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2">
    <w:name w:val="F4DA3F89E96E459194FD1A4EC961A9AB42"/>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
    <w:name w:val="AF80F6F269A24A479A9E7DA3EBE1146D"/>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1">
    <w:name w:val="9A686B0C1A824F078A68F220197E86ED31"/>
    <w:rsid w:val="00BD010D"/>
    <w:pPr>
      <w:spacing w:before="40" w:after="40" w:line="240" w:lineRule="auto"/>
    </w:pPr>
    <w:rPr>
      <w:rFonts w:cs="Times New Roman"/>
      <w:color w:val="000000" w:themeColor="text1"/>
      <w:szCs w:val="24"/>
      <w:lang w:eastAsia="en-US"/>
    </w:rPr>
  </w:style>
  <w:style w:type="paragraph" w:customStyle="1" w:styleId="AD91A445D7444316B619A455A0777C4431">
    <w:name w:val="AD91A445D7444316B619A455A0777C4431"/>
    <w:rsid w:val="00BD010D"/>
    <w:pPr>
      <w:spacing w:before="40" w:after="40" w:line="240" w:lineRule="auto"/>
    </w:pPr>
    <w:rPr>
      <w:rFonts w:cs="Times New Roman"/>
      <w:color w:val="000000" w:themeColor="text1"/>
      <w:szCs w:val="24"/>
      <w:lang w:eastAsia="en-US"/>
    </w:rPr>
  </w:style>
  <w:style w:type="paragraph" w:customStyle="1" w:styleId="D596C93063C146D5A1C7659E816D1C8831">
    <w:name w:val="D596C93063C146D5A1C7659E816D1C8831"/>
    <w:rsid w:val="00BD010D"/>
    <w:pPr>
      <w:spacing w:before="40" w:after="40" w:line="240" w:lineRule="auto"/>
    </w:pPr>
    <w:rPr>
      <w:rFonts w:cs="Times New Roman"/>
      <w:color w:val="000000" w:themeColor="text1"/>
      <w:szCs w:val="24"/>
      <w:lang w:eastAsia="en-US"/>
    </w:rPr>
  </w:style>
  <w:style w:type="paragraph" w:customStyle="1" w:styleId="C5AED791D5424183AB9AE3E35AE898584">
    <w:name w:val="C5AED791D5424183AB9AE3E35AE89858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4">
    <w:name w:val="0E7904491F40485DBFD33F3A26520DF6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0">
    <w:name w:val="CE4B252968D84CCFB8BEACC8E689E1BE10"/>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0">
    <w:name w:val="951F63B9863E4CC7A27DE3E05004694910"/>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0">
    <w:name w:val="F7C0F927925B4B388F6E15B3125CC40610"/>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9">
    <w:name w:val="D01A1E4F726F440A8D2D793A9A33BC569"/>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0">
    <w:name w:val="61E69DA00694468AB73E51159B5CD22910"/>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0">
    <w:name w:val="52C3B92BEF8245DD9A917A97F0FE45A210"/>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8">
    <w:name w:val="4AA7FD90F7E34A3E89CBBC4F0019E8D78"/>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8">
    <w:name w:val="BE42357D9C0047B0964E5D2B664127A6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8">
    <w:name w:val="62B733052D8244A19E737986F51D2FAB8"/>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8">
    <w:name w:val="65B480F46F39441EA2EEF6E26285AABA8"/>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8">
    <w:name w:val="19D636AB36C542D6BB85CEDEE7B24C398"/>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5">
    <w:name w:val="0BAB75DE33D9403584D83F6A5B1CBE7145"/>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5">
    <w:name w:val="5A4A31BA376F4452816B6B73CEB2E15C45"/>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4">
    <w:name w:val="135098B6D505405EB44050608E1201A044"/>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4">
    <w:name w:val="F66D35B4065F48C8ACF2F5123C6236DA44"/>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4">
    <w:name w:val="A142C3CA5EBE49C9BB49B0F81BFCA05644"/>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9">
    <w:name w:val="865081D5BA554700AAE900398D38C87629"/>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9">
    <w:name w:val="F780702E73EC43B2BC25591CC714E53E2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9">
    <w:name w:val="5334F93479954F578B7728FBC9CA628529"/>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0">
    <w:name w:val="FF28DD543DF24A8BA3BC1D6DC92E9D2510"/>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9">
    <w:name w:val="EBD4862EBF874F9A97EDF800A03B31A529"/>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3">
    <w:name w:val="E9685F448A36499DB1C5754C15C53CC843"/>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3">
    <w:name w:val="D9DB45BB05654D2DB3955933FCDBC9AB43"/>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3">
    <w:name w:val="8876E9516FD24689A60B8BD35780F4C743"/>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3">
    <w:name w:val="9FD47CBEB61D4A1AADE2A0B0BC93607F43"/>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3">
    <w:name w:val="F4DA3F89E96E459194FD1A4EC961A9AB43"/>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1">
    <w:name w:val="AF80F6F269A24A479A9E7DA3EBE1146D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
    <w:name w:val="083CA754EB534A9CAD35BD9C4117F048"/>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2">
    <w:name w:val="9A686B0C1A824F078A68F220197E86ED32"/>
    <w:rsid w:val="00BD010D"/>
    <w:pPr>
      <w:spacing w:before="40" w:after="40" w:line="240" w:lineRule="auto"/>
    </w:pPr>
    <w:rPr>
      <w:rFonts w:cs="Times New Roman"/>
      <w:color w:val="000000" w:themeColor="text1"/>
      <w:szCs w:val="24"/>
      <w:lang w:eastAsia="en-US"/>
    </w:rPr>
  </w:style>
  <w:style w:type="paragraph" w:customStyle="1" w:styleId="AD91A445D7444316B619A455A0777C4432">
    <w:name w:val="AD91A445D7444316B619A455A0777C4432"/>
    <w:rsid w:val="00BD010D"/>
    <w:pPr>
      <w:spacing w:before="40" w:after="40" w:line="240" w:lineRule="auto"/>
    </w:pPr>
    <w:rPr>
      <w:rFonts w:cs="Times New Roman"/>
      <w:color w:val="000000" w:themeColor="text1"/>
      <w:szCs w:val="24"/>
      <w:lang w:eastAsia="en-US"/>
    </w:rPr>
  </w:style>
  <w:style w:type="paragraph" w:customStyle="1" w:styleId="D596C93063C146D5A1C7659E816D1C8832">
    <w:name w:val="D596C93063C146D5A1C7659E816D1C8832"/>
    <w:rsid w:val="00BD010D"/>
    <w:pPr>
      <w:spacing w:before="40" w:after="40" w:line="240" w:lineRule="auto"/>
    </w:pPr>
    <w:rPr>
      <w:rFonts w:cs="Times New Roman"/>
      <w:color w:val="000000" w:themeColor="text1"/>
      <w:szCs w:val="24"/>
      <w:lang w:eastAsia="en-US"/>
    </w:rPr>
  </w:style>
  <w:style w:type="paragraph" w:customStyle="1" w:styleId="C5AED791D5424183AB9AE3E35AE898585">
    <w:name w:val="C5AED791D5424183AB9AE3E35AE89858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5">
    <w:name w:val="0E7904491F40485DBFD33F3A26520DF6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1">
    <w:name w:val="CE4B252968D84CCFB8BEACC8E689E1BE11"/>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1">
    <w:name w:val="951F63B9863E4CC7A27DE3E05004694911"/>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1">
    <w:name w:val="F7C0F927925B4B388F6E15B3125CC40611"/>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0">
    <w:name w:val="D01A1E4F726F440A8D2D793A9A33BC5610"/>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1">
    <w:name w:val="61E69DA00694468AB73E51159B5CD22911"/>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1">
    <w:name w:val="52C3B92BEF8245DD9A917A97F0FE45A211"/>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9">
    <w:name w:val="4AA7FD90F7E34A3E89CBBC4F0019E8D79"/>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9">
    <w:name w:val="BE42357D9C0047B0964E5D2B664127A6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9">
    <w:name w:val="62B733052D8244A19E737986F51D2FAB9"/>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9">
    <w:name w:val="65B480F46F39441EA2EEF6E26285AABA9"/>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9">
    <w:name w:val="19D636AB36C542D6BB85CEDEE7B24C399"/>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6">
    <w:name w:val="0BAB75DE33D9403584D83F6A5B1CBE7146"/>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6">
    <w:name w:val="5A4A31BA376F4452816B6B73CEB2E15C46"/>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5">
    <w:name w:val="135098B6D505405EB44050608E1201A045"/>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5">
    <w:name w:val="F66D35B4065F48C8ACF2F5123C6236DA45"/>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5">
    <w:name w:val="A142C3CA5EBE49C9BB49B0F81BFCA05645"/>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0">
    <w:name w:val="865081D5BA554700AAE900398D38C87630"/>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0">
    <w:name w:val="F780702E73EC43B2BC25591CC714E53E3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0">
    <w:name w:val="5334F93479954F578B7728FBC9CA628530"/>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1">
    <w:name w:val="FF28DD543DF24A8BA3BC1D6DC92E9D2511"/>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0">
    <w:name w:val="EBD4862EBF874F9A97EDF800A03B31A530"/>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4">
    <w:name w:val="E9685F448A36499DB1C5754C15C53CC844"/>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4">
    <w:name w:val="D9DB45BB05654D2DB3955933FCDBC9AB44"/>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4">
    <w:name w:val="8876E9516FD24689A60B8BD35780F4C744"/>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4">
    <w:name w:val="9FD47CBEB61D4A1AADE2A0B0BC93607F44"/>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4">
    <w:name w:val="F4DA3F89E96E459194FD1A4EC961A9AB44"/>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2">
    <w:name w:val="AF80F6F269A24A479A9E7DA3EBE1146D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
    <w:name w:val="083CA754EB534A9CAD35BD9C4117F048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3">
    <w:name w:val="9A686B0C1A824F078A68F220197E86ED33"/>
    <w:rsid w:val="00BD010D"/>
    <w:pPr>
      <w:spacing w:before="40" w:after="40" w:line="240" w:lineRule="auto"/>
    </w:pPr>
    <w:rPr>
      <w:rFonts w:cs="Times New Roman"/>
      <w:color w:val="000000" w:themeColor="text1"/>
      <w:szCs w:val="24"/>
      <w:lang w:eastAsia="en-US"/>
    </w:rPr>
  </w:style>
  <w:style w:type="paragraph" w:customStyle="1" w:styleId="AD91A445D7444316B619A455A0777C4433">
    <w:name w:val="AD91A445D7444316B619A455A0777C4433"/>
    <w:rsid w:val="00BD010D"/>
    <w:pPr>
      <w:spacing w:before="40" w:after="40" w:line="240" w:lineRule="auto"/>
    </w:pPr>
    <w:rPr>
      <w:rFonts w:cs="Times New Roman"/>
      <w:color w:val="000000" w:themeColor="text1"/>
      <w:szCs w:val="24"/>
      <w:lang w:eastAsia="en-US"/>
    </w:rPr>
  </w:style>
  <w:style w:type="paragraph" w:customStyle="1" w:styleId="D596C93063C146D5A1C7659E816D1C8833">
    <w:name w:val="D596C93063C146D5A1C7659E816D1C8833"/>
    <w:rsid w:val="00BD010D"/>
    <w:pPr>
      <w:spacing w:before="40" w:after="40" w:line="240" w:lineRule="auto"/>
    </w:pPr>
    <w:rPr>
      <w:rFonts w:cs="Times New Roman"/>
      <w:color w:val="000000" w:themeColor="text1"/>
      <w:szCs w:val="24"/>
      <w:lang w:eastAsia="en-US"/>
    </w:rPr>
  </w:style>
  <w:style w:type="paragraph" w:customStyle="1" w:styleId="83C8B7EDA3E848F5930586042400328A">
    <w:name w:val="83C8B7EDA3E848F5930586042400328A"/>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2">
    <w:name w:val="CE4B252968D84CCFB8BEACC8E689E1BE12"/>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2">
    <w:name w:val="951F63B9863E4CC7A27DE3E05004694912"/>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2">
    <w:name w:val="F7C0F927925B4B388F6E15B3125CC40612"/>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1">
    <w:name w:val="D01A1E4F726F440A8D2D793A9A33BC5611"/>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2">
    <w:name w:val="61E69DA00694468AB73E51159B5CD22912"/>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2">
    <w:name w:val="52C3B92BEF8245DD9A917A97F0FE45A212"/>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10">
    <w:name w:val="4AA7FD90F7E34A3E89CBBC4F0019E8D710"/>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10">
    <w:name w:val="BE42357D9C0047B0964E5D2B664127A61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0">
    <w:name w:val="62B733052D8244A19E737986F51D2FAB10"/>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10">
    <w:name w:val="65B480F46F39441EA2EEF6E26285AABA10"/>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10">
    <w:name w:val="19D636AB36C542D6BB85CEDEE7B24C3910"/>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7">
    <w:name w:val="0BAB75DE33D9403584D83F6A5B1CBE7147"/>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7">
    <w:name w:val="5A4A31BA376F4452816B6B73CEB2E15C47"/>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6">
    <w:name w:val="135098B6D505405EB44050608E1201A046"/>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6">
    <w:name w:val="F66D35B4065F48C8ACF2F5123C6236DA46"/>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6">
    <w:name w:val="A142C3CA5EBE49C9BB49B0F81BFCA05646"/>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1">
    <w:name w:val="865081D5BA554700AAE900398D38C87631"/>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1">
    <w:name w:val="F780702E73EC43B2BC25591CC714E53E31"/>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1">
    <w:name w:val="5334F93479954F578B7728FBC9CA628531"/>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2">
    <w:name w:val="FF28DD543DF24A8BA3BC1D6DC92E9D2512"/>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1">
    <w:name w:val="EBD4862EBF874F9A97EDF800A03B31A531"/>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5">
    <w:name w:val="E9685F448A36499DB1C5754C15C53CC845"/>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5">
    <w:name w:val="D9DB45BB05654D2DB3955933FCDBC9AB45"/>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5">
    <w:name w:val="8876E9516FD24689A60B8BD35780F4C745"/>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5">
    <w:name w:val="9FD47CBEB61D4A1AADE2A0B0BC93607F45"/>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5">
    <w:name w:val="F4DA3F89E96E459194FD1A4EC961A9AB45"/>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3">
    <w:name w:val="AF80F6F269A24A479A9E7DA3EBE1146D3"/>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2">
    <w:name w:val="083CA754EB534A9CAD35BD9C4117F048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4">
    <w:name w:val="9A686B0C1A824F078A68F220197E86ED34"/>
    <w:rsid w:val="00BD010D"/>
    <w:pPr>
      <w:spacing w:before="40" w:after="40" w:line="240" w:lineRule="auto"/>
    </w:pPr>
    <w:rPr>
      <w:rFonts w:cs="Times New Roman"/>
      <w:color w:val="000000" w:themeColor="text1"/>
      <w:szCs w:val="24"/>
      <w:lang w:eastAsia="en-US"/>
    </w:rPr>
  </w:style>
  <w:style w:type="paragraph" w:customStyle="1" w:styleId="AD91A445D7444316B619A455A0777C4434">
    <w:name w:val="AD91A445D7444316B619A455A0777C4434"/>
    <w:rsid w:val="00BD010D"/>
    <w:pPr>
      <w:spacing w:before="40" w:after="40" w:line="240" w:lineRule="auto"/>
    </w:pPr>
    <w:rPr>
      <w:rFonts w:cs="Times New Roman"/>
      <w:color w:val="000000" w:themeColor="text1"/>
      <w:szCs w:val="24"/>
      <w:lang w:eastAsia="en-US"/>
    </w:rPr>
  </w:style>
  <w:style w:type="paragraph" w:customStyle="1" w:styleId="D596C93063C146D5A1C7659E816D1C8834">
    <w:name w:val="D596C93063C146D5A1C7659E816D1C8834"/>
    <w:rsid w:val="00BD010D"/>
    <w:pPr>
      <w:spacing w:before="40" w:after="40" w:line="240" w:lineRule="auto"/>
    </w:pPr>
    <w:rPr>
      <w:rFonts w:cs="Times New Roman"/>
      <w:color w:val="000000" w:themeColor="text1"/>
      <w:szCs w:val="24"/>
      <w:lang w:eastAsia="en-US"/>
    </w:rPr>
  </w:style>
  <w:style w:type="paragraph" w:customStyle="1" w:styleId="83C8B7EDA3E848F5930586042400328A1">
    <w:name w:val="83C8B7EDA3E848F5930586042400328A1"/>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
    <w:name w:val="CBAF3D65B0AC46BFB43535BA3FFD5B2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EAE9E5F4767D46D69CEC1F1F622C0921">
    <w:name w:val="EAE9E5F4767D46D69CEC1F1F622C0921"/>
    <w:rsid w:val="00BD010D"/>
  </w:style>
  <w:style w:type="paragraph" w:customStyle="1" w:styleId="795821DD7C6B4A8DA0F94D0DAB0A5776">
    <w:name w:val="795821DD7C6B4A8DA0F94D0DAB0A5776"/>
    <w:rsid w:val="00BD010D"/>
  </w:style>
  <w:style w:type="paragraph" w:customStyle="1" w:styleId="CE4B252968D84CCFB8BEACC8E689E1BE13">
    <w:name w:val="CE4B252968D84CCFB8BEACC8E689E1BE13"/>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3">
    <w:name w:val="951F63B9863E4CC7A27DE3E05004694913"/>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3">
    <w:name w:val="F7C0F927925B4B388F6E15B3125CC40613"/>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2">
    <w:name w:val="D01A1E4F726F440A8D2D793A9A33BC5612"/>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3">
    <w:name w:val="61E69DA00694468AB73E51159B5CD2291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3">
    <w:name w:val="52C3B92BEF8245DD9A917A97F0FE45A213"/>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1">
    <w:name w:val="4AA7FD90F7E34A3E89CBBC4F0019E8D711"/>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1">
    <w:name w:val="BE42357D9C0047B0964E5D2B664127A611"/>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1">
    <w:name w:val="62B733052D8244A19E737986F51D2FAB11"/>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1">
    <w:name w:val="65B480F46F39441EA2EEF6E26285AABA11"/>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1">
    <w:name w:val="19D636AB36C542D6BB85CEDEE7B24C391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8">
    <w:name w:val="0BAB75DE33D9403584D83F6A5B1CBE7148"/>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8">
    <w:name w:val="5A4A31BA376F4452816B6B73CEB2E15C48"/>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7">
    <w:name w:val="135098B6D505405EB44050608E1201A047"/>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7">
    <w:name w:val="F66D35B4065F48C8ACF2F5123C6236DA47"/>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7">
    <w:name w:val="A142C3CA5EBE49C9BB49B0F81BFCA05647"/>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2">
    <w:name w:val="865081D5BA554700AAE900398D38C87632"/>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2">
    <w:name w:val="F780702E73EC43B2BC25591CC714E53E3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2">
    <w:name w:val="5334F93479954F578B7728FBC9CA628532"/>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3">
    <w:name w:val="FF28DD543DF24A8BA3BC1D6DC92E9D2513"/>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2">
    <w:name w:val="EBD4862EBF874F9A97EDF800A03B31A53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6">
    <w:name w:val="E9685F448A36499DB1C5754C15C53CC846"/>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6">
    <w:name w:val="D9DB45BB05654D2DB3955933FCDBC9AB46"/>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6">
    <w:name w:val="8876E9516FD24689A60B8BD35780F4C746"/>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6">
    <w:name w:val="9FD47CBEB61D4A1AADE2A0B0BC93607F46"/>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6">
    <w:name w:val="F4DA3F89E96E459194FD1A4EC961A9AB46"/>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4">
    <w:name w:val="AF80F6F269A24A479A9E7DA3EBE1146D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3">
    <w:name w:val="083CA754EB534A9CAD35BD9C4117F0483"/>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5">
    <w:name w:val="9A686B0C1A824F078A68F220197E86ED35"/>
    <w:rsid w:val="00D13118"/>
    <w:pPr>
      <w:spacing w:before="40" w:after="40" w:line="240" w:lineRule="auto"/>
    </w:pPr>
    <w:rPr>
      <w:rFonts w:cs="Times New Roman"/>
      <w:color w:val="000000" w:themeColor="text1"/>
      <w:szCs w:val="24"/>
      <w:lang w:eastAsia="en-US"/>
    </w:rPr>
  </w:style>
  <w:style w:type="paragraph" w:customStyle="1" w:styleId="AD91A445D7444316B619A455A0777C4435">
    <w:name w:val="AD91A445D7444316B619A455A0777C4435"/>
    <w:rsid w:val="00D13118"/>
    <w:pPr>
      <w:spacing w:before="40" w:after="40" w:line="240" w:lineRule="auto"/>
    </w:pPr>
    <w:rPr>
      <w:rFonts w:cs="Times New Roman"/>
      <w:color w:val="000000" w:themeColor="text1"/>
      <w:szCs w:val="24"/>
      <w:lang w:eastAsia="en-US"/>
    </w:rPr>
  </w:style>
  <w:style w:type="paragraph" w:customStyle="1" w:styleId="D596C93063C146D5A1C7659E816D1C8835">
    <w:name w:val="D596C93063C146D5A1C7659E816D1C8835"/>
    <w:rsid w:val="00D13118"/>
    <w:pPr>
      <w:spacing w:before="40" w:after="40" w:line="240" w:lineRule="auto"/>
    </w:pPr>
    <w:rPr>
      <w:rFonts w:cs="Times New Roman"/>
      <w:color w:val="000000" w:themeColor="text1"/>
      <w:szCs w:val="24"/>
      <w:lang w:eastAsia="en-US"/>
    </w:rPr>
  </w:style>
  <w:style w:type="paragraph" w:customStyle="1" w:styleId="EAE9E5F4767D46D69CEC1F1F622C09211">
    <w:name w:val="EAE9E5F4767D46D69CEC1F1F622C0921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1">
    <w:name w:val="795821DD7C6B4A8DA0F94D0DAB0A5776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2">
    <w:name w:val="83C8B7EDA3E848F5930586042400328A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1">
    <w:name w:val="CBAF3D65B0AC46BFB43535BA3FFD5B25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CF30F756A1D47A6B36265EEC4E8D6ED">
    <w:name w:val="DCF30F756A1D47A6B36265EEC4E8D6ED"/>
    <w:rsid w:val="00D13118"/>
  </w:style>
  <w:style w:type="paragraph" w:customStyle="1" w:styleId="CE4B252968D84CCFB8BEACC8E689E1BE14">
    <w:name w:val="CE4B252968D84CCFB8BEACC8E689E1BE14"/>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4">
    <w:name w:val="951F63B9863E4CC7A27DE3E05004694914"/>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4">
    <w:name w:val="F7C0F927925B4B388F6E15B3125CC40614"/>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3">
    <w:name w:val="D01A1E4F726F440A8D2D793A9A33BC5613"/>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4">
    <w:name w:val="61E69DA00694468AB73E51159B5CD2291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4">
    <w:name w:val="52C3B92BEF8245DD9A917A97F0FE45A214"/>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2">
    <w:name w:val="4AA7FD90F7E34A3E89CBBC4F0019E8D712"/>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2">
    <w:name w:val="BE42357D9C0047B0964E5D2B664127A61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2">
    <w:name w:val="62B733052D8244A19E737986F51D2FAB12"/>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2">
    <w:name w:val="65B480F46F39441EA2EEF6E26285AABA12"/>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2">
    <w:name w:val="19D636AB36C542D6BB85CEDEE7B24C391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9">
    <w:name w:val="0BAB75DE33D9403584D83F6A5B1CBE7149"/>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9">
    <w:name w:val="5A4A31BA376F4452816B6B73CEB2E15C49"/>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8">
    <w:name w:val="135098B6D505405EB44050608E1201A048"/>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8">
    <w:name w:val="F66D35B4065F48C8ACF2F5123C6236DA48"/>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8">
    <w:name w:val="A142C3CA5EBE49C9BB49B0F81BFCA05648"/>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3">
    <w:name w:val="865081D5BA554700AAE900398D38C87633"/>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3">
    <w:name w:val="F780702E73EC43B2BC25591CC714E53E3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3">
    <w:name w:val="5334F93479954F578B7728FBC9CA628533"/>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4">
    <w:name w:val="FF28DD543DF24A8BA3BC1D6DC92E9D2514"/>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3">
    <w:name w:val="EBD4862EBF874F9A97EDF800A03B31A533"/>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1">
    <w:name w:val="DCF30F756A1D47A6B36265EEC4E8D6ED1"/>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7">
    <w:name w:val="E9685F448A36499DB1C5754C15C53CC847"/>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7">
    <w:name w:val="D9DB45BB05654D2DB3955933FCDBC9AB47"/>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7">
    <w:name w:val="8876E9516FD24689A60B8BD35780F4C747"/>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7">
    <w:name w:val="9FD47CBEB61D4A1AADE2A0B0BC93607F47"/>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7">
    <w:name w:val="F4DA3F89E96E459194FD1A4EC961A9AB47"/>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5">
    <w:name w:val="AF80F6F269A24A479A9E7DA3EBE1146D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4">
    <w:name w:val="083CA754EB534A9CAD35BD9C4117F048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6">
    <w:name w:val="9A686B0C1A824F078A68F220197E86ED36"/>
    <w:rsid w:val="00D13118"/>
    <w:pPr>
      <w:spacing w:before="40" w:after="40" w:line="240" w:lineRule="auto"/>
    </w:pPr>
    <w:rPr>
      <w:rFonts w:cs="Times New Roman"/>
      <w:color w:val="000000" w:themeColor="text1"/>
      <w:szCs w:val="24"/>
      <w:lang w:eastAsia="en-US"/>
    </w:rPr>
  </w:style>
  <w:style w:type="paragraph" w:customStyle="1" w:styleId="AD91A445D7444316B619A455A0777C4436">
    <w:name w:val="AD91A445D7444316B619A455A0777C4436"/>
    <w:rsid w:val="00D13118"/>
    <w:pPr>
      <w:spacing w:before="40" w:after="40" w:line="240" w:lineRule="auto"/>
    </w:pPr>
    <w:rPr>
      <w:rFonts w:cs="Times New Roman"/>
      <w:color w:val="000000" w:themeColor="text1"/>
      <w:szCs w:val="24"/>
      <w:lang w:eastAsia="en-US"/>
    </w:rPr>
  </w:style>
  <w:style w:type="paragraph" w:customStyle="1" w:styleId="D596C93063C146D5A1C7659E816D1C8836">
    <w:name w:val="D596C93063C146D5A1C7659E816D1C8836"/>
    <w:rsid w:val="00D13118"/>
    <w:pPr>
      <w:spacing w:before="40" w:after="40" w:line="240" w:lineRule="auto"/>
    </w:pPr>
    <w:rPr>
      <w:rFonts w:cs="Times New Roman"/>
      <w:color w:val="000000" w:themeColor="text1"/>
      <w:szCs w:val="24"/>
      <w:lang w:eastAsia="en-US"/>
    </w:rPr>
  </w:style>
  <w:style w:type="paragraph" w:customStyle="1" w:styleId="EAE9E5F4767D46D69CEC1F1F622C09212">
    <w:name w:val="EAE9E5F4767D46D69CEC1F1F622C0921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2">
    <w:name w:val="795821DD7C6B4A8DA0F94D0DAB0A5776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3">
    <w:name w:val="83C8B7EDA3E848F5930586042400328A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2">
    <w:name w:val="CBAF3D65B0AC46BFB43535BA3FFD5B25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C2D1CD91E844D0AB9271D633C451BF">
    <w:name w:val="50C2D1CD91E844D0AB9271D633C451BF"/>
    <w:rsid w:val="00D13118"/>
  </w:style>
  <w:style w:type="paragraph" w:customStyle="1" w:styleId="7770744647D04FF6B24064193CD9EB6D">
    <w:name w:val="7770744647D04FF6B24064193CD9EB6D"/>
    <w:rsid w:val="00D13118"/>
  </w:style>
  <w:style w:type="paragraph" w:customStyle="1" w:styleId="CE4B252968D84CCFB8BEACC8E689E1BE15">
    <w:name w:val="CE4B252968D84CCFB8BEACC8E689E1BE15"/>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5">
    <w:name w:val="951F63B9863E4CC7A27DE3E05004694915"/>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5">
    <w:name w:val="F7C0F927925B4B388F6E15B3125CC40615"/>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4">
    <w:name w:val="D01A1E4F726F440A8D2D793A9A33BC5614"/>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5">
    <w:name w:val="61E69DA00694468AB73E51159B5CD22915"/>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5">
    <w:name w:val="52C3B92BEF8245DD9A917A97F0FE45A215"/>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3">
    <w:name w:val="4AA7FD90F7E34A3E89CBBC4F0019E8D713"/>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3">
    <w:name w:val="BE42357D9C0047B0964E5D2B664127A61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3">
    <w:name w:val="62B733052D8244A19E737986F51D2FAB13"/>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3">
    <w:name w:val="65B480F46F39441EA2EEF6E26285AABA13"/>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1">
    <w:name w:val="50C2D1CD91E844D0AB9271D633C451BF1"/>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1">
    <w:name w:val="7770744647D04FF6B24064193CD9EB6D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0">
    <w:name w:val="0BAB75DE33D9403584D83F6A5B1CBE7150"/>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0">
    <w:name w:val="5A4A31BA376F4452816B6B73CEB2E15C50"/>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9">
    <w:name w:val="135098B6D505405EB44050608E1201A049"/>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9">
    <w:name w:val="F66D35B4065F48C8ACF2F5123C6236DA49"/>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9">
    <w:name w:val="A142C3CA5EBE49C9BB49B0F81BFCA05649"/>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4">
    <w:name w:val="865081D5BA554700AAE900398D38C87634"/>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4">
    <w:name w:val="F780702E73EC43B2BC25591CC714E53E3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4">
    <w:name w:val="5334F93479954F578B7728FBC9CA628534"/>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5">
    <w:name w:val="FF28DD543DF24A8BA3BC1D6DC92E9D2515"/>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4">
    <w:name w:val="EBD4862EBF874F9A97EDF800A03B31A534"/>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2">
    <w:name w:val="DCF30F756A1D47A6B36265EEC4E8D6ED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8">
    <w:name w:val="E9685F448A36499DB1C5754C15C53CC848"/>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8">
    <w:name w:val="D9DB45BB05654D2DB3955933FCDBC9AB48"/>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8">
    <w:name w:val="8876E9516FD24689A60B8BD35780F4C748"/>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8">
    <w:name w:val="9FD47CBEB61D4A1AADE2A0B0BC93607F48"/>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8">
    <w:name w:val="F4DA3F89E96E459194FD1A4EC961A9AB48"/>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6">
    <w:name w:val="AF80F6F269A24A479A9E7DA3EBE1146D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5">
    <w:name w:val="083CA754EB534A9CAD35BD9C4117F048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7">
    <w:name w:val="9A686B0C1A824F078A68F220197E86ED37"/>
    <w:rsid w:val="00D13118"/>
    <w:pPr>
      <w:spacing w:before="40" w:after="40" w:line="240" w:lineRule="auto"/>
    </w:pPr>
    <w:rPr>
      <w:rFonts w:cs="Times New Roman"/>
      <w:color w:val="000000" w:themeColor="text1"/>
      <w:szCs w:val="24"/>
      <w:lang w:eastAsia="en-US"/>
    </w:rPr>
  </w:style>
  <w:style w:type="paragraph" w:customStyle="1" w:styleId="AD91A445D7444316B619A455A0777C4437">
    <w:name w:val="AD91A445D7444316B619A455A0777C4437"/>
    <w:rsid w:val="00D13118"/>
    <w:pPr>
      <w:spacing w:before="40" w:after="40" w:line="240" w:lineRule="auto"/>
    </w:pPr>
    <w:rPr>
      <w:rFonts w:cs="Times New Roman"/>
      <w:color w:val="000000" w:themeColor="text1"/>
      <w:szCs w:val="24"/>
      <w:lang w:eastAsia="en-US"/>
    </w:rPr>
  </w:style>
  <w:style w:type="paragraph" w:customStyle="1" w:styleId="D596C93063C146D5A1C7659E816D1C8837">
    <w:name w:val="D596C93063C146D5A1C7659E816D1C8837"/>
    <w:rsid w:val="00D13118"/>
    <w:pPr>
      <w:spacing w:before="40" w:after="40" w:line="240" w:lineRule="auto"/>
    </w:pPr>
    <w:rPr>
      <w:rFonts w:cs="Times New Roman"/>
      <w:color w:val="000000" w:themeColor="text1"/>
      <w:szCs w:val="24"/>
      <w:lang w:eastAsia="en-US"/>
    </w:rPr>
  </w:style>
  <w:style w:type="paragraph" w:customStyle="1" w:styleId="EAE9E5F4767D46D69CEC1F1F622C09213">
    <w:name w:val="EAE9E5F4767D46D69CEC1F1F622C0921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3">
    <w:name w:val="795821DD7C6B4A8DA0F94D0DAB0A5776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4">
    <w:name w:val="83C8B7EDA3E848F5930586042400328A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3">
    <w:name w:val="CBAF3D65B0AC46BFB43535BA3FFD5B25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F076FBAD6D84A1A81670A73D2355719">
    <w:name w:val="FF076FBAD6D84A1A81670A73D2355719"/>
    <w:rsid w:val="00D13118"/>
  </w:style>
  <w:style w:type="paragraph" w:customStyle="1" w:styleId="CE4B252968D84CCFB8BEACC8E689E1BE16">
    <w:name w:val="CE4B252968D84CCFB8BEACC8E689E1BE16"/>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6">
    <w:name w:val="951F63B9863E4CC7A27DE3E05004694916"/>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6">
    <w:name w:val="F7C0F927925B4B388F6E15B3125CC40616"/>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5">
    <w:name w:val="D01A1E4F726F440A8D2D793A9A33BC5615"/>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6">
    <w:name w:val="61E69DA00694468AB73E51159B5CD22916"/>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1">
    <w:name w:val="FF076FBAD6D84A1A81670A73D23557191"/>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6">
    <w:name w:val="52C3B92BEF8245DD9A917A97F0FE45A216"/>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4">
    <w:name w:val="4AA7FD90F7E34A3E89CBBC4F0019E8D714"/>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4">
    <w:name w:val="BE42357D9C0047B0964E5D2B664127A61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4">
    <w:name w:val="62B733052D8244A19E737986F51D2FAB14"/>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4">
    <w:name w:val="65B480F46F39441EA2EEF6E26285AABA14"/>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2">
    <w:name w:val="50C2D1CD91E844D0AB9271D633C451BF2"/>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2">
    <w:name w:val="7770744647D04FF6B24064193CD9EB6D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1">
    <w:name w:val="0BAB75DE33D9403584D83F6A5B1CBE7151"/>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1">
    <w:name w:val="5A4A31BA376F4452816B6B73CEB2E15C51"/>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0">
    <w:name w:val="135098B6D505405EB44050608E1201A050"/>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0">
    <w:name w:val="F66D35B4065F48C8ACF2F5123C6236DA50"/>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0">
    <w:name w:val="A142C3CA5EBE49C9BB49B0F81BFCA05650"/>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5">
    <w:name w:val="865081D5BA554700AAE900398D38C87635"/>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5">
    <w:name w:val="F780702E73EC43B2BC25591CC714E53E3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5">
    <w:name w:val="5334F93479954F578B7728FBC9CA628535"/>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6">
    <w:name w:val="FF28DD543DF24A8BA3BC1D6DC92E9D2516"/>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5">
    <w:name w:val="EBD4862EBF874F9A97EDF800A03B31A535"/>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3">
    <w:name w:val="DCF30F756A1D47A6B36265EEC4E8D6ED3"/>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9">
    <w:name w:val="E9685F448A36499DB1C5754C15C53CC849"/>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9">
    <w:name w:val="D9DB45BB05654D2DB3955933FCDBC9AB49"/>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9">
    <w:name w:val="8876E9516FD24689A60B8BD35780F4C749"/>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9">
    <w:name w:val="9FD47CBEB61D4A1AADE2A0B0BC93607F49"/>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9">
    <w:name w:val="F4DA3F89E96E459194FD1A4EC961A9AB49"/>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7">
    <w:name w:val="AF80F6F269A24A479A9E7DA3EBE1146D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6">
    <w:name w:val="083CA754EB534A9CAD35BD9C4117F048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8">
    <w:name w:val="9A686B0C1A824F078A68F220197E86ED38"/>
    <w:rsid w:val="00D13118"/>
    <w:pPr>
      <w:spacing w:before="40" w:after="40" w:line="240" w:lineRule="auto"/>
    </w:pPr>
    <w:rPr>
      <w:rFonts w:cs="Times New Roman"/>
      <w:color w:val="000000" w:themeColor="text1"/>
      <w:szCs w:val="24"/>
      <w:lang w:eastAsia="en-US"/>
    </w:rPr>
  </w:style>
  <w:style w:type="paragraph" w:customStyle="1" w:styleId="AD91A445D7444316B619A455A0777C4438">
    <w:name w:val="AD91A445D7444316B619A455A0777C4438"/>
    <w:rsid w:val="00D13118"/>
    <w:pPr>
      <w:spacing w:before="40" w:after="40" w:line="240" w:lineRule="auto"/>
    </w:pPr>
    <w:rPr>
      <w:rFonts w:cs="Times New Roman"/>
      <w:color w:val="000000" w:themeColor="text1"/>
      <w:szCs w:val="24"/>
      <w:lang w:eastAsia="en-US"/>
    </w:rPr>
  </w:style>
  <w:style w:type="paragraph" w:customStyle="1" w:styleId="D596C93063C146D5A1C7659E816D1C8838">
    <w:name w:val="D596C93063C146D5A1C7659E816D1C8838"/>
    <w:rsid w:val="00D13118"/>
    <w:pPr>
      <w:spacing w:before="40" w:after="40" w:line="240" w:lineRule="auto"/>
    </w:pPr>
    <w:rPr>
      <w:rFonts w:cs="Times New Roman"/>
      <w:color w:val="000000" w:themeColor="text1"/>
      <w:szCs w:val="24"/>
      <w:lang w:eastAsia="en-US"/>
    </w:rPr>
  </w:style>
  <w:style w:type="paragraph" w:customStyle="1" w:styleId="EAE9E5F4767D46D69CEC1F1F622C09214">
    <w:name w:val="EAE9E5F4767D46D69CEC1F1F622C0921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4">
    <w:name w:val="795821DD7C6B4A8DA0F94D0DAB0A5776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5">
    <w:name w:val="83C8B7EDA3E848F5930586042400328A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4">
    <w:name w:val="CBAF3D65B0AC46BFB43535BA3FFD5B25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7">
    <w:name w:val="CE4B252968D84CCFB8BEACC8E689E1BE17"/>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7">
    <w:name w:val="951F63B9863E4CC7A27DE3E05004694917"/>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7">
    <w:name w:val="F7C0F927925B4B388F6E15B3125CC40617"/>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6">
    <w:name w:val="D01A1E4F726F440A8D2D793A9A33BC5616"/>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7">
    <w:name w:val="61E69DA00694468AB73E51159B5CD22917"/>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2">
    <w:name w:val="FF076FBAD6D84A1A81670A73D23557192"/>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7">
    <w:name w:val="52C3B92BEF8245DD9A917A97F0FE45A217"/>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5">
    <w:name w:val="4AA7FD90F7E34A3E89CBBC4F0019E8D715"/>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5">
    <w:name w:val="BE42357D9C0047B0964E5D2B664127A61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5">
    <w:name w:val="62B733052D8244A19E737986F51D2FAB15"/>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5">
    <w:name w:val="65B480F46F39441EA2EEF6E26285AABA15"/>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3">
    <w:name w:val="50C2D1CD91E844D0AB9271D633C451BF3"/>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3">
    <w:name w:val="7770744647D04FF6B24064193CD9EB6D3"/>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2">
    <w:name w:val="0BAB75DE33D9403584D83F6A5B1CBE7152"/>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2">
    <w:name w:val="5A4A31BA376F4452816B6B73CEB2E15C52"/>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1">
    <w:name w:val="135098B6D505405EB44050608E1201A051"/>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1">
    <w:name w:val="F66D35B4065F48C8ACF2F5123C6236DA51"/>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1">
    <w:name w:val="A142C3CA5EBE49C9BB49B0F81BFCA05651"/>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6">
    <w:name w:val="865081D5BA554700AAE900398D38C87636"/>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6">
    <w:name w:val="F780702E73EC43B2BC25591CC714E53E3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6">
    <w:name w:val="5334F93479954F578B7728FBC9CA628536"/>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7">
    <w:name w:val="FF28DD543DF24A8BA3BC1D6DC92E9D2517"/>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6">
    <w:name w:val="EBD4862EBF874F9A97EDF800A03B31A536"/>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4">
    <w:name w:val="DCF30F756A1D47A6B36265EEC4E8D6ED4"/>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0">
    <w:name w:val="E9685F448A36499DB1C5754C15C53CC850"/>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0">
    <w:name w:val="D9DB45BB05654D2DB3955933FCDBC9AB50"/>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0">
    <w:name w:val="8876E9516FD24689A60B8BD35780F4C750"/>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0">
    <w:name w:val="9FD47CBEB61D4A1AADE2A0B0BC93607F50"/>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0">
    <w:name w:val="F4DA3F89E96E459194FD1A4EC961A9AB50"/>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8">
    <w:name w:val="AF80F6F269A24A479A9E7DA3EBE1146D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7">
    <w:name w:val="083CA754EB534A9CAD35BD9C4117F048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9">
    <w:name w:val="9A686B0C1A824F078A68F220197E86ED39"/>
    <w:rsid w:val="00D13118"/>
    <w:pPr>
      <w:spacing w:before="40" w:after="40" w:line="240" w:lineRule="auto"/>
    </w:pPr>
    <w:rPr>
      <w:rFonts w:cs="Times New Roman"/>
      <w:color w:val="000000" w:themeColor="text1"/>
      <w:szCs w:val="24"/>
      <w:lang w:eastAsia="en-US"/>
    </w:rPr>
  </w:style>
  <w:style w:type="paragraph" w:customStyle="1" w:styleId="AD91A445D7444316B619A455A0777C4439">
    <w:name w:val="AD91A445D7444316B619A455A0777C4439"/>
    <w:rsid w:val="00D13118"/>
    <w:pPr>
      <w:spacing w:before="40" w:after="40" w:line="240" w:lineRule="auto"/>
    </w:pPr>
    <w:rPr>
      <w:rFonts w:cs="Times New Roman"/>
      <w:color w:val="000000" w:themeColor="text1"/>
      <w:szCs w:val="24"/>
      <w:lang w:eastAsia="en-US"/>
    </w:rPr>
  </w:style>
  <w:style w:type="paragraph" w:customStyle="1" w:styleId="D596C93063C146D5A1C7659E816D1C8839">
    <w:name w:val="D596C93063C146D5A1C7659E816D1C8839"/>
    <w:rsid w:val="00D13118"/>
    <w:pPr>
      <w:spacing w:before="40" w:after="40" w:line="240" w:lineRule="auto"/>
    </w:pPr>
    <w:rPr>
      <w:rFonts w:cs="Times New Roman"/>
      <w:color w:val="000000" w:themeColor="text1"/>
      <w:szCs w:val="24"/>
      <w:lang w:eastAsia="en-US"/>
    </w:rPr>
  </w:style>
  <w:style w:type="paragraph" w:customStyle="1" w:styleId="EAE9E5F4767D46D69CEC1F1F622C09215">
    <w:name w:val="EAE9E5F4767D46D69CEC1F1F622C0921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5">
    <w:name w:val="795821DD7C6B4A8DA0F94D0DAB0A5776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6">
    <w:name w:val="83C8B7EDA3E848F5930586042400328A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5">
    <w:name w:val="CBAF3D65B0AC46BFB43535BA3FFD5B25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8">
    <w:name w:val="CE4B252968D84CCFB8BEACC8E689E1BE18"/>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8">
    <w:name w:val="951F63B9863E4CC7A27DE3E05004694918"/>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8">
    <w:name w:val="F7C0F927925B4B388F6E15B3125CC40618"/>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7">
    <w:name w:val="D01A1E4F726F440A8D2D793A9A33BC5617"/>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8">
    <w:name w:val="61E69DA00694468AB73E51159B5CD22918"/>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3">
    <w:name w:val="FF076FBAD6D84A1A81670A73D2355719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8">
    <w:name w:val="52C3B92BEF8245DD9A917A97F0FE45A218"/>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6">
    <w:name w:val="4AA7FD90F7E34A3E89CBBC4F0019E8D716"/>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6">
    <w:name w:val="BE42357D9C0047B0964E5D2B664127A61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6">
    <w:name w:val="62B733052D8244A19E737986F51D2FAB16"/>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6">
    <w:name w:val="65B480F46F39441EA2EEF6E26285AABA16"/>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4">
    <w:name w:val="50C2D1CD91E844D0AB9271D633C451BF4"/>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4">
    <w:name w:val="7770744647D04FF6B24064193CD9EB6D4"/>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3">
    <w:name w:val="0BAB75DE33D9403584D83F6A5B1CBE7153"/>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3">
    <w:name w:val="5A4A31BA376F4452816B6B73CEB2E15C53"/>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2">
    <w:name w:val="135098B6D505405EB44050608E1201A052"/>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2">
    <w:name w:val="F66D35B4065F48C8ACF2F5123C6236DA52"/>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2">
    <w:name w:val="A142C3CA5EBE49C9BB49B0F81BFCA05652"/>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7">
    <w:name w:val="865081D5BA554700AAE900398D38C87637"/>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7">
    <w:name w:val="F780702E73EC43B2BC25591CC714E53E3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7">
    <w:name w:val="5334F93479954F578B7728FBC9CA628537"/>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8">
    <w:name w:val="FF28DD543DF24A8BA3BC1D6DC92E9D2518"/>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7">
    <w:name w:val="EBD4862EBF874F9A97EDF800A03B31A537"/>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5">
    <w:name w:val="DCF30F756A1D47A6B36265EEC4E8D6ED5"/>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1">
    <w:name w:val="E9685F448A36499DB1C5754C15C53CC851"/>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1">
    <w:name w:val="D9DB45BB05654D2DB3955933FCDBC9AB51"/>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1">
    <w:name w:val="8876E9516FD24689A60B8BD35780F4C751"/>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1">
    <w:name w:val="9FD47CBEB61D4A1AADE2A0B0BC93607F51"/>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1">
    <w:name w:val="F4DA3F89E96E459194FD1A4EC961A9AB51"/>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9">
    <w:name w:val="AF80F6F269A24A479A9E7DA3EBE1146D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8">
    <w:name w:val="083CA754EB534A9CAD35BD9C4117F048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0">
    <w:name w:val="9A686B0C1A824F078A68F220197E86ED40"/>
    <w:rsid w:val="00D13118"/>
    <w:pPr>
      <w:spacing w:before="40" w:after="40" w:line="240" w:lineRule="auto"/>
    </w:pPr>
    <w:rPr>
      <w:rFonts w:cs="Times New Roman"/>
      <w:color w:val="000000" w:themeColor="text1"/>
      <w:szCs w:val="24"/>
      <w:lang w:eastAsia="en-US"/>
    </w:rPr>
  </w:style>
  <w:style w:type="paragraph" w:customStyle="1" w:styleId="AD91A445D7444316B619A455A0777C4440">
    <w:name w:val="AD91A445D7444316B619A455A0777C4440"/>
    <w:rsid w:val="00D13118"/>
    <w:pPr>
      <w:spacing w:before="40" w:after="40" w:line="240" w:lineRule="auto"/>
    </w:pPr>
    <w:rPr>
      <w:rFonts w:cs="Times New Roman"/>
      <w:color w:val="000000" w:themeColor="text1"/>
      <w:szCs w:val="24"/>
      <w:lang w:eastAsia="en-US"/>
    </w:rPr>
  </w:style>
  <w:style w:type="paragraph" w:customStyle="1" w:styleId="D596C93063C146D5A1C7659E816D1C8840">
    <w:name w:val="D596C93063C146D5A1C7659E816D1C8840"/>
    <w:rsid w:val="00D13118"/>
    <w:pPr>
      <w:spacing w:before="40" w:after="40" w:line="240" w:lineRule="auto"/>
    </w:pPr>
    <w:rPr>
      <w:rFonts w:cs="Times New Roman"/>
      <w:color w:val="000000" w:themeColor="text1"/>
      <w:szCs w:val="24"/>
      <w:lang w:eastAsia="en-US"/>
    </w:rPr>
  </w:style>
  <w:style w:type="paragraph" w:customStyle="1" w:styleId="EAE9E5F4767D46D69CEC1F1F622C09216">
    <w:name w:val="EAE9E5F4767D46D69CEC1F1F622C0921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6">
    <w:name w:val="795821DD7C6B4A8DA0F94D0DAB0A5776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7">
    <w:name w:val="83C8B7EDA3E848F5930586042400328A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6">
    <w:name w:val="CBAF3D65B0AC46BFB43535BA3FFD5B25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
    <w:name w:val="DE0FE45B50034805AB4B08B20BACFC90"/>
    <w:rsid w:val="00D13118"/>
  </w:style>
  <w:style w:type="paragraph" w:customStyle="1" w:styleId="CE4B252968D84CCFB8BEACC8E689E1BE19">
    <w:name w:val="CE4B252968D84CCFB8BEACC8E689E1BE19"/>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9">
    <w:name w:val="951F63B9863E4CC7A27DE3E05004694919"/>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9">
    <w:name w:val="F7C0F927925B4B388F6E15B3125CC40619"/>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8">
    <w:name w:val="D01A1E4F726F440A8D2D793A9A33BC5618"/>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9">
    <w:name w:val="61E69DA00694468AB73E51159B5CD22919"/>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4">
    <w:name w:val="FF076FBAD6D84A1A81670A73D2355719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9">
    <w:name w:val="52C3B92BEF8245DD9A917A97F0FE45A219"/>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7">
    <w:name w:val="4AA7FD90F7E34A3E89CBBC4F0019E8D717"/>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7">
    <w:name w:val="BE42357D9C0047B0964E5D2B664127A61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7">
    <w:name w:val="62B733052D8244A19E737986F51D2FAB17"/>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7">
    <w:name w:val="65B480F46F39441EA2EEF6E26285AABA17"/>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5">
    <w:name w:val="50C2D1CD91E844D0AB9271D633C451BF5"/>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5">
    <w:name w:val="7770744647D04FF6B24064193CD9EB6D5"/>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4">
    <w:name w:val="0BAB75DE33D9403584D83F6A5B1CBE7154"/>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4">
    <w:name w:val="5A4A31BA376F4452816B6B73CEB2E15C54"/>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3">
    <w:name w:val="135098B6D505405EB44050608E1201A053"/>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3">
    <w:name w:val="F66D35B4065F48C8ACF2F5123C6236DA53"/>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3">
    <w:name w:val="A142C3CA5EBE49C9BB49B0F81BFCA05653"/>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8">
    <w:name w:val="865081D5BA554700AAE900398D38C87638"/>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8">
    <w:name w:val="F780702E73EC43B2BC25591CC714E53E38"/>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8">
    <w:name w:val="5334F93479954F578B7728FBC9CA628538"/>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9">
    <w:name w:val="FF28DD543DF24A8BA3BC1D6DC92E9D2519"/>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8">
    <w:name w:val="EBD4862EBF874F9A97EDF800A03B31A538"/>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6">
    <w:name w:val="DCF30F756A1D47A6B36265EEC4E8D6ED6"/>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2">
    <w:name w:val="E9685F448A36499DB1C5754C15C53CC852"/>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2">
    <w:name w:val="D9DB45BB05654D2DB3955933FCDBC9AB52"/>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2">
    <w:name w:val="8876E9516FD24689A60B8BD35780F4C752"/>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2">
    <w:name w:val="9FD47CBEB61D4A1AADE2A0B0BC93607F52"/>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2">
    <w:name w:val="F4DA3F89E96E459194FD1A4EC961A9AB52"/>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10">
    <w:name w:val="AF80F6F269A24A479A9E7DA3EBE1146D10"/>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9">
    <w:name w:val="083CA754EB534A9CAD35BD9C4117F048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1">
    <w:name w:val="9A686B0C1A824F078A68F220197E86ED41"/>
    <w:rsid w:val="00D13118"/>
    <w:pPr>
      <w:spacing w:before="40" w:after="40" w:line="240" w:lineRule="auto"/>
    </w:pPr>
    <w:rPr>
      <w:rFonts w:cs="Times New Roman"/>
      <w:color w:val="000000" w:themeColor="text1"/>
      <w:szCs w:val="24"/>
      <w:lang w:eastAsia="en-US"/>
    </w:rPr>
  </w:style>
  <w:style w:type="paragraph" w:customStyle="1" w:styleId="AD91A445D7444316B619A455A0777C4441">
    <w:name w:val="AD91A445D7444316B619A455A0777C4441"/>
    <w:rsid w:val="00D13118"/>
    <w:pPr>
      <w:spacing w:before="40" w:after="40" w:line="240" w:lineRule="auto"/>
    </w:pPr>
    <w:rPr>
      <w:rFonts w:cs="Times New Roman"/>
      <w:color w:val="000000" w:themeColor="text1"/>
      <w:szCs w:val="24"/>
      <w:lang w:eastAsia="en-US"/>
    </w:rPr>
  </w:style>
  <w:style w:type="paragraph" w:customStyle="1" w:styleId="D596C93063C146D5A1C7659E816D1C8841">
    <w:name w:val="D596C93063C146D5A1C7659E816D1C8841"/>
    <w:rsid w:val="00D13118"/>
    <w:pPr>
      <w:spacing w:before="40" w:after="40" w:line="240" w:lineRule="auto"/>
    </w:pPr>
    <w:rPr>
      <w:rFonts w:cs="Times New Roman"/>
      <w:color w:val="000000" w:themeColor="text1"/>
      <w:szCs w:val="24"/>
      <w:lang w:eastAsia="en-US"/>
    </w:rPr>
  </w:style>
  <w:style w:type="paragraph" w:customStyle="1" w:styleId="EAE9E5F4767D46D69CEC1F1F622C09217">
    <w:name w:val="EAE9E5F4767D46D69CEC1F1F622C0921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1">
    <w:name w:val="DE0FE45B50034805AB4B08B20BACFC90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7">
    <w:name w:val="795821DD7C6B4A8DA0F94D0DAB0A5776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8">
    <w:name w:val="83C8B7EDA3E848F5930586042400328A8"/>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7">
    <w:name w:val="CBAF3D65B0AC46BFB43535BA3FFD5B25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52E0E96001D4B0DB738C24E03D7F633">
    <w:name w:val="A52E0E96001D4B0DB738C24E03D7F633"/>
    <w:rsid w:val="00D13118"/>
  </w:style>
  <w:style w:type="paragraph" w:customStyle="1" w:styleId="50896C3D348C49339396E025FC4DA4F1">
    <w:name w:val="50896C3D348C49339396E025FC4DA4F1"/>
    <w:rsid w:val="00D13118"/>
  </w:style>
  <w:style w:type="paragraph" w:customStyle="1" w:styleId="C5AA3B90ACD04826902312BAE759A521">
    <w:name w:val="C5AA3B90ACD04826902312BAE759A521"/>
    <w:rsid w:val="00D13118"/>
  </w:style>
  <w:style w:type="paragraph" w:customStyle="1" w:styleId="9322941288F64C6C9EB047106BE28D2F">
    <w:name w:val="9322941288F64C6C9EB047106BE28D2F"/>
    <w:rsid w:val="00D13118"/>
  </w:style>
  <w:style w:type="paragraph" w:customStyle="1" w:styleId="1A6CE2EFCEDC4F8DB2FCEBE6779D70C2">
    <w:name w:val="1A6CE2EFCEDC4F8DB2FCEBE6779D70C2"/>
    <w:rsid w:val="00D13118"/>
  </w:style>
  <w:style w:type="paragraph" w:customStyle="1" w:styleId="6B7EB36EE3FB41DEA9A8265B938743A9">
    <w:name w:val="6B7EB36EE3FB41DEA9A8265B938743A9"/>
    <w:rsid w:val="00923C08"/>
  </w:style>
  <w:style w:type="paragraph" w:customStyle="1" w:styleId="2214C7DD3D7D48218F3E72521B4A8D15">
    <w:name w:val="2214C7DD3D7D48218F3E72521B4A8D15"/>
    <w:rsid w:val="00923C08"/>
  </w:style>
  <w:style w:type="paragraph" w:customStyle="1" w:styleId="9D5E4BB0041F4BD0AA622954C1A2E1C4">
    <w:name w:val="9D5E4BB0041F4BD0AA622954C1A2E1C4"/>
    <w:rsid w:val="00923C08"/>
  </w:style>
  <w:style w:type="paragraph" w:customStyle="1" w:styleId="2EC9CC6863FC42499843069810FB495E">
    <w:name w:val="2EC9CC6863FC42499843069810FB495E"/>
    <w:rsid w:val="00923C08"/>
  </w:style>
  <w:style w:type="paragraph" w:customStyle="1" w:styleId="302BF743926F470282EFED5F1415162E">
    <w:name w:val="302BF743926F470282EFED5F1415162E"/>
    <w:rsid w:val="00923C08"/>
  </w:style>
  <w:style w:type="paragraph" w:customStyle="1" w:styleId="56578F969244430093405F158F4FC404">
    <w:name w:val="56578F969244430093405F158F4FC404"/>
    <w:rsid w:val="00D134A7"/>
  </w:style>
  <w:style w:type="paragraph" w:customStyle="1" w:styleId="9C3139978FBE47F9BDCB3117B5FD542B">
    <w:name w:val="9C3139978FBE47F9BDCB3117B5FD542B"/>
    <w:rsid w:val="00D134A7"/>
  </w:style>
  <w:style w:type="paragraph" w:customStyle="1" w:styleId="A5E108513741433AB06D9029B13ABEEF">
    <w:name w:val="A5E108513741433AB06D9029B13ABEEF"/>
    <w:rsid w:val="00D134A7"/>
  </w:style>
  <w:style w:type="paragraph" w:customStyle="1" w:styleId="05F77C4E764443169DA378AA46927677">
    <w:name w:val="05F77C4E764443169DA378AA46927677"/>
    <w:rsid w:val="00D134A7"/>
  </w:style>
  <w:style w:type="paragraph" w:customStyle="1" w:styleId="DC7D200AC709437799487942095A80DF">
    <w:name w:val="DC7D200AC709437799487942095A80DF"/>
    <w:rsid w:val="00D134A7"/>
  </w:style>
  <w:style w:type="paragraph" w:customStyle="1" w:styleId="3439C8315DA7404B9652493142A9DE0D">
    <w:name w:val="3439C8315DA7404B9652493142A9DE0D"/>
    <w:rsid w:val="00D134A7"/>
  </w:style>
  <w:style w:type="paragraph" w:customStyle="1" w:styleId="CE4B252968D84CCFB8BEACC8E689E1BE20">
    <w:name w:val="CE4B252968D84CCFB8BEACC8E689E1BE20"/>
    <w:rsid w:val="003D7123"/>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0">
    <w:name w:val="951F63B9863E4CC7A27DE3E05004694920"/>
    <w:rsid w:val="003D7123"/>
    <w:pPr>
      <w:spacing w:before="120" w:after="120" w:line="240" w:lineRule="auto"/>
    </w:pPr>
    <w:rPr>
      <w:rFonts w:cs="Times New Roman"/>
      <w:color w:val="000000" w:themeColor="text1"/>
      <w:sz w:val="24"/>
      <w:szCs w:val="24"/>
      <w:lang w:eastAsia="en-US"/>
    </w:rPr>
  </w:style>
  <w:style w:type="paragraph" w:customStyle="1" w:styleId="2214C7DD3D7D48218F3E72521B4A8D151">
    <w:name w:val="2214C7DD3D7D48218F3E72521B4A8D151"/>
    <w:rsid w:val="003D7123"/>
    <w:pPr>
      <w:spacing w:before="120" w:after="120" w:line="240" w:lineRule="auto"/>
    </w:pPr>
    <w:rPr>
      <w:rFonts w:cs="Times New Roman"/>
      <w:color w:val="000000" w:themeColor="text1"/>
      <w:sz w:val="24"/>
      <w:szCs w:val="24"/>
      <w:lang w:eastAsia="en-US"/>
    </w:rPr>
  </w:style>
  <w:style w:type="paragraph" w:customStyle="1" w:styleId="F7C0F927925B4B388F6E15B3125CC40620">
    <w:name w:val="F7C0F927925B4B388F6E15B3125CC40620"/>
    <w:rsid w:val="003D7123"/>
    <w:pPr>
      <w:spacing w:before="120" w:after="120" w:line="240" w:lineRule="auto"/>
    </w:pPr>
    <w:rPr>
      <w:rFonts w:cs="Times New Roman"/>
      <w:color w:val="000000" w:themeColor="text1"/>
      <w:sz w:val="24"/>
      <w:szCs w:val="24"/>
      <w:lang w:eastAsia="en-US"/>
    </w:rPr>
  </w:style>
  <w:style w:type="paragraph" w:customStyle="1" w:styleId="D01A1E4F726F440A8D2D793A9A33BC5619">
    <w:name w:val="D01A1E4F726F440A8D2D793A9A33BC5619"/>
    <w:rsid w:val="003D7123"/>
    <w:pPr>
      <w:spacing w:before="120" w:after="120" w:line="240" w:lineRule="auto"/>
    </w:pPr>
    <w:rPr>
      <w:rFonts w:cs="Times New Roman"/>
      <w:color w:val="000000" w:themeColor="text1"/>
      <w:sz w:val="24"/>
      <w:szCs w:val="24"/>
      <w:lang w:eastAsia="en-US"/>
    </w:rPr>
  </w:style>
  <w:style w:type="paragraph" w:customStyle="1" w:styleId="61E69DA00694468AB73E51159B5CD22920">
    <w:name w:val="61E69DA00694468AB73E51159B5CD22920"/>
    <w:rsid w:val="003D7123"/>
    <w:pPr>
      <w:spacing w:before="120" w:after="120" w:line="240" w:lineRule="auto"/>
    </w:pPr>
    <w:rPr>
      <w:rFonts w:cs="Times New Roman"/>
      <w:color w:val="000000" w:themeColor="text1"/>
      <w:sz w:val="24"/>
      <w:szCs w:val="24"/>
      <w:lang w:eastAsia="en-US"/>
    </w:rPr>
  </w:style>
  <w:style w:type="paragraph" w:customStyle="1" w:styleId="FF076FBAD6D84A1A81670A73D23557195">
    <w:name w:val="FF076FBAD6D84A1A81670A73D23557195"/>
    <w:rsid w:val="003D7123"/>
    <w:pPr>
      <w:spacing w:before="120" w:after="120" w:line="240" w:lineRule="auto"/>
    </w:pPr>
    <w:rPr>
      <w:rFonts w:cs="Times New Roman"/>
      <w:color w:val="000000" w:themeColor="text1"/>
      <w:sz w:val="24"/>
      <w:szCs w:val="24"/>
      <w:lang w:eastAsia="en-US"/>
    </w:rPr>
  </w:style>
  <w:style w:type="paragraph" w:customStyle="1" w:styleId="52C3B92BEF8245DD9A917A97F0FE45A220">
    <w:name w:val="52C3B92BEF8245DD9A917A97F0FE45A220"/>
    <w:rsid w:val="003D7123"/>
    <w:pPr>
      <w:spacing w:before="120" w:after="120" w:line="240" w:lineRule="auto"/>
    </w:pPr>
    <w:rPr>
      <w:rFonts w:cs="Times New Roman"/>
      <w:color w:val="000000" w:themeColor="text1"/>
      <w:sz w:val="24"/>
      <w:szCs w:val="24"/>
      <w:lang w:eastAsia="en-US"/>
    </w:rPr>
  </w:style>
  <w:style w:type="paragraph" w:customStyle="1" w:styleId="4AA7FD90F7E34A3E89CBBC4F0019E8D718">
    <w:name w:val="4AA7FD90F7E34A3E89CBBC4F0019E8D718"/>
    <w:rsid w:val="003D7123"/>
    <w:pPr>
      <w:spacing w:before="120" w:after="120" w:line="240" w:lineRule="auto"/>
    </w:pPr>
    <w:rPr>
      <w:rFonts w:cs="Times New Roman"/>
      <w:color w:val="000000" w:themeColor="text1"/>
      <w:sz w:val="24"/>
      <w:szCs w:val="24"/>
      <w:lang w:eastAsia="en-US"/>
    </w:rPr>
  </w:style>
  <w:style w:type="paragraph" w:customStyle="1" w:styleId="2EC9CC6863FC42499843069810FB495E1">
    <w:name w:val="2EC9CC6863FC42499843069810FB495E1"/>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9D5E4BB0041F4BD0AA622954C1A2E1C41">
    <w:name w:val="9D5E4BB0041F4BD0AA622954C1A2E1C41"/>
    <w:rsid w:val="003D7123"/>
    <w:pPr>
      <w:spacing w:before="120" w:after="120" w:line="240" w:lineRule="auto"/>
    </w:pPr>
    <w:rPr>
      <w:rFonts w:cs="Times New Roman"/>
      <w:color w:val="000000" w:themeColor="text1"/>
      <w:sz w:val="24"/>
      <w:szCs w:val="24"/>
      <w:lang w:eastAsia="en-US"/>
    </w:rPr>
  </w:style>
  <w:style w:type="paragraph" w:customStyle="1" w:styleId="62B733052D8244A19E737986F51D2FAB18">
    <w:name w:val="62B733052D8244A19E737986F51D2FAB18"/>
    <w:rsid w:val="003D7123"/>
    <w:pPr>
      <w:spacing w:before="120" w:after="120" w:line="240" w:lineRule="auto"/>
    </w:pPr>
    <w:rPr>
      <w:rFonts w:cs="Times New Roman"/>
      <w:color w:val="000000" w:themeColor="text1"/>
      <w:sz w:val="24"/>
      <w:szCs w:val="24"/>
      <w:lang w:eastAsia="en-US"/>
    </w:rPr>
  </w:style>
  <w:style w:type="paragraph" w:customStyle="1" w:styleId="65B480F46F39441EA2EEF6E26285AABA18">
    <w:name w:val="65B480F46F39441EA2EEF6E26285AABA18"/>
    <w:rsid w:val="003D7123"/>
    <w:pPr>
      <w:spacing w:before="120" w:after="120" w:line="240" w:lineRule="auto"/>
    </w:pPr>
    <w:rPr>
      <w:rFonts w:cs="Times New Roman"/>
      <w:color w:val="000000" w:themeColor="text1"/>
      <w:sz w:val="24"/>
      <w:szCs w:val="24"/>
      <w:lang w:eastAsia="en-US"/>
    </w:rPr>
  </w:style>
  <w:style w:type="paragraph" w:customStyle="1" w:styleId="9C3139978FBE47F9BDCB3117B5FD542B1">
    <w:name w:val="9C3139978FBE47F9BDCB3117B5FD542B1"/>
    <w:rsid w:val="003D7123"/>
    <w:pPr>
      <w:spacing w:before="120" w:after="120" w:line="240" w:lineRule="auto"/>
    </w:pPr>
    <w:rPr>
      <w:rFonts w:cs="Times New Roman"/>
      <w:color w:val="000000" w:themeColor="text1"/>
      <w:sz w:val="24"/>
      <w:szCs w:val="24"/>
      <w:lang w:eastAsia="en-US"/>
    </w:rPr>
  </w:style>
  <w:style w:type="paragraph" w:customStyle="1" w:styleId="A5E108513741433AB06D9029B13ABEEF1">
    <w:name w:val="A5E108513741433AB06D9029B13ABEEF1"/>
    <w:rsid w:val="003D7123"/>
    <w:pPr>
      <w:spacing w:before="120" w:after="120" w:line="240" w:lineRule="auto"/>
    </w:pPr>
    <w:rPr>
      <w:rFonts w:cs="Times New Roman"/>
      <w:color w:val="000000" w:themeColor="text1"/>
      <w:sz w:val="24"/>
      <w:szCs w:val="24"/>
      <w:lang w:eastAsia="en-US"/>
    </w:rPr>
  </w:style>
  <w:style w:type="paragraph" w:customStyle="1" w:styleId="56578F969244430093405F158F4FC4041">
    <w:name w:val="56578F969244430093405F158F4FC4041"/>
    <w:rsid w:val="003D7123"/>
    <w:pPr>
      <w:spacing w:before="120" w:after="120" w:line="240" w:lineRule="auto"/>
    </w:pPr>
    <w:rPr>
      <w:rFonts w:cs="Times New Roman"/>
      <w:color w:val="000000" w:themeColor="text1"/>
      <w:sz w:val="24"/>
      <w:szCs w:val="24"/>
      <w:lang w:eastAsia="en-US"/>
    </w:rPr>
  </w:style>
  <w:style w:type="paragraph" w:customStyle="1" w:styleId="0BAB75DE33D9403584D83F6A5B1CBE7155">
    <w:name w:val="0BAB75DE33D9403584D83F6A5B1CBE7155"/>
    <w:rsid w:val="003D7123"/>
    <w:pPr>
      <w:spacing w:before="120" w:after="120" w:line="240" w:lineRule="auto"/>
    </w:pPr>
    <w:rPr>
      <w:rFonts w:cs="Times New Roman"/>
      <w:color w:val="000000" w:themeColor="text1"/>
      <w:sz w:val="24"/>
      <w:szCs w:val="24"/>
      <w:lang w:eastAsia="en-US"/>
    </w:rPr>
  </w:style>
  <w:style w:type="paragraph" w:customStyle="1" w:styleId="5A4A31BA376F4452816B6B73CEB2E15C55">
    <w:name w:val="5A4A31BA376F4452816B6B73CEB2E15C55"/>
    <w:rsid w:val="003D7123"/>
    <w:pPr>
      <w:spacing w:before="120" w:after="120" w:line="240" w:lineRule="auto"/>
    </w:pPr>
    <w:rPr>
      <w:rFonts w:cs="Times New Roman"/>
      <w:color w:val="000000" w:themeColor="text1"/>
      <w:sz w:val="24"/>
      <w:szCs w:val="24"/>
      <w:lang w:eastAsia="en-US"/>
    </w:rPr>
  </w:style>
  <w:style w:type="paragraph" w:customStyle="1" w:styleId="F66D35B4065F48C8ACF2F5123C6236DA54">
    <w:name w:val="F66D35B4065F48C8ACF2F5123C6236DA54"/>
    <w:rsid w:val="003D7123"/>
    <w:pPr>
      <w:spacing w:before="120" w:after="120" w:line="240" w:lineRule="auto"/>
    </w:pPr>
    <w:rPr>
      <w:rFonts w:cs="Times New Roman"/>
      <w:color w:val="000000" w:themeColor="text1"/>
      <w:sz w:val="24"/>
      <w:szCs w:val="24"/>
      <w:lang w:eastAsia="en-US"/>
    </w:rPr>
  </w:style>
  <w:style w:type="paragraph" w:customStyle="1" w:styleId="A142C3CA5EBE49C9BB49B0F81BFCA05654">
    <w:name w:val="A142C3CA5EBE49C9BB49B0F81BFCA05654"/>
    <w:rsid w:val="003D7123"/>
    <w:pPr>
      <w:spacing w:before="120" w:after="120" w:line="240" w:lineRule="auto"/>
    </w:pPr>
    <w:rPr>
      <w:rFonts w:cs="Times New Roman"/>
      <w:color w:val="000000" w:themeColor="text1"/>
      <w:sz w:val="24"/>
      <w:szCs w:val="24"/>
      <w:lang w:eastAsia="en-US"/>
    </w:rPr>
  </w:style>
  <w:style w:type="paragraph" w:customStyle="1" w:styleId="865081D5BA554700AAE900398D38C87639">
    <w:name w:val="865081D5BA554700AAE900398D38C87639"/>
    <w:rsid w:val="003D7123"/>
    <w:pPr>
      <w:spacing w:before="120" w:after="120" w:line="240" w:lineRule="auto"/>
    </w:pPr>
    <w:rPr>
      <w:rFonts w:cs="Times New Roman"/>
      <w:color w:val="000000" w:themeColor="text1"/>
      <w:sz w:val="24"/>
      <w:szCs w:val="24"/>
      <w:lang w:eastAsia="en-US"/>
    </w:rPr>
  </w:style>
  <w:style w:type="paragraph" w:customStyle="1" w:styleId="F780702E73EC43B2BC25591CC714E53E39">
    <w:name w:val="F780702E73EC43B2BC25591CC714E53E39"/>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302BF743926F470282EFED5F1415162E1">
    <w:name w:val="302BF743926F470282EFED5F1415162E1"/>
    <w:rsid w:val="003D7123"/>
    <w:pPr>
      <w:spacing w:before="120" w:after="120" w:line="240" w:lineRule="auto"/>
    </w:pPr>
    <w:rPr>
      <w:rFonts w:cs="Times New Roman"/>
      <w:color w:val="000000" w:themeColor="text1"/>
      <w:sz w:val="24"/>
      <w:szCs w:val="24"/>
      <w:lang w:eastAsia="en-US"/>
    </w:rPr>
  </w:style>
  <w:style w:type="paragraph" w:customStyle="1" w:styleId="5334F93479954F578B7728FBC9CA628539">
    <w:name w:val="5334F93479954F578B7728FBC9CA628539"/>
    <w:rsid w:val="003D7123"/>
    <w:pPr>
      <w:spacing w:before="120" w:after="120" w:line="240" w:lineRule="auto"/>
    </w:pPr>
    <w:rPr>
      <w:rFonts w:cs="Times New Roman"/>
      <w:color w:val="000000" w:themeColor="text1"/>
      <w:sz w:val="24"/>
      <w:szCs w:val="24"/>
      <w:lang w:eastAsia="en-US"/>
    </w:rPr>
  </w:style>
  <w:style w:type="paragraph" w:customStyle="1" w:styleId="FF28DD543DF24A8BA3BC1D6DC92E9D2520">
    <w:name w:val="FF28DD543DF24A8BA3BC1D6DC92E9D2520"/>
    <w:rsid w:val="003D7123"/>
    <w:pPr>
      <w:spacing w:before="120" w:after="120" w:line="240" w:lineRule="auto"/>
    </w:pPr>
    <w:rPr>
      <w:rFonts w:cs="Times New Roman"/>
      <w:color w:val="000000" w:themeColor="text1"/>
      <w:sz w:val="24"/>
      <w:szCs w:val="24"/>
      <w:lang w:eastAsia="en-US"/>
    </w:rPr>
  </w:style>
  <w:style w:type="paragraph" w:customStyle="1" w:styleId="DC7D200AC709437799487942095A80DF1">
    <w:name w:val="DC7D200AC709437799487942095A80DF1"/>
    <w:rsid w:val="003D7123"/>
    <w:pPr>
      <w:spacing w:before="120" w:after="120" w:line="240" w:lineRule="auto"/>
    </w:pPr>
    <w:rPr>
      <w:rFonts w:cs="Times New Roman"/>
      <w:color w:val="000000" w:themeColor="text1"/>
      <w:sz w:val="24"/>
      <w:szCs w:val="24"/>
      <w:lang w:eastAsia="en-US"/>
    </w:rPr>
  </w:style>
  <w:style w:type="paragraph" w:customStyle="1" w:styleId="3439C8315DA7404B9652493142A9DE0D1">
    <w:name w:val="3439C8315DA7404B9652493142A9DE0D1"/>
    <w:rsid w:val="003D7123"/>
    <w:pPr>
      <w:spacing w:before="120" w:after="120" w:line="240" w:lineRule="auto"/>
    </w:pPr>
    <w:rPr>
      <w:rFonts w:cs="Times New Roman"/>
      <w:color w:val="000000" w:themeColor="text1"/>
      <w:sz w:val="24"/>
      <w:szCs w:val="24"/>
      <w:lang w:eastAsia="en-US"/>
    </w:rPr>
  </w:style>
  <w:style w:type="paragraph" w:customStyle="1" w:styleId="05F77C4E764443169DA378AA469276771">
    <w:name w:val="05F77C4E764443169DA378AA469276771"/>
    <w:rsid w:val="003D7123"/>
    <w:pPr>
      <w:spacing w:before="120" w:after="120" w:line="240" w:lineRule="auto"/>
    </w:pPr>
    <w:rPr>
      <w:rFonts w:cs="Times New Roman"/>
      <w:color w:val="000000" w:themeColor="text1"/>
      <w:sz w:val="24"/>
      <w:szCs w:val="24"/>
      <w:lang w:eastAsia="en-US"/>
    </w:rPr>
  </w:style>
  <w:style w:type="paragraph" w:customStyle="1" w:styleId="E9685F448A36499DB1C5754C15C53CC853">
    <w:name w:val="E9685F448A36499DB1C5754C15C53CC853"/>
    <w:rsid w:val="003D7123"/>
    <w:pPr>
      <w:spacing w:before="120" w:after="120" w:line="240" w:lineRule="auto"/>
    </w:pPr>
    <w:rPr>
      <w:rFonts w:cs="Times New Roman"/>
      <w:color w:val="000000" w:themeColor="text1"/>
      <w:sz w:val="24"/>
      <w:szCs w:val="24"/>
      <w:lang w:eastAsia="en-US"/>
    </w:rPr>
  </w:style>
  <w:style w:type="paragraph" w:customStyle="1" w:styleId="D9DB45BB05654D2DB3955933FCDBC9AB53">
    <w:name w:val="D9DB45BB05654D2DB3955933FCDBC9AB53"/>
    <w:rsid w:val="003D7123"/>
    <w:pPr>
      <w:spacing w:before="120" w:after="120" w:line="240" w:lineRule="auto"/>
    </w:pPr>
    <w:rPr>
      <w:rFonts w:cs="Times New Roman"/>
      <w:color w:val="000000" w:themeColor="text1"/>
      <w:sz w:val="24"/>
      <w:szCs w:val="24"/>
      <w:lang w:eastAsia="en-US"/>
    </w:rPr>
  </w:style>
  <w:style w:type="paragraph" w:customStyle="1" w:styleId="8876E9516FD24689A60B8BD35780F4C753">
    <w:name w:val="8876E9516FD24689A60B8BD35780F4C753"/>
    <w:rsid w:val="003D7123"/>
    <w:pPr>
      <w:spacing w:before="120" w:after="120" w:line="240" w:lineRule="auto"/>
    </w:pPr>
    <w:rPr>
      <w:rFonts w:cs="Times New Roman"/>
      <w:color w:val="000000" w:themeColor="text1"/>
      <w:sz w:val="24"/>
      <w:szCs w:val="24"/>
      <w:lang w:eastAsia="en-US"/>
    </w:rPr>
  </w:style>
  <w:style w:type="paragraph" w:customStyle="1" w:styleId="9FD47CBEB61D4A1AADE2A0B0BC93607F53">
    <w:name w:val="9FD47CBEB61D4A1AADE2A0B0BC93607F53"/>
    <w:rsid w:val="003D7123"/>
    <w:pPr>
      <w:spacing w:before="120" w:after="120" w:line="240" w:lineRule="auto"/>
    </w:pPr>
    <w:rPr>
      <w:rFonts w:cs="Times New Roman"/>
      <w:color w:val="000000" w:themeColor="text1"/>
      <w:sz w:val="24"/>
      <w:szCs w:val="24"/>
      <w:lang w:eastAsia="en-US"/>
    </w:rPr>
  </w:style>
  <w:style w:type="paragraph" w:customStyle="1" w:styleId="F4DA3F89E96E459194FD1A4EC961A9AB53">
    <w:name w:val="F4DA3F89E96E459194FD1A4EC961A9AB53"/>
    <w:rsid w:val="003D7123"/>
    <w:pPr>
      <w:spacing w:before="120" w:after="120" w:line="240" w:lineRule="auto"/>
    </w:pPr>
    <w:rPr>
      <w:rFonts w:cs="Times New Roman"/>
      <w:color w:val="000000" w:themeColor="text1"/>
      <w:sz w:val="24"/>
      <w:szCs w:val="24"/>
      <w:lang w:eastAsia="en-US"/>
    </w:rPr>
  </w:style>
  <w:style w:type="paragraph" w:customStyle="1" w:styleId="AF80F6F269A24A479A9E7DA3EBE1146D11">
    <w:name w:val="AF80F6F269A24A479A9E7DA3EBE1146D11"/>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0">
    <w:name w:val="083CA754EB534A9CAD35BD9C4117F04810"/>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2">
    <w:name w:val="9A686B0C1A824F078A68F220197E86ED42"/>
    <w:rsid w:val="003D7123"/>
    <w:pPr>
      <w:spacing w:before="40" w:after="40" w:line="240" w:lineRule="auto"/>
    </w:pPr>
    <w:rPr>
      <w:rFonts w:cs="Times New Roman"/>
      <w:color w:val="000000" w:themeColor="text1"/>
      <w:szCs w:val="24"/>
      <w:lang w:eastAsia="en-US"/>
    </w:rPr>
  </w:style>
  <w:style w:type="paragraph" w:customStyle="1" w:styleId="AD91A445D7444316B619A455A0777C4442">
    <w:name w:val="AD91A445D7444316B619A455A0777C4442"/>
    <w:rsid w:val="003D7123"/>
    <w:pPr>
      <w:spacing w:before="40" w:after="40" w:line="240" w:lineRule="auto"/>
    </w:pPr>
    <w:rPr>
      <w:rFonts w:cs="Times New Roman"/>
      <w:color w:val="000000" w:themeColor="text1"/>
      <w:szCs w:val="24"/>
      <w:lang w:eastAsia="en-US"/>
    </w:rPr>
  </w:style>
  <w:style w:type="paragraph" w:customStyle="1" w:styleId="D596C93063C146D5A1C7659E816D1C8842">
    <w:name w:val="D596C93063C146D5A1C7659E816D1C8842"/>
    <w:rsid w:val="003D7123"/>
    <w:pPr>
      <w:spacing w:before="40" w:after="40" w:line="240" w:lineRule="auto"/>
    </w:pPr>
    <w:rPr>
      <w:rFonts w:cs="Times New Roman"/>
      <w:color w:val="000000" w:themeColor="text1"/>
      <w:szCs w:val="24"/>
      <w:lang w:eastAsia="en-US"/>
    </w:rPr>
  </w:style>
  <w:style w:type="paragraph" w:customStyle="1" w:styleId="EAE9E5F4767D46D69CEC1F1F622C09218">
    <w:name w:val="EAE9E5F4767D46D69CEC1F1F622C0921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2">
    <w:name w:val="DE0FE45B50034805AB4B08B20BACFC902"/>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8">
    <w:name w:val="795821DD7C6B4A8DA0F94D0DAB0A5776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A3B90ACD04826902312BAE759A5211">
    <w:name w:val="C5AA3B90ACD04826902312BAE759A521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9322941288F64C6C9EB047106BE28D2F1">
    <w:name w:val="9322941288F64C6C9EB047106BE28D2F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6CE2EFCEDC4F8DB2FCEBE6779D70C21">
    <w:name w:val="1A6CE2EFCEDC4F8DB2FCEBE6779D70C2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9F04B185F9543458600F092164D5357">
    <w:name w:val="F9F04B185F9543458600F092164D5357"/>
    <w:rsid w:val="00252A60"/>
    <w:rPr>
      <w:lang w:val="en-US" w:eastAsia="en-US"/>
    </w:rPr>
  </w:style>
  <w:style w:type="paragraph" w:customStyle="1" w:styleId="C72258EDE08E420EA9B5D86AC27A5F4D">
    <w:name w:val="C72258EDE08E420EA9B5D86AC27A5F4D"/>
    <w:rsid w:val="001247AE"/>
    <w:rPr>
      <w:lang w:val="en-US" w:eastAsia="en-US"/>
    </w:rPr>
  </w:style>
  <w:style w:type="paragraph" w:customStyle="1" w:styleId="297B9069F27B4CFC934338DA835309F2">
    <w:name w:val="297B9069F27B4CFC934338DA835309F2"/>
    <w:rsid w:val="001247AE"/>
    <w:rPr>
      <w:lang w:val="en-US" w:eastAsia="en-US"/>
    </w:rPr>
  </w:style>
  <w:style w:type="paragraph" w:customStyle="1" w:styleId="7D055505DD584029B9F1C4CF728ABEFC">
    <w:name w:val="7D055505DD584029B9F1C4CF728ABEFC"/>
    <w:rsid w:val="001247AE"/>
    <w:rPr>
      <w:lang w:val="en-US" w:eastAsia="en-US"/>
    </w:rPr>
  </w:style>
  <w:style w:type="paragraph" w:customStyle="1" w:styleId="96058D4CE16D452D82F23C31F451B322">
    <w:name w:val="96058D4CE16D452D82F23C31F451B322"/>
    <w:rsid w:val="00CE1EEA"/>
    <w:rPr>
      <w:lang w:val="en-US" w:eastAsia="en-US"/>
    </w:rPr>
  </w:style>
  <w:style w:type="paragraph" w:customStyle="1" w:styleId="2F2C35F8CD354F2BB87F227547060A7D">
    <w:name w:val="2F2C35F8CD354F2BB87F227547060A7D"/>
    <w:rsid w:val="00CE1EEA"/>
    <w:rPr>
      <w:lang w:val="en-US" w:eastAsia="en-US"/>
    </w:rPr>
  </w:style>
  <w:style w:type="paragraph" w:customStyle="1" w:styleId="96C2A244488443B4B0512E98D1BAD0BA">
    <w:name w:val="96C2A244488443B4B0512E98D1BAD0BA"/>
    <w:rsid w:val="00CE1EEA"/>
    <w:rPr>
      <w:lang w:val="en-US" w:eastAsia="en-US"/>
    </w:rPr>
  </w:style>
  <w:style w:type="paragraph" w:customStyle="1" w:styleId="7EB9F167343247EB8787D2DE546F7BEB">
    <w:name w:val="7EB9F167343247EB8787D2DE546F7BEB"/>
    <w:rsid w:val="00D03FD8"/>
    <w:rPr>
      <w:lang w:val="en-US" w:eastAsia="en-US"/>
    </w:rPr>
  </w:style>
  <w:style w:type="paragraph" w:customStyle="1" w:styleId="D1B80E8EAC084A50AE9031ED441E242E">
    <w:name w:val="D1B80E8EAC084A50AE9031ED441E242E"/>
    <w:rsid w:val="00D03FD8"/>
    <w:rPr>
      <w:lang w:val="en-US" w:eastAsia="en-US"/>
    </w:rPr>
  </w:style>
  <w:style w:type="paragraph" w:customStyle="1" w:styleId="478BD3A96B454AC480242162326185E3">
    <w:name w:val="478BD3A96B454AC480242162326185E3"/>
    <w:rsid w:val="00D03FD8"/>
    <w:rPr>
      <w:lang w:val="en-US" w:eastAsia="en-US"/>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2A8796-C37D-4FBB-9530-E7AAC0C82E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Style-free template.dotx</Template>
  <TotalTime>3</TotalTime>
  <Pages>11</Pages>
  <Words>3393</Words>
  <Characters>19342</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Vocational Pathways internal assessment resource</vt:lpstr>
    </vt:vector>
  </TitlesOfParts>
  <Company>Ministry of Education</Company>
  <LinksUpToDate>false</LinksUpToDate>
  <CharactersWithSpaces>22690</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Pathways internal assessment resource</dc:title>
  <dc:subject>Social and Community Services - Health 1.4</dc:subject>
  <dc:creator>Ministry of Education</dc:creator>
  <cp:lastModifiedBy>Anne</cp:lastModifiedBy>
  <cp:revision>6</cp:revision>
  <cp:lastPrinted>2013-07-30T02:49:00Z</cp:lastPrinted>
  <dcterms:created xsi:type="dcterms:W3CDTF">2013-10-14T23:51:00Z</dcterms:created>
  <dcterms:modified xsi:type="dcterms:W3CDTF">2017-09-20T03:05:00Z</dcterms:modified>
</cp:coreProperties>
</file>