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D94567" w:rsidP="00EE1B35">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" stroked="f">
            <v:textbox>
              <w:txbxContent>
                <w:p w:rsidR="00192EB9" w:rsidRPr="00035744" w:rsidRDefault="00192EB9"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192EB9" w:rsidRPr="00035744" w:rsidRDefault="00192EB9"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Fonts w:eastAsiaTheme="minorEastAsia"/>
          <w:szCs w:val="24"/>
        </w:rPr>
      </w:pPr>
      <w:r w:rsidRPr="00F27C34">
        <w:rPr>
          <w:rStyle w:val="xStyle14ptBold"/>
        </w:rPr>
        <w:t>Achievement standard:</w:t>
      </w:r>
      <w:r w:rsidRPr="00F27C34">
        <w:rPr>
          <w:rStyle w:val="xStyle14ptBold"/>
        </w:rPr>
        <w:tab/>
      </w:r>
      <w:sdt>
        <w:sdtPr>
          <w:rPr>
            <w:rStyle w:val="CommentReference"/>
            <w:rFonts w:ascii="Calibri" w:hAnsi="Calibri"/>
            <w:sz w:val="28"/>
          </w:rPr>
          <w:alias w:val="registered standard number"/>
          <w:tag w:val="registered standard number"/>
          <w:id w:val="54382182"/>
          <w:placeholder>
            <w:docPart w:val="CE4B252968D84CCFB8BEACC8E689E1BE"/>
          </w:placeholder>
          <w:text/>
        </w:sdtPr>
        <w:sdtContent>
          <w:r w:rsidR="00E75398" w:rsidRPr="00E75398">
            <w:rPr>
              <w:rStyle w:val="CommentReference"/>
              <w:rFonts w:ascii="Calibri" w:hAnsi="Calibri"/>
              <w:sz w:val="28"/>
            </w:rPr>
            <w:t>91236 Version 2</w:t>
          </w:r>
        </w:sdtContent>
      </w:sdt>
    </w:p>
    <w:p w:rsidR="00F27C34" w:rsidRPr="00F27C34" w:rsidRDefault="00F27C34" w:rsidP="001729AB">
      <w:pPr>
        <w:tabs>
          <w:tab w:val="left" w:pos="2835"/>
        </w:tabs>
        <w:ind w:left="2835" w:hanging="2835"/>
        <w:rPr>
          <w:rStyle w:val="xStyle14pt"/>
          <w:szCs w:val="20"/>
        </w:rPr>
      </w:pPr>
      <w:r w:rsidRPr="00F27C34">
        <w:rPr>
          <w:rStyle w:val="xStyle14ptBold"/>
        </w:rPr>
        <w:t>Standard title:</w:t>
      </w:r>
      <w:r w:rsidRPr="00F27C34">
        <w:rPr>
          <w:rStyle w:val="xStyle14ptBold"/>
        </w:rPr>
        <w:tab/>
      </w:r>
      <w:sdt>
        <w:sdtPr>
          <w:rPr>
            <w:rStyle w:val="VPField14pt"/>
          </w:rPr>
          <w:alias w:val="standard title"/>
          <w:tag w:val="standard title"/>
          <w:id w:val="54382184"/>
          <w:placeholder>
            <w:docPart w:val="951F63B9863E4CC7A27DE3E050046949"/>
          </w:placeholder>
          <w:text/>
        </w:sdtPr>
        <w:sdtEndPr>
          <w:rPr>
            <w:rStyle w:val="xStyleBold"/>
            <w:rFonts w:asciiTheme="minorHAnsi" w:hAnsiTheme="minorHAnsi"/>
            <w:b/>
            <w:bCs/>
            <w:sz w:val="24"/>
          </w:rPr>
        </w:sdtEndPr>
        <w:sdtContent>
          <w:r w:rsidR="001D05D9">
            <w:rPr>
              <w:rStyle w:val="VPField14pt"/>
            </w:rPr>
            <w:t>Evaluate factors that influence people’s ability to manage change</w:t>
          </w:r>
        </w:sdtContent>
      </w:sdt>
    </w:p>
    <w:p w:rsidR="003E653C" w:rsidRDefault="003E653C" w:rsidP="00F27C34">
      <w:pPr>
        <w:tabs>
          <w:tab w:val="left" w:pos="2835"/>
        </w:tabs>
        <w:rPr>
          <w:rStyle w:val="xStyle14ptBold"/>
        </w:rPr>
      </w:pPr>
      <w:r>
        <w:rPr>
          <w:rStyle w:val="xStyle14ptBold"/>
        </w:rPr>
        <w:t>Level</w:t>
      </w:r>
      <w:r w:rsidR="00F27C34" w:rsidRPr="00F27C34">
        <w:rPr>
          <w:rStyle w:val="xStyle14ptBold"/>
        </w:rPr>
        <w:t>:</w:t>
      </w:r>
      <w:r>
        <w:rPr>
          <w:rStyle w:val="xStyle14ptBold"/>
        </w:rPr>
        <w:tab/>
      </w:r>
      <w:sdt>
        <w:sdtPr>
          <w:rPr>
            <w:rStyle w:val="VPField14pt"/>
          </w:rPr>
          <w:alias w:val="standard level number"/>
          <w:tag w:val="standard level number"/>
          <w:id w:val="-656987557"/>
          <w:placeholder>
            <w:docPart w:val="2214C7DD3D7D48218F3E72521B4A8D15"/>
          </w:placeholder>
          <w:text/>
        </w:sdtPr>
        <w:sdtEndPr>
          <w:rPr>
            <w:rStyle w:val="xStyleBold"/>
            <w:rFonts w:asciiTheme="minorHAnsi" w:hAnsiTheme="minorHAnsi"/>
            <w:b/>
            <w:bCs/>
            <w:sz w:val="24"/>
          </w:rPr>
        </w:sdtEndPr>
        <w:sdtContent>
          <w:r w:rsidR="001D05D9">
            <w:rPr>
              <w:rStyle w:val="VPField14pt"/>
            </w:rPr>
            <w:t>2</w:t>
          </w:r>
        </w:sdtContent>
      </w:sdt>
    </w:p>
    <w:p w:rsidR="00F27C34" w:rsidRPr="00F27C34" w:rsidRDefault="003E653C" w:rsidP="00F27C34">
      <w:pPr>
        <w:tabs>
          <w:tab w:val="left" w:pos="2835"/>
        </w:tabs>
        <w:rPr>
          <w:rStyle w:val="xStyle14pt"/>
        </w:rPr>
      </w:pPr>
      <w:r w:rsidRPr="00F27C34">
        <w:rPr>
          <w:rStyle w:val="xStyle14ptBold"/>
        </w:rPr>
        <w:t>Credits:</w:t>
      </w:r>
      <w:r w:rsidRPr="00F27C34">
        <w:rPr>
          <w:rStyle w:val="xStyle14ptBold"/>
        </w:rPr>
        <w:tab/>
      </w:r>
      <w:sdt>
        <w:sdtPr>
          <w:rPr>
            <w:rStyle w:val="VPField14pt"/>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1D05D9">
            <w:rPr>
              <w:rStyle w:val="VPField14pt"/>
            </w:rPr>
            <w:t>5</w:t>
          </w:r>
        </w:sdtContent>
      </w:sdt>
    </w:p>
    <w:p w:rsidR="001729AB" w:rsidRPr="00F27C34" w:rsidRDefault="001729AB" w:rsidP="001729AB">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rStyle w:val="VPField14pt"/>
          </w:rPr>
          <w:alias w:val="resource title"/>
          <w:tag w:val="resource title"/>
          <w:id w:val="334871784"/>
          <w:placeholder>
            <w:docPart w:val="D01A1E4F726F440A8D2D793A9A33BC56"/>
          </w:placeholder>
          <w:text/>
        </w:sdtPr>
        <w:sdtEndPr>
          <w:rPr>
            <w:rStyle w:val="xStyleBold"/>
            <w:rFonts w:asciiTheme="minorHAnsi" w:hAnsiTheme="minorHAnsi"/>
            <w:b/>
            <w:bCs/>
            <w:sz w:val="24"/>
          </w:rPr>
        </w:sdtEndPr>
        <w:sdtContent>
          <w:r w:rsidR="001D05D9">
            <w:rPr>
              <w:rStyle w:val="VPField14pt"/>
            </w:rPr>
            <w:t>F</w:t>
          </w:r>
          <w:r w:rsidR="00DE1CA0">
            <w:rPr>
              <w:rStyle w:val="VPField14pt"/>
            </w:rPr>
            <w:t>inancial</w:t>
          </w:r>
          <w:r w:rsidR="001D05D9">
            <w:rPr>
              <w:rStyle w:val="VPField14pt"/>
            </w:rPr>
            <w:t xml:space="preserve"> support systems</w:t>
          </w:r>
        </w:sdtContent>
      </w:sdt>
    </w:p>
    <w:p w:rsidR="00F27C34" w:rsidRPr="00F27C34" w:rsidRDefault="00F27C34" w:rsidP="001729AB">
      <w:pPr>
        <w:tabs>
          <w:tab w:val="left" w:pos="2835"/>
        </w:tabs>
        <w:rPr>
          <w:rStyle w:val="xStyle14pt"/>
        </w:rPr>
      </w:pPr>
      <w:r w:rsidRPr="00F27C34">
        <w:rPr>
          <w:rStyle w:val="xStyle14ptBold"/>
        </w:rPr>
        <w:t>Resource reference:</w:t>
      </w:r>
      <w:r w:rsidRPr="00F27C34">
        <w:rPr>
          <w:rStyle w:val="xStyle14ptBold"/>
        </w:rPr>
        <w:tab/>
      </w:r>
      <w:sdt>
        <w:sdtPr>
          <w:rPr>
            <w:rStyle w:val="VPField14pt"/>
          </w:rPr>
          <w:alias w:val="subject name"/>
          <w:tag w:val="subject name"/>
          <w:id w:val="54382187"/>
          <w:placeholder>
            <w:docPart w:val="61E69DA00694468AB73E51159B5CD229"/>
          </w:placeholder>
          <w:text/>
        </w:sdtPr>
        <w:sdtEndPr>
          <w:rPr>
            <w:rStyle w:val="xStyleBold"/>
            <w:rFonts w:asciiTheme="minorHAnsi" w:hAnsiTheme="minorHAnsi"/>
            <w:b/>
            <w:bCs/>
            <w:sz w:val="24"/>
          </w:rPr>
        </w:sdtEndPr>
        <w:sdtContent>
          <w:r w:rsidR="00D134BD">
            <w:rPr>
              <w:rStyle w:val="VPField14pt"/>
            </w:rPr>
            <w:t>Health</w:t>
          </w:r>
        </w:sdtContent>
      </w:sdt>
      <w:r w:rsidR="002E5928">
        <w:rPr>
          <w:rStyle w:val="VPField14pt"/>
        </w:rPr>
        <w:t xml:space="preserve"> VP-</w:t>
      </w:r>
      <w:sdt>
        <w:sdtPr>
          <w:rPr>
            <w:rStyle w:val="VPField14pt"/>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1D05D9">
            <w:rPr>
              <w:rStyle w:val="VPField14pt"/>
            </w:rPr>
            <w:t>2</w:t>
          </w:r>
          <w:r w:rsidR="000A7F13">
            <w:rPr>
              <w:rStyle w:val="VPField14pt"/>
            </w:rPr>
            <w:t>.</w:t>
          </w:r>
          <w:r w:rsidR="001D05D9">
            <w:rPr>
              <w:rStyle w:val="VPField14pt"/>
            </w:rPr>
            <w:t>2</w:t>
          </w:r>
          <w:r w:rsidR="00E75398">
            <w:rPr>
              <w:rStyle w:val="VPField14pt"/>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rPr>
          <w:alias w:val="vocational pathway"/>
          <w:tag w:val="vocational pathway"/>
          <w:id w:val="54382188"/>
          <w:placeholder>
            <w:docPart w:val="52C3B92BEF8245DD9A917A97F0FE45A2"/>
          </w:placeholder>
          <w:text/>
        </w:sdtPr>
        <w:sdtEndPr>
          <w:rPr>
            <w:rStyle w:val="xStyleBold"/>
            <w:rFonts w:asciiTheme="minorHAnsi" w:hAnsiTheme="minorHAnsi"/>
            <w:b/>
            <w:bCs/>
            <w:sz w:val="24"/>
          </w:rPr>
        </w:sdtEndPr>
        <w:sdtContent>
          <w:r w:rsidR="00DE1CA0">
            <w:rPr>
              <w:rStyle w:val="VPField14pt"/>
            </w:rPr>
            <w:t>Services</w:t>
          </w:r>
          <w:r w:rsidR="000A7F13">
            <w:rPr>
              <w:rStyle w:val="VPField14pt"/>
            </w:rPr>
            <w:t xml:space="preserve"> Industries</w:t>
          </w:r>
        </w:sdtContent>
      </w:sdt>
    </w:p>
    <w:p w:rsidR="007534F7" w:rsidRPr="00F27C34" w:rsidRDefault="007534F7" w:rsidP="006C5D0E">
      <w:pPr>
        <w:tabs>
          <w:tab w:val="left" w:pos="2835"/>
        </w:tabs>
        <w:rPr>
          <w:rStyle w:val="xStyle14pt"/>
        </w:rPr>
      </w:pPr>
    </w:p>
    <w:p w:rsidR="004B6469" w:rsidRPr="00F27C34" w:rsidRDefault="004B6469" w:rsidP="006C5D0E">
      <w:pPr>
        <w:tabs>
          <w:tab w:val="left" w:pos="2835"/>
        </w:tabs>
        <w:rPr>
          <w:rStyle w:val="xStyle14pt"/>
        </w:rPr>
      </w:pPr>
    </w:p>
    <w:p w:rsidR="0007554D" w:rsidRPr="00F27C34" w:rsidRDefault="0007554D" w:rsidP="006C5D0E">
      <w:pPr>
        <w:tabs>
          <w:tab w:val="left" w:pos="2835"/>
        </w:tabs>
        <w:rPr>
          <w:rStyle w:val="xStyle14pt"/>
        </w:rPr>
      </w:pPr>
    </w:p>
    <w:tbl>
      <w:tblPr>
        <w:tblW w:w="5000" w:type="pct"/>
        <w:tblLook w:val="01E0"/>
      </w:tblPr>
      <w:tblGrid>
        <w:gridCol w:w="2985"/>
        <w:gridCol w:w="6257"/>
      </w:tblGrid>
      <w:tr w:rsidR="00F6222A">
        <w:trPr>
          <w:trHeight w:val="317"/>
        </w:trPr>
        <w:tc>
          <w:tcPr>
            <w:tcW w:w="1615" w:type="pct"/>
            <w:shd w:val="clear" w:color="auto" w:fill="auto"/>
          </w:tcPr>
          <w:p w:rsidR="00F6222A" w:rsidRPr="00F6222A" w:rsidRDefault="00F6222A" w:rsidP="004D4FAF">
            <w:pPr>
              <w:rPr>
                <w:lang w:val="en-GB"/>
              </w:rPr>
            </w:pPr>
            <w:r w:rsidRPr="00F6222A">
              <w:rPr>
                <w:lang w:val="en-GB"/>
              </w:rPr>
              <w:t>Date version published</w:t>
            </w:r>
          </w:p>
        </w:tc>
        <w:tc>
          <w:tcPr>
            <w:tcW w:w="3385" w:type="pct"/>
            <w:shd w:val="clear" w:color="auto" w:fill="auto"/>
          </w:tcPr>
          <w:p w:rsidR="00E8436B" w:rsidRPr="00F6222A" w:rsidRDefault="00E8436B" w:rsidP="00E8436B">
            <w:pPr>
              <w:rPr>
                <w:lang w:val="en-GB"/>
              </w:rPr>
            </w:pPr>
            <w:r>
              <w:rPr>
                <w:lang w:val="en-GB"/>
              </w:rPr>
              <w:t>February</w:t>
            </w:r>
            <w:r w:rsidRPr="00F6222A">
              <w:rPr>
                <w:lang w:val="en-GB"/>
              </w:rPr>
              <w:t xml:space="preserve"> </w:t>
            </w:r>
            <w:r>
              <w:rPr>
                <w:lang w:val="en-GB"/>
              </w:rPr>
              <w:t>2015 Version 2</w:t>
            </w:r>
          </w:p>
          <w:p w:rsidR="00F6222A" w:rsidRPr="00F6222A" w:rsidRDefault="00F6222A" w:rsidP="00E8436B">
            <w:pPr>
              <w:rPr>
                <w:lang w:val="en-GB"/>
              </w:rPr>
            </w:pPr>
            <w:r w:rsidRPr="00F6222A">
              <w:rPr>
                <w:lang w:val="en-GB"/>
              </w:rPr>
              <w:t xml:space="preserve">To support internal assessment from </w:t>
            </w:r>
            <w:r>
              <w:rPr>
                <w:lang w:val="en-GB"/>
              </w:rPr>
              <w:t>201</w:t>
            </w:r>
            <w:r w:rsidR="00E8436B">
              <w:rPr>
                <w:lang w:val="en-GB"/>
              </w:rPr>
              <w:t>5</w:t>
            </w:r>
          </w:p>
        </w:tc>
      </w:tr>
      <w:tr w:rsidR="007534F7" w:rsidRPr="00A24B20">
        <w:trPr>
          <w:trHeight w:val="317"/>
        </w:trPr>
        <w:tc>
          <w:tcPr>
            <w:tcW w:w="1615" w:type="pct"/>
            <w:shd w:val="clear" w:color="auto" w:fill="auto"/>
          </w:tcPr>
          <w:p w:rsidR="007534F7" w:rsidRPr="00A24B20" w:rsidRDefault="007534F7" w:rsidP="007534F7">
            <w:r w:rsidRPr="00A24B20">
              <w:rPr>
                <w:lang w:val="en-GB"/>
              </w:rPr>
              <w:t>Quality assurance status</w:t>
            </w:r>
          </w:p>
        </w:tc>
        <w:tc>
          <w:tcPr>
            <w:tcW w:w="3385" w:type="pct"/>
            <w:shd w:val="clear" w:color="auto" w:fill="auto"/>
          </w:tcPr>
          <w:p w:rsidR="007534F7" w:rsidRPr="00A24B20" w:rsidRDefault="007534F7" w:rsidP="00E75398">
            <w:pPr>
              <w:rPr>
                <w:lang w:val="en-GB"/>
              </w:rPr>
            </w:pPr>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E8436B">
              <w:t>02</w:t>
            </w:r>
            <w:r w:rsidRPr="0031555D">
              <w:t>-201</w:t>
            </w:r>
            <w:r w:rsidR="00E8436B">
              <w:t>5</w:t>
            </w:r>
            <w:r w:rsidRPr="0031555D">
              <w:t>-</w:t>
            </w:r>
            <w:r w:rsidR="00131807">
              <w:t>91236</w:t>
            </w:r>
            <w:r w:rsidRPr="0031555D">
              <w:t>-</w:t>
            </w:r>
            <w:r w:rsidR="00E8436B">
              <w:t>02</w:t>
            </w:r>
            <w:r w:rsidRPr="0031555D">
              <w:t>-</w:t>
            </w:r>
            <w:r w:rsidR="00131807">
              <w:t>8</w:t>
            </w:r>
            <w:r w:rsidR="00E75398">
              <w:t>18</w:t>
            </w:r>
            <w:r w:rsidR="00131807">
              <w:t>1</w:t>
            </w:r>
            <w:bookmarkStart w:id="0" w:name="_GoBack"/>
            <w:bookmarkEnd w:id="0"/>
          </w:p>
        </w:tc>
      </w:tr>
      <w:sdt>
        <w:sdtPr>
          <w:id w:val="54382192"/>
          <w:lock w:val="sdtContentLocked"/>
          <w:placeholder>
            <w:docPart w:val="DefaultPlaceholder_22675703"/>
          </w:placeholder>
        </w:sdtPr>
        <w:sdtContent>
          <w:tr w:rsidR="007534F7" w:rsidRPr="00A24B20">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Fonts w:ascii="Calibri" w:hAnsi="Calibri"/>
          <w:b w:val="0"/>
          <w:color w:val="auto"/>
          <w:sz w:val="28"/>
          <w:szCs w:val="20"/>
        </w:rPr>
      </w:pPr>
      <w:r w:rsidRPr="00F27C34">
        <w:rPr>
          <w:rStyle w:val="xStyleBold"/>
        </w:rPr>
        <w:t>Achievement standard:</w:t>
      </w:r>
      <w:r w:rsidRPr="00F27C34">
        <w:rPr>
          <w:rStyle w:val="xStyleBold"/>
        </w:rPr>
        <w:tab/>
      </w:r>
      <w:sdt>
        <w:sdtPr>
          <w:alias w:val="registered standard number"/>
          <w:tag w:val="registered standard number"/>
          <w:id w:val="334871785"/>
          <w:placeholder>
            <w:docPart w:val="4AA7FD90F7E34A3E89CBBC4F0019E8D7"/>
          </w:placeholder>
          <w:text/>
        </w:sdtPr>
        <w:sdtEndPr>
          <w:rPr>
            <w:rStyle w:val="xStyleBold"/>
            <w:b/>
            <w:bCs/>
          </w:rPr>
        </w:sdtEndPr>
        <w:sdtContent>
          <w:r w:rsidR="000A7F13">
            <w:t>9</w:t>
          </w:r>
          <w:r w:rsidR="001D05D9">
            <w:t>1236</w:t>
          </w:r>
        </w:sdtContent>
      </w:sdt>
    </w:p>
    <w:p w:rsidR="00A4758B" w:rsidRDefault="001729AB" w:rsidP="001729AB">
      <w:pPr>
        <w:pStyle w:val="xStyleLeft0cmHanging45cm"/>
        <w:rPr>
          <w:rStyle w:val="xStyleBold"/>
          <w:rFonts w:eastAsiaTheme="minorEastAsia"/>
          <w:szCs w:val="24"/>
        </w:rPr>
      </w:pPr>
      <w:r w:rsidRPr="00F27C34">
        <w:rPr>
          <w:rStyle w:val="xStyleBold"/>
        </w:rPr>
        <w:t>Standard title:</w:t>
      </w:r>
      <w:r w:rsidR="00A4758B">
        <w:rPr>
          <w:rStyle w:val="xStyleBold"/>
        </w:rPr>
        <w:tab/>
      </w:r>
      <w:sdt>
        <w:sdtPr>
          <w:alias w:val="standard title"/>
          <w:tag w:val="standard title"/>
          <w:id w:val="334871786"/>
          <w:placeholder>
            <w:docPart w:val="2EC9CC6863FC42499843069810FB495E"/>
          </w:placeholder>
          <w:text/>
        </w:sdtPr>
        <w:sdtEndPr>
          <w:rPr>
            <w:rStyle w:val="xStyleBold"/>
            <w:b/>
            <w:bCs/>
          </w:rPr>
        </w:sdtEndPr>
        <w:sdtContent>
          <w:r w:rsidR="001D05D9">
            <w:t>Evaluate factors that influence people’s ability to manage change</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1478266368"/>
          <w:placeholder>
            <w:docPart w:val="9D5E4BB0041F4BD0AA622954C1A2E1C4"/>
          </w:placeholder>
          <w:text/>
        </w:sdtPr>
        <w:sdtEndPr>
          <w:rPr>
            <w:rStyle w:val="xStyleBold"/>
            <w:b/>
            <w:bCs/>
          </w:rPr>
        </w:sdtEndPr>
        <w:sdtContent>
          <w:r w:rsidR="001D05D9">
            <w:t>2</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alias w:val="numberof credits"/>
          <w:tag w:val="numberof credits"/>
          <w:id w:val="334871787"/>
          <w:placeholder>
            <w:docPart w:val="62B733052D8244A19E737986F51D2FAB"/>
          </w:placeholder>
          <w:text/>
        </w:sdtPr>
        <w:sdtEndPr>
          <w:rPr>
            <w:rStyle w:val="xStyleBold"/>
            <w:b/>
            <w:bCs/>
          </w:rPr>
        </w:sdtEndPr>
        <w:sdtContent>
          <w:r w:rsidR="00AC75F6">
            <w:t>5</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8"/>
          <w:placeholder>
            <w:docPart w:val="65B480F46F39441EA2EEF6E26285AABA"/>
          </w:placeholder>
          <w:text/>
        </w:sdtPr>
        <w:sdtEndPr>
          <w:rPr>
            <w:rStyle w:val="xStyleBold"/>
            <w:b/>
            <w:bCs/>
          </w:rPr>
        </w:sdtEndPr>
        <w:sdtContent>
          <w:r w:rsidR="001D05D9">
            <w:t>F</w:t>
          </w:r>
          <w:r w:rsidR="00DE1CA0">
            <w:t>inancial</w:t>
          </w:r>
          <w:r w:rsidR="001D05D9">
            <w:t xml:space="preserve"> support systems</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alias w:val="subject name"/>
          <w:tag w:val="subject name"/>
          <w:id w:val="401076293"/>
          <w:placeholder>
            <w:docPart w:val="9C3139978FBE47F9BDCB3117B5FD542B"/>
          </w:placeholder>
          <w:text/>
        </w:sdtPr>
        <w:sdtEndPr>
          <w:rPr>
            <w:rStyle w:val="xStyleBold"/>
            <w:b/>
            <w:bCs/>
          </w:rPr>
        </w:sdtEndPr>
        <w:sdtContent>
          <w:r w:rsidR="00541317">
            <w:t>Health</w:t>
          </w:r>
        </w:sdtContent>
      </w:sdt>
      <w:r w:rsidR="00811D80">
        <w:t xml:space="preserve"> </w:t>
      </w:r>
      <w:r w:rsidR="00811D80" w:rsidRPr="00CB5956">
        <w:t>VP</w:t>
      </w:r>
      <w:r w:rsidR="00811D80">
        <w:t>-</w:t>
      </w:r>
      <w:sdt>
        <w:sdtPr>
          <w:alias w:val="resource number"/>
          <w:tag w:val="resource number"/>
          <w:id w:val="401076294"/>
          <w:placeholder>
            <w:docPart w:val="A5E108513741433AB06D9029B13ABEEF"/>
          </w:placeholder>
          <w:text/>
        </w:sdtPr>
        <w:sdtEndPr>
          <w:rPr>
            <w:rStyle w:val="xStyleBold"/>
            <w:b/>
            <w:bCs/>
          </w:rPr>
        </w:sdtEndPr>
        <w:sdtContent>
          <w:r w:rsidR="001D05D9">
            <w:t>2</w:t>
          </w:r>
          <w:r w:rsidR="000A7F13">
            <w:t>.</w:t>
          </w:r>
          <w:r w:rsidR="001D05D9">
            <w:t>2</w:t>
          </w:r>
          <w:r w:rsidR="00E75398">
            <w:t xml:space="preserve"> v2</w:t>
          </w:r>
        </w:sdtContent>
      </w:sdt>
    </w:p>
    <w:p w:rsidR="002E5928" w:rsidRDefault="00811D80" w:rsidP="00C0164D">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329562876"/>
          <w:placeholder>
            <w:docPart w:val="56578F969244430093405F158F4FC404"/>
          </w:placeholder>
          <w:text/>
        </w:sdtPr>
        <w:sdtEndPr>
          <w:rPr>
            <w:rStyle w:val="xStyleBold"/>
            <w:b/>
            <w:bCs/>
          </w:rPr>
        </w:sdtEndPr>
        <w:sdtContent>
          <w:r w:rsidR="00DE1CA0">
            <w:t>Services</w:t>
          </w:r>
          <w:r w:rsidR="000A7F13">
            <w:t xml:space="preserve"> Industries</w:t>
          </w:r>
        </w:sdtContent>
      </w:sdt>
    </w:p>
    <w:p w:rsidR="00E053F6" w:rsidRDefault="00E053F6" w:rsidP="002E5928">
      <w:pPr>
        <w:pStyle w:val="VPAELBannerAfter8pt"/>
      </w:pPr>
      <w:r>
        <w:t>Learner instructions</w:t>
      </w:r>
    </w:p>
    <w:p w:rsidR="00E053F6" w:rsidRDefault="00E053F6" w:rsidP="00E053F6">
      <w:pPr>
        <w:pStyle w:val="Heading1"/>
      </w:pPr>
      <w:r>
        <w:t>Introduction</w:t>
      </w:r>
    </w:p>
    <w:p w:rsidR="00115D38" w:rsidRPr="00192EB9" w:rsidRDefault="00E053F6" w:rsidP="009D6D59">
      <w:pPr>
        <w:rPr>
          <w:b/>
        </w:rPr>
      </w:pPr>
      <w:r w:rsidRPr="00192EB9">
        <w:t xml:space="preserve">This assessment activity requires you </w:t>
      </w:r>
      <w:r w:rsidR="00DD7809" w:rsidRPr="00192EB9">
        <w:t xml:space="preserve">to </w:t>
      </w:r>
      <w:r w:rsidR="008E1736" w:rsidRPr="00192EB9">
        <w:t>evaluate factors that influence</w:t>
      </w:r>
      <w:r w:rsidR="009D6D59" w:rsidRPr="00192EB9">
        <w:t xml:space="preserve"> </w:t>
      </w:r>
      <w:r w:rsidR="00DF2D48" w:rsidRPr="00192EB9">
        <w:t>resilience – the ability to manage change, for a person who</w:t>
      </w:r>
      <w:r w:rsidR="00501CA2" w:rsidRPr="00192EB9">
        <w:t xml:space="preserve"> has</w:t>
      </w:r>
      <w:r w:rsidR="003D6A26" w:rsidRPr="00192EB9">
        <w:t xml:space="preserve"> experienced a life change that has had a significant effect on</w:t>
      </w:r>
      <w:r w:rsidR="005525BB" w:rsidRPr="00192EB9">
        <w:t xml:space="preserve"> the</w:t>
      </w:r>
      <w:r w:rsidR="00C40905" w:rsidRPr="00192EB9">
        <w:t>ir personal finances</w:t>
      </w:r>
      <w:r w:rsidR="009D6D59" w:rsidRPr="00192EB9">
        <w:t>.</w:t>
      </w:r>
    </w:p>
    <w:p w:rsidR="009D6D59" w:rsidRPr="00192EB9" w:rsidRDefault="00E053F6" w:rsidP="003D6A26">
      <w:pPr>
        <w:rPr>
          <w:rFonts w:ascii="Calibri" w:hAnsi="Calibri"/>
        </w:rPr>
      </w:pPr>
      <w:r w:rsidRPr="00192EB9">
        <w:t xml:space="preserve">You are going to be assessed on </w:t>
      </w:r>
      <w:r w:rsidR="009D6D59" w:rsidRPr="00192EB9">
        <w:t xml:space="preserve">how </w:t>
      </w:r>
      <w:r w:rsidR="008D6A1C" w:rsidRPr="00192EB9">
        <w:rPr>
          <w:rFonts w:ascii="Calibri" w:hAnsi="Calibri"/>
        </w:rPr>
        <w:t xml:space="preserve">comprehensively </w:t>
      </w:r>
      <w:r w:rsidR="009D6D59" w:rsidRPr="00192EB9">
        <w:rPr>
          <w:rFonts w:ascii="Calibri" w:hAnsi="Calibri"/>
        </w:rPr>
        <w:t>you</w:t>
      </w:r>
      <w:r w:rsidR="003D6A26" w:rsidRPr="00192EB9">
        <w:rPr>
          <w:rFonts w:ascii="Calibri" w:hAnsi="Calibri"/>
        </w:rPr>
        <w:t xml:space="preserve"> </w:t>
      </w:r>
      <w:r w:rsidR="00065474" w:rsidRPr="00192EB9">
        <w:t>evaluate factors that influence</w:t>
      </w:r>
      <w:r w:rsidR="003D6A26" w:rsidRPr="00192EB9">
        <w:t xml:space="preserve"> </w:t>
      </w:r>
      <w:r w:rsidR="00065474" w:rsidRPr="00192EB9">
        <w:t>resilience</w:t>
      </w:r>
      <w:r w:rsidR="003D6A26" w:rsidRPr="00192EB9">
        <w:t xml:space="preserve"> w</w:t>
      </w:r>
      <w:r w:rsidR="00FC1AEC" w:rsidRPr="00192EB9">
        <w:t>ith regards to managing change.</w:t>
      </w:r>
      <w:r w:rsidR="00B83145" w:rsidRPr="00192EB9">
        <w:t xml:space="preserve"> </w:t>
      </w:r>
      <w:r w:rsidR="003D6A26" w:rsidRPr="00192EB9">
        <w:t xml:space="preserve">This means you must be able to explain the personal, interpersonal and societal factors that influence a person who has experienced a significant financial change and their ability to cope </w:t>
      </w:r>
      <w:r w:rsidR="00F95C37" w:rsidRPr="00192EB9">
        <w:t xml:space="preserve">with </w:t>
      </w:r>
      <w:r w:rsidR="003D6A26" w:rsidRPr="00192EB9">
        <w:t>and man</w:t>
      </w:r>
      <w:r w:rsidR="00F95C37" w:rsidRPr="00192EB9">
        <w:t>a</w:t>
      </w:r>
      <w:r w:rsidR="003D6A26" w:rsidRPr="00192EB9">
        <w:t xml:space="preserve">ge change, and recommend personal, interpersonal and societal strategies that enhance their </w:t>
      </w:r>
      <w:r w:rsidR="00065474" w:rsidRPr="00192EB9">
        <w:t>resilience</w:t>
      </w:r>
      <w:r w:rsidR="003D6A26" w:rsidRPr="00192EB9">
        <w:t xml:space="preserve"> for their particular situation.</w:t>
      </w:r>
    </w:p>
    <w:p w:rsidR="00E053F6" w:rsidRPr="00192EB9" w:rsidRDefault="00B320A2" w:rsidP="00E053F6">
      <w:r w:rsidRPr="00192EB9">
        <w:t xml:space="preserve">The following instructions provide you with a way to structure your work </w:t>
      </w:r>
      <w:r w:rsidR="00CB5956" w:rsidRPr="00192EB9">
        <w:t xml:space="preserve">so you can </w:t>
      </w:r>
      <w:r w:rsidRPr="00192EB9">
        <w:t xml:space="preserve">demonstrate what you have learnt </w:t>
      </w:r>
      <w:r w:rsidR="00CB5956" w:rsidRPr="00192EB9">
        <w:t xml:space="preserve">and </w:t>
      </w:r>
      <w:r w:rsidRPr="00192EB9">
        <w:t>achieve success in this standard.</w:t>
      </w:r>
    </w:p>
    <w:p w:rsidR="00ED7CEF" w:rsidRPr="00192EB9" w:rsidRDefault="008D5192" w:rsidP="00ED7CEF">
      <w:pPr>
        <w:pStyle w:val="VPAnnotationsbox"/>
        <w:rPr>
          <w:strike/>
        </w:rPr>
      </w:pPr>
      <w:r w:rsidRPr="00192EB9">
        <w:t xml:space="preserve">Assessor/educator note: </w:t>
      </w:r>
      <w:r w:rsidR="009D6D59" w:rsidRPr="00192EB9">
        <w:t>It is expected that the assessor/educator will read the learner instructions and modify them if necessary to suit their learners.</w:t>
      </w:r>
    </w:p>
    <w:p w:rsidR="00E053F6" w:rsidRPr="00192EB9" w:rsidRDefault="00B320A2" w:rsidP="00B320A2">
      <w:pPr>
        <w:pStyle w:val="Heading1"/>
      </w:pPr>
      <w:r w:rsidRPr="00192EB9">
        <w:t>Task</w:t>
      </w:r>
    </w:p>
    <w:p w:rsidR="00C40905" w:rsidRPr="00192EB9" w:rsidRDefault="002538F8" w:rsidP="00DB4B1B">
      <w:pPr>
        <w:rPr>
          <w:color w:val="000000"/>
        </w:rPr>
      </w:pPr>
      <w:r w:rsidRPr="00192EB9">
        <w:t xml:space="preserve">You are training as a </w:t>
      </w:r>
      <w:r w:rsidR="00B57B52" w:rsidRPr="00192EB9">
        <w:t>customer service consultant in the banking industry</w:t>
      </w:r>
      <w:r w:rsidRPr="00192EB9">
        <w:t xml:space="preserve"> and in this role you will be helping customers manage their money. Your supervisor has asked you to show your understanding of how to assist </w:t>
      </w:r>
      <w:r w:rsidR="00BA13C5" w:rsidRPr="00192EB9">
        <w:t>clients,</w:t>
      </w:r>
      <w:r w:rsidRPr="00192EB9">
        <w:t xml:space="preserve"> who face or have faced a significant change in their financial position, </w:t>
      </w:r>
      <w:r w:rsidR="00897891" w:rsidRPr="00192EB9">
        <w:rPr>
          <w:color w:val="000000"/>
        </w:rPr>
        <w:t>f</w:t>
      </w:r>
      <w:r w:rsidR="00DB4B1B" w:rsidRPr="00192EB9">
        <w:rPr>
          <w:color w:val="000000"/>
        </w:rPr>
        <w:t xml:space="preserve">or example, </w:t>
      </w:r>
      <w:r w:rsidR="00C40905" w:rsidRPr="00192EB9">
        <w:rPr>
          <w:color w:val="000000"/>
        </w:rPr>
        <w:t>unemployment</w:t>
      </w:r>
      <w:r w:rsidR="00DB4B1B" w:rsidRPr="00192EB9">
        <w:rPr>
          <w:color w:val="000000"/>
        </w:rPr>
        <w:t xml:space="preserve">, </w:t>
      </w:r>
      <w:r w:rsidR="00C40905" w:rsidRPr="00192EB9">
        <w:rPr>
          <w:color w:val="000000"/>
        </w:rPr>
        <w:t>retirement</w:t>
      </w:r>
      <w:r w:rsidR="00DB4B1B" w:rsidRPr="00192EB9">
        <w:rPr>
          <w:color w:val="000000"/>
        </w:rPr>
        <w:t xml:space="preserve">, </w:t>
      </w:r>
      <w:r w:rsidR="00C40905" w:rsidRPr="00192EB9">
        <w:rPr>
          <w:color w:val="000000"/>
        </w:rPr>
        <w:t>illness</w:t>
      </w:r>
      <w:r w:rsidR="00DB4B1B" w:rsidRPr="00192EB9">
        <w:rPr>
          <w:color w:val="000000"/>
        </w:rPr>
        <w:t xml:space="preserve">, </w:t>
      </w:r>
      <w:r w:rsidR="00C40905" w:rsidRPr="00192EB9">
        <w:rPr>
          <w:color w:val="000000"/>
        </w:rPr>
        <w:t>accident</w:t>
      </w:r>
      <w:r w:rsidR="00631D10" w:rsidRPr="00192EB9">
        <w:rPr>
          <w:color w:val="000000"/>
        </w:rPr>
        <w:t xml:space="preserve">, </w:t>
      </w:r>
      <w:r w:rsidR="00FD793C" w:rsidRPr="00192EB9">
        <w:rPr>
          <w:color w:val="000000"/>
        </w:rPr>
        <w:t>inheriting a large sum of money</w:t>
      </w:r>
      <w:r w:rsidR="00DB4B1B" w:rsidRPr="00192EB9">
        <w:rPr>
          <w:color w:val="000000"/>
        </w:rPr>
        <w:t>.</w:t>
      </w:r>
    </w:p>
    <w:p w:rsidR="00042D50" w:rsidRPr="00192EB9" w:rsidRDefault="00042D50" w:rsidP="00D161F7">
      <w:r w:rsidRPr="00192EB9">
        <w:t>In this activity</w:t>
      </w:r>
      <w:r w:rsidR="00A54081" w:rsidRPr="00192EB9">
        <w:t>,</w:t>
      </w:r>
      <w:r w:rsidRPr="00192EB9">
        <w:t xml:space="preserve"> you will interview a person who has experienced a significant (financial) life change (which can be positive or negative)</w:t>
      </w:r>
      <w:r w:rsidR="009F50F0" w:rsidRPr="00192EB9">
        <w:t xml:space="preserve"> as a basis to develop your evaluation.</w:t>
      </w:r>
    </w:p>
    <w:p w:rsidR="009F50F0" w:rsidRPr="00192EB9" w:rsidRDefault="009F50F0" w:rsidP="009F50F0">
      <w:r w:rsidRPr="00192EB9">
        <w:t xml:space="preserve">You will evaluate comprehensively, factors that have influenced your interviewee’s ability to cope </w:t>
      </w:r>
      <w:r w:rsidR="00514FF9" w:rsidRPr="00192EB9">
        <w:t xml:space="preserve">with </w:t>
      </w:r>
      <w:r w:rsidRPr="00192EB9">
        <w:t xml:space="preserve">and manage change, recommend personal, interpersonal and societal strategies that enhance their resilience for their particular situation. </w:t>
      </w:r>
    </w:p>
    <w:p w:rsidR="009F50F0" w:rsidRPr="00192EB9" w:rsidRDefault="009F50F0" w:rsidP="009F50F0">
      <w:r w:rsidRPr="00192EB9">
        <w:t>You will present your evaluation in a format agreed with your assessor/educator, for example this could be a written report or presentation.</w:t>
      </w:r>
    </w:p>
    <w:p w:rsidR="003C6DD6" w:rsidRPr="00192EB9" w:rsidRDefault="00ED7CEF" w:rsidP="00ED7CEF">
      <w:pPr>
        <w:pStyle w:val="Heading2"/>
      </w:pPr>
      <w:r w:rsidRPr="00192EB9">
        <w:lastRenderedPageBreak/>
        <w:t>Conduct the interview</w:t>
      </w:r>
    </w:p>
    <w:p w:rsidR="00EE6EF7" w:rsidRPr="00192EB9" w:rsidRDefault="00AB2B4B" w:rsidP="00AB2B4B">
      <w:r w:rsidRPr="00192EB9">
        <w:t xml:space="preserve">You will interview a </w:t>
      </w:r>
      <w:r w:rsidR="00C40905" w:rsidRPr="00192EB9">
        <w:t>person</w:t>
      </w:r>
      <w:r w:rsidR="00CE6753" w:rsidRPr="00192EB9">
        <w:t xml:space="preserve"> </w:t>
      </w:r>
      <w:r w:rsidRPr="00192EB9">
        <w:t>who has experienced a significant</w:t>
      </w:r>
      <w:r w:rsidR="00C40905" w:rsidRPr="00192EB9">
        <w:t xml:space="preserve"> (financial)</w:t>
      </w:r>
      <w:r w:rsidRPr="00192EB9">
        <w:t xml:space="preserve"> change in life</w:t>
      </w:r>
      <w:r w:rsidR="00066B85" w:rsidRPr="00192EB9">
        <w:t>,</w:t>
      </w:r>
      <w:r w:rsidRPr="00192EB9">
        <w:t xml:space="preserve"> with a focus on what that individual has done or learnt about building resilience as a result of that change experience. </w:t>
      </w:r>
      <w:r w:rsidR="00C40905" w:rsidRPr="00192EB9">
        <w:t xml:space="preserve">Your interview </w:t>
      </w:r>
      <w:r w:rsidR="00066B85" w:rsidRPr="00192EB9">
        <w:t>is not</w:t>
      </w:r>
      <w:r w:rsidR="00C40905" w:rsidRPr="00192EB9">
        <w:t xml:space="preserve"> assessed.</w:t>
      </w:r>
    </w:p>
    <w:p w:rsidR="00ED7CEF" w:rsidRPr="00192EB9" w:rsidRDefault="00ED7CEF" w:rsidP="00DB4B1B">
      <w:pPr>
        <w:keepNext/>
      </w:pPr>
      <w:r w:rsidRPr="00192EB9">
        <w:t>To complete your interview you will need to:</w:t>
      </w:r>
    </w:p>
    <w:p w:rsidR="002D6D66" w:rsidRPr="00192EB9" w:rsidRDefault="00066B85" w:rsidP="00884141">
      <w:pPr>
        <w:pStyle w:val="VPBulletsbody-againstmargin"/>
      </w:pPr>
      <w:r w:rsidRPr="00192EB9">
        <w:t>u</w:t>
      </w:r>
      <w:r w:rsidR="00ED7CEF" w:rsidRPr="00192EB9">
        <w:t xml:space="preserve">nderstand the concept of resilience (looking at risk </w:t>
      </w:r>
      <w:r w:rsidR="00A556C0" w:rsidRPr="00192EB9">
        <w:t xml:space="preserve">and protective </w:t>
      </w:r>
      <w:r w:rsidR="00ED7CEF" w:rsidRPr="00192EB9">
        <w:t>factors)</w:t>
      </w:r>
      <w:r w:rsidRPr="00192EB9">
        <w:t>,</w:t>
      </w:r>
      <w:r w:rsidR="00ED7CEF" w:rsidRPr="00192EB9">
        <w:t xml:space="preserve"> and what the traits are to recognise resilience in an individual</w:t>
      </w:r>
      <w:r w:rsidR="00037221" w:rsidRPr="00192EB9">
        <w:t>.</w:t>
      </w:r>
      <w:r w:rsidR="00ED7CEF" w:rsidRPr="00192EB9">
        <w:t xml:space="preserve"> </w:t>
      </w:r>
      <w:r w:rsidR="002D6D66" w:rsidRPr="00192EB9">
        <w:t>See Resource A</w:t>
      </w:r>
      <w:r w:rsidR="00126F29" w:rsidRPr="00192EB9">
        <w:t xml:space="preserve"> for d</w:t>
      </w:r>
      <w:r w:rsidR="002D6D66" w:rsidRPr="00192EB9">
        <w:t>efinition</w:t>
      </w:r>
      <w:r w:rsidR="00126F29" w:rsidRPr="00192EB9">
        <w:t>s</w:t>
      </w:r>
      <w:r w:rsidR="002D6D66" w:rsidRPr="00192EB9">
        <w:t xml:space="preserve"> of resilience and risk and protective factors</w:t>
      </w:r>
    </w:p>
    <w:p w:rsidR="00ED7CEF" w:rsidRPr="00192EB9" w:rsidRDefault="00066B85" w:rsidP="00884141">
      <w:pPr>
        <w:pStyle w:val="VPBulletsbody-againstmargin"/>
      </w:pPr>
      <w:r w:rsidRPr="00192EB9">
        <w:t>b</w:t>
      </w:r>
      <w:r w:rsidR="00ED7CEF" w:rsidRPr="00192EB9">
        <w:t>e familiar with the interview questions prior to the interview and practi</w:t>
      </w:r>
      <w:r w:rsidR="00A556C0" w:rsidRPr="00192EB9">
        <w:t>s</w:t>
      </w:r>
      <w:r w:rsidR="00ED7CEF" w:rsidRPr="00192EB9">
        <w:t>e active listening techniques to ensure it goes smoothly and you get all of the details you require</w:t>
      </w:r>
      <w:r w:rsidR="005B15B7" w:rsidRPr="00192EB9">
        <w:t>. See Resource B for</w:t>
      </w:r>
      <w:r w:rsidRPr="00192EB9">
        <w:t xml:space="preserve"> examples of</w:t>
      </w:r>
      <w:r w:rsidR="005B15B7" w:rsidRPr="00192EB9">
        <w:t xml:space="preserve"> </w:t>
      </w:r>
      <w:r w:rsidRPr="00192EB9">
        <w:t>i</w:t>
      </w:r>
      <w:r w:rsidR="005B15B7" w:rsidRPr="00192EB9">
        <w:t>nterview questions</w:t>
      </w:r>
    </w:p>
    <w:p w:rsidR="00ED7CEF" w:rsidRPr="00192EB9" w:rsidRDefault="00066B85" w:rsidP="002D6D66">
      <w:pPr>
        <w:pStyle w:val="VPBulletsbody-againstmargin"/>
        <w:rPr>
          <w:rFonts w:ascii="Calibri" w:hAnsi="Calibri" w:cs="Calibri"/>
        </w:rPr>
      </w:pPr>
      <w:r w:rsidRPr="00192EB9">
        <w:rPr>
          <w:rFonts w:ascii="Calibri" w:hAnsi="Calibri" w:cs="Calibri"/>
        </w:rPr>
        <w:t>s</w:t>
      </w:r>
      <w:r w:rsidR="00ED7CEF" w:rsidRPr="00192EB9">
        <w:rPr>
          <w:rFonts w:ascii="Calibri" w:hAnsi="Calibri" w:cs="Calibri"/>
        </w:rPr>
        <w:t xml:space="preserve">elect a person who has experienced a significant change in their </w:t>
      </w:r>
      <w:r w:rsidRPr="00192EB9">
        <w:rPr>
          <w:rFonts w:ascii="Calibri" w:hAnsi="Calibri" w:cs="Calibri"/>
        </w:rPr>
        <w:t>life</w:t>
      </w:r>
      <w:r w:rsidR="00ED7CEF" w:rsidRPr="00192EB9">
        <w:rPr>
          <w:rFonts w:ascii="Calibri" w:hAnsi="Calibri" w:cs="Calibri"/>
        </w:rPr>
        <w:t xml:space="preserve"> that you think has role modelled resilience. It is important that the person you choose is not currently experiencing any emotional distress due to an existing change</w:t>
      </w:r>
    </w:p>
    <w:p w:rsidR="00ED7CEF" w:rsidRPr="00192EB9" w:rsidRDefault="00066B85" w:rsidP="002D6D66">
      <w:pPr>
        <w:pStyle w:val="VPBulletsbody-againstmargin"/>
        <w:rPr>
          <w:rFonts w:ascii="Calibri" w:hAnsi="Calibri" w:cs="Calibri"/>
        </w:rPr>
      </w:pPr>
      <w:r w:rsidRPr="00192EB9">
        <w:rPr>
          <w:rFonts w:ascii="Calibri" w:hAnsi="Calibri" w:cs="Calibri"/>
        </w:rPr>
        <w:t>a</w:t>
      </w:r>
      <w:r w:rsidR="00ED7CEF" w:rsidRPr="00192EB9">
        <w:rPr>
          <w:rFonts w:ascii="Calibri" w:hAnsi="Calibri" w:cs="Calibri"/>
        </w:rPr>
        <w:t xml:space="preserve">sk </w:t>
      </w:r>
      <w:r w:rsidR="00C40905" w:rsidRPr="00192EB9">
        <w:rPr>
          <w:rFonts w:ascii="Calibri" w:hAnsi="Calibri" w:cs="Calibri"/>
        </w:rPr>
        <w:t>if the person is</w:t>
      </w:r>
      <w:r w:rsidR="00ED7CEF" w:rsidRPr="00192EB9">
        <w:rPr>
          <w:rFonts w:ascii="Calibri" w:hAnsi="Calibri" w:cs="Calibri"/>
        </w:rPr>
        <w:t xml:space="preserve"> willing to be interviewed and have their story of resilience told through this activity. </w:t>
      </w:r>
      <w:r w:rsidR="00C40905" w:rsidRPr="00192EB9">
        <w:rPr>
          <w:rFonts w:ascii="Calibri" w:hAnsi="Calibri" w:cs="Calibri"/>
        </w:rPr>
        <w:t xml:space="preserve">Your interviewee must </w:t>
      </w:r>
      <w:r w:rsidR="00DB4B1B" w:rsidRPr="00192EB9">
        <w:rPr>
          <w:rFonts w:ascii="Calibri" w:hAnsi="Calibri" w:cs="Calibri"/>
        </w:rPr>
        <w:t>sign</w:t>
      </w:r>
      <w:r w:rsidR="00ED7CEF" w:rsidRPr="00192EB9">
        <w:rPr>
          <w:rFonts w:ascii="Calibri" w:hAnsi="Calibri" w:cs="Calibri"/>
        </w:rPr>
        <w:t xml:space="preserve"> the agreement slip contained in </w:t>
      </w:r>
      <w:r w:rsidR="00F553C8" w:rsidRPr="00192EB9">
        <w:rPr>
          <w:rFonts w:ascii="Calibri" w:hAnsi="Calibri" w:cs="Calibri"/>
        </w:rPr>
        <w:t>Resource C</w:t>
      </w:r>
    </w:p>
    <w:p w:rsidR="00EE6EF7" w:rsidRPr="00192EB9" w:rsidRDefault="00066B85" w:rsidP="00DE7A18">
      <w:pPr>
        <w:pStyle w:val="VPBulletsbody-againstmargin"/>
      </w:pPr>
      <w:r w:rsidRPr="00192EB9">
        <w:rPr>
          <w:rFonts w:ascii="Calibri" w:hAnsi="Calibri" w:cs="Calibri"/>
        </w:rPr>
        <w:t>g</w:t>
      </w:r>
      <w:r w:rsidR="00ED7CEF" w:rsidRPr="00192EB9">
        <w:rPr>
          <w:rFonts w:ascii="Calibri" w:hAnsi="Calibri" w:cs="Calibri"/>
        </w:rPr>
        <w:t>o through the interview questions and listen to their story of resilience. Take notes as necessary</w:t>
      </w:r>
      <w:r w:rsidR="0027347A" w:rsidRPr="00192EB9">
        <w:rPr>
          <w:rFonts w:ascii="Calibri" w:hAnsi="Calibri" w:cs="Calibri"/>
        </w:rPr>
        <w:t>,</w:t>
      </w:r>
      <w:r w:rsidR="00ED7CEF" w:rsidRPr="00192EB9">
        <w:rPr>
          <w:rFonts w:ascii="Calibri" w:hAnsi="Calibri" w:cs="Calibri"/>
        </w:rPr>
        <w:t xml:space="preserve"> or record the conversation to ensure you get the details correct.</w:t>
      </w:r>
    </w:p>
    <w:p w:rsidR="008613D9" w:rsidRPr="00192EB9" w:rsidRDefault="008613D9" w:rsidP="008613D9">
      <w:pPr>
        <w:pStyle w:val="Heading2"/>
      </w:pPr>
      <w:r w:rsidRPr="00192EB9">
        <w:t>Prepare and present your evaluation</w:t>
      </w:r>
    </w:p>
    <w:p w:rsidR="008613D9" w:rsidRPr="00192EB9" w:rsidRDefault="008613D9" w:rsidP="008613D9">
      <w:r w:rsidRPr="00192EB9">
        <w:t>Your evaluation should include:</w:t>
      </w:r>
    </w:p>
    <w:p w:rsidR="008613D9" w:rsidRPr="00192EB9" w:rsidRDefault="008613D9" w:rsidP="008613D9">
      <w:pPr>
        <w:pStyle w:val="VPBulletsbody-againstmargin"/>
        <w:numPr>
          <w:ilvl w:val="0"/>
          <w:numId w:val="19"/>
        </w:numPr>
        <w:tabs>
          <w:tab w:val="num" w:pos="357"/>
        </w:tabs>
        <w:ind w:left="357" w:hanging="357"/>
      </w:pPr>
      <w:r w:rsidRPr="00192EB9">
        <w:t>background information on the meaning of resilience, with the change event your interviewee clearly identified</w:t>
      </w:r>
    </w:p>
    <w:p w:rsidR="000568EC" w:rsidRPr="00192EB9" w:rsidRDefault="008613D9" w:rsidP="005129CF">
      <w:pPr>
        <w:pStyle w:val="VPBulletsbody-againstmargin"/>
        <w:numPr>
          <w:ilvl w:val="0"/>
          <w:numId w:val="19"/>
        </w:numPr>
        <w:tabs>
          <w:tab w:val="num" w:pos="357"/>
        </w:tabs>
        <w:ind w:left="357" w:hanging="357"/>
      </w:pPr>
      <w:r w:rsidRPr="00192EB9">
        <w:t>explanations of the personal, interpersonal and societal risk and protective factors that influenced their ability to cope</w:t>
      </w:r>
      <w:r w:rsidR="00B809EC" w:rsidRPr="00192EB9">
        <w:t xml:space="preserve"> with</w:t>
      </w:r>
      <w:r w:rsidRPr="00192EB9">
        <w:t xml:space="preserve"> and manage the change</w:t>
      </w:r>
    </w:p>
    <w:p w:rsidR="000568EC" w:rsidRPr="00192EB9" w:rsidRDefault="000568EC" w:rsidP="00694F14">
      <w:pPr>
        <w:pStyle w:val="VPBulletsbody-againstmargin"/>
        <w:numPr>
          <w:ilvl w:val="0"/>
          <w:numId w:val="0"/>
        </w:numPr>
        <w:ind w:left="357"/>
      </w:pPr>
      <w:r w:rsidRPr="00192EB9">
        <w:t>For each factor:</w:t>
      </w:r>
    </w:p>
    <w:p w:rsidR="00357871" w:rsidRDefault="000568EC">
      <w:pPr>
        <w:pStyle w:val="VPBulletsbody-indented"/>
        <w:numPr>
          <w:ilvl w:val="1"/>
          <w:numId w:val="3"/>
        </w:numPr>
        <w:tabs>
          <w:tab w:val="clear" w:pos="1429"/>
          <w:tab w:val="clear" w:pos="1786"/>
          <w:tab w:val="left" w:pos="714"/>
        </w:tabs>
        <w:ind w:left="714" w:hanging="357"/>
      </w:pPr>
      <w:r w:rsidRPr="00192EB9">
        <w:t>describe what the factor is, for example is it personal, interpersonal or societal; is it a protective or risk factor; what is t</w:t>
      </w:r>
      <w:r w:rsidR="005129CF" w:rsidRPr="00192EB9">
        <w:t>he nature of it,</w:t>
      </w:r>
      <w:r w:rsidRPr="00192EB9">
        <w:t xml:space="preserve"> what happened and who or what was involved</w:t>
      </w:r>
    </w:p>
    <w:p w:rsidR="00357871" w:rsidRDefault="000568EC">
      <w:pPr>
        <w:pStyle w:val="VPBulletsbody-indented"/>
        <w:numPr>
          <w:ilvl w:val="1"/>
          <w:numId w:val="3"/>
        </w:numPr>
        <w:tabs>
          <w:tab w:val="clear" w:pos="1429"/>
          <w:tab w:val="clear" w:pos="1786"/>
          <w:tab w:val="left" w:pos="714"/>
        </w:tabs>
        <w:ind w:left="714" w:hanging="357"/>
      </w:pPr>
      <w:r w:rsidRPr="00192EB9">
        <w:t>explain how or why the factor helped or hindered</w:t>
      </w:r>
      <w:r w:rsidR="00417371" w:rsidRPr="00192EB9">
        <w:t xml:space="preserve"> </w:t>
      </w:r>
      <w:r w:rsidRPr="00192EB9">
        <w:t>their ability to cope</w:t>
      </w:r>
      <w:r w:rsidR="00B809EC" w:rsidRPr="00192EB9">
        <w:t xml:space="preserve"> with</w:t>
      </w:r>
      <w:r w:rsidRPr="00192EB9">
        <w:t xml:space="preserve"> and manage the change (their resilience)</w:t>
      </w:r>
    </w:p>
    <w:p w:rsidR="00357871" w:rsidRDefault="000568EC">
      <w:pPr>
        <w:pStyle w:val="VPBulletsbody-indented"/>
        <w:numPr>
          <w:ilvl w:val="1"/>
          <w:numId w:val="3"/>
        </w:numPr>
        <w:tabs>
          <w:tab w:val="clear" w:pos="1429"/>
          <w:tab w:val="clear" w:pos="1786"/>
          <w:tab w:val="left" w:pos="714"/>
        </w:tabs>
        <w:ind w:left="714" w:hanging="357"/>
      </w:pPr>
      <w:r w:rsidRPr="00192EB9">
        <w:t>link to the relevant determinants of health, as appropriate</w:t>
      </w:r>
    </w:p>
    <w:p w:rsidR="008613D9" w:rsidRPr="00192EB9" w:rsidRDefault="008613D9" w:rsidP="005129CF">
      <w:pPr>
        <w:pStyle w:val="VPBulletsbody-againstmargin"/>
        <w:numPr>
          <w:ilvl w:val="0"/>
          <w:numId w:val="19"/>
        </w:numPr>
        <w:tabs>
          <w:tab w:val="num" w:pos="357"/>
        </w:tabs>
        <w:ind w:left="357" w:hanging="357"/>
      </w:pPr>
      <w:r w:rsidRPr="00192EB9">
        <w:t>recommended strategies from a personal, interpersonal and societal perspective that have been taken or could be taken to help manage the change situation</w:t>
      </w:r>
      <w:r w:rsidR="000568EC" w:rsidRPr="00192EB9">
        <w:t xml:space="preserve"> and therefore build resilience</w:t>
      </w:r>
      <w:r w:rsidRPr="00192EB9">
        <w:t xml:space="preserve"> </w:t>
      </w:r>
    </w:p>
    <w:p w:rsidR="000568EC" w:rsidRPr="00192EB9" w:rsidRDefault="000568EC" w:rsidP="00694F14">
      <w:pPr>
        <w:pStyle w:val="VPBulletsbody-againstmargin"/>
        <w:numPr>
          <w:ilvl w:val="0"/>
          <w:numId w:val="0"/>
        </w:numPr>
        <w:ind w:left="357"/>
      </w:pPr>
      <w:r w:rsidRPr="00192EB9">
        <w:t>For each strategy:</w:t>
      </w:r>
    </w:p>
    <w:p w:rsidR="00357871" w:rsidRDefault="000568EC">
      <w:pPr>
        <w:pStyle w:val="VPBulletsbody-indented"/>
        <w:numPr>
          <w:ilvl w:val="1"/>
          <w:numId w:val="3"/>
        </w:numPr>
        <w:tabs>
          <w:tab w:val="clear" w:pos="1429"/>
          <w:tab w:val="clear" w:pos="1786"/>
          <w:tab w:val="left" w:pos="714"/>
        </w:tabs>
        <w:ind w:left="714" w:hanging="357"/>
      </w:pPr>
      <w:r w:rsidRPr="00192EB9">
        <w:t>describe the actions involved, for example who would be involved, what would people need to do, where would they need to go, what other resources would be required</w:t>
      </w:r>
    </w:p>
    <w:p w:rsidR="00357871" w:rsidRDefault="000568EC">
      <w:pPr>
        <w:pStyle w:val="VPBulletsbody-indented"/>
        <w:numPr>
          <w:ilvl w:val="1"/>
          <w:numId w:val="3"/>
        </w:numPr>
        <w:tabs>
          <w:tab w:val="clear" w:pos="1429"/>
          <w:tab w:val="clear" w:pos="1786"/>
          <w:tab w:val="left" w:pos="714"/>
        </w:tabs>
        <w:ind w:left="714" w:hanging="357"/>
      </w:pPr>
      <w:r w:rsidRPr="00192EB9">
        <w:t>explain how/why the strategies will minimise the risk factors, and will develop and maintain the protective factors that have been previously discussed</w:t>
      </w:r>
    </w:p>
    <w:p w:rsidR="008613D9" w:rsidRPr="00192EB9" w:rsidRDefault="008613D9" w:rsidP="008613D9">
      <w:pPr>
        <w:pStyle w:val="VPBulletsbody-againstmargin"/>
        <w:numPr>
          <w:ilvl w:val="0"/>
          <w:numId w:val="19"/>
        </w:numPr>
        <w:tabs>
          <w:tab w:val="num" w:pos="357"/>
        </w:tabs>
        <w:ind w:left="357" w:hanging="357"/>
      </w:pPr>
      <w:r w:rsidRPr="00192EB9">
        <w:lastRenderedPageBreak/>
        <w:t>explanations of the interrela</w:t>
      </w:r>
      <w:r w:rsidR="000568EC" w:rsidRPr="00192EB9">
        <w:t>tionships between the strategies, that is</w:t>
      </w:r>
      <w:r w:rsidRPr="00192EB9">
        <w:t xml:space="preserve"> how are the strategies connected to each other to help </w:t>
      </w:r>
      <w:r w:rsidR="006425CC" w:rsidRPr="00192EB9">
        <w:t>people who have experienced a significant (financial) change in life</w:t>
      </w:r>
      <w:r w:rsidRPr="00192EB9">
        <w:t xml:space="preserve"> manage change and build resilience?</w:t>
      </w:r>
    </w:p>
    <w:p w:rsidR="00C9515C" w:rsidRPr="00192EB9" w:rsidRDefault="00B320A2" w:rsidP="0011597A">
      <w:pPr>
        <w:pStyle w:val="Heading1"/>
      </w:pPr>
      <w:r w:rsidRPr="00192EB9">
        <w:t>Resource</w:t>
      </w:r>
      <w:r w:rsidR="004140FE" w:rsidRPr="00192EB9">
        <w:t xml:space="preserve"> A</w:t>
      </w:r>
    </w:p>
    <w:p w:rsidR="009E2C36" w:rsidRPr="00192EB9" w:rsidRDefault="009E2C36" w:rsidP="009E2C36">
      <w:pPr>
        <w:pStyle w:val="Heading2"/>
      </w:pPr>
      <w:r w:rsidRPr="00192EB9">
        <w:t>Definition of resilience and risk and protective factors</w:t>
      </w:r>
    </w:p>
    <w:p w:rsidR="009E2C36" w:rsidRPr="00192EB9" w:rsidRDefault="009E2C36" w:rsidP="009E2C36">
      <w:r w:rsidRPr="00192EB9">
        <w:t>A resilient person is someone who has the ability to bounce back (or cope) after experiencing stressful life events, despite any adver</w:t>
      </w:r>
      <w:r w:rsidR="009726F2" w:rsidRPr="00192EB9">
        <w:t>se conditions they may live in.</w:t>
      </w:r>
    </w:p>
    <w:p w:rsidR="009E2C36" w:rsidRPr="00192EB9" w:rsidRDefault="009E2C36" w:rsidP="009E2C36">
      <w:r w:rsidRPr="00192EB9">
        <w:t>Risk</w:t>
      </w:r>
      <w:r w:rsidRPr="00192EB9">
        <w:rPr>
          <w:b/>
        </w:rPr>
        <w:t xml:space="preserve"> </w:t>
      </w:r>
      <w:r w:rsidRPr="00192EB9">
        <w:t>factors increase the likelihood of difficultie</w:t>
      </w:r>
      <w:r w:rsidR="009726F2" w:rsidRPr="00192EB9">
        <w:t>s in life, and poor well-being.</w:t>
      </w:r>
    </w:p>
    <w:p w:rsidR="009E2C36" w:rsidRPr="00192EB9" w:rsidRDefault="009E2C36" w:rsidP="009E2C36">
      <w:r w:rsidRPr="00192EB9">
        <w:t>Protective</w:t>
      </w:r>
      <w:r w:rsidRPr="00192EB9">
        <w:rPr>
          <w:b/>
        </w:rPr>
        <w:t xml:space="preserve"> </w:t>
      </w:r>
      <w:r w:rsidRPr="00192EB9">
        <w:t xml:space="preserve">factors enhance life opportunities and promote good well-being. These factors can reduce the impact </w:t>
      </w:r>
      <w:r w:rsidR="009726F2" w:rsidRPr="00192EB9">
        <w:t>of unavoidable negative events.</w:t>
      </w:r>
    </w:p>
    <w:p w:rsidR="009E2C36" w:rsidRPr="00192EB9" w:rsidRDefault="009E2C36" w:rsidP="009E2C36">
      <w:r w:rsidRPr="00192EB9">
        <w:t>Common risk factors</w:t>
      </w:r>
      <w:r w:rsidRPr="00192EB9">
        <w:rPr>
          <w:b/>
        </w:rPr>
        <w:t xml:space="preserve"> </w:t>
      </w:r>
      <w:r w:rsidRPr="00192EB9">
        <w:t>(impairing the b</w:t>
      </w:r>
      <w:r w:rsidR="009726F2" w:rsidRPr="00192EB9">
        <w:t>uilding of resilience) include:</w:t>
      </w:r>
    </w:p>
    <w:p w:rsidR="009E2C36" w:rsidRPr="00192EB9" w:rsidRDefault="009E2C36" w:rsidP="009E2C36">
      <w:pPr>
        <w:pStyle w:val="VPBulletsbody-againstmargin"/>
      </w:pPr>
      <w:r w:rsidRPr="00192EB9">
        <w:t>having low self-esteem and poor social or coping skills</w:t>
      </w:r>
    </w:p>
    <w:p w:rsidR="009E2C36" w:rsidRPr="00192EB9" w:rsidRDefault="009E2C36" w:rsidP="009E2C36">
      <w:pPr>
        <w:pStyle w:val="VPBulletsbody-againstmargin"/>
      </w:pPr>
      <w:r w:rsidRPr="00192EB9">
        <w:t xml:space="preserve">lack of social support </w:t>
      </w:r>
      <w:r w:rsidR="009726F2" w:rsidRPr="00192EB9">
        <w:t>from family, friends, community</w:t>
      </w:r>
    </w:p>
    <w:p w:rsidR="009E2C36" w:rsidRPr="00192EB9" w:rsidRDefault="00516D05" w:rsidP="009E2C36">
      <w:pPr>
        <w:pStyle w:val="VPBulletsbody-againstmargin"/>
      </w:pPr>
      <w:r w:rsidRPr="00192EB9">
        <w:t>poor work attendance</w:t>
      </w:r>
      <w:r w:rsidR="009E2C36" w:rsidRPr="00192EB9">
        <w:t>, academic fail</w:t>
      </w:r>
      <w:r w:rsidR="009726F2" w:rsidRPr="00192EB9">
        <w:t xml:space="preserve">ure, and dropping out of </w:t>
      </w:r>
      <w:r w:rsidRPr="00192EB9">
        <w:t>a course</w:t>
      </w:r>
    </w:p>
    <w:p w:rsidR="009E2C36" w:rsidRPr="00192EB9" w:rsidRDefault="009E2C36" w:rsidP="009E2C36">
      <w:pPr>
        <w:pStyle w:val="VPBulletsbody-againstmargin"/>
      </w:pPr>
      <w:r w:rsidRPr="00192EB9">
        <w:t>experiencing parental conflict and divorce</w:t>
      </w:r>
    </w:p>
    <w:p w:rsidR="009E2C36" w:rsidRPr="00192EB9" w:rsidRDefault="009E2C36" w:rsidP="009E2C36">
      <w:pPr>
        <w:pStyle w:val="VPBulletsbody-againstmargin"/>
      </w:pPr>
      <w:r w:rsidRPr="00192EB9">
        <w:t xml:space="preserve">low family </w:t>
      </w:r>
      <w:r w:rsidR="00DB4B1B" w:rsidRPr="00192EB9">
        <w:t>income and family disadvantage.</w:t>
      </w:r>
    </w:p>
    <w:p w:rsidR="009E2C36" w:rsidRPr="00192EB9" w:rsidRDefault="009E2C36" w:rsidP="009E2C36">
      <w:r w:rsidRPr="00192EB9">
        <w:t>Common protective factors</w:t>
      </w:r>
      <w:r w:rsidRPr="00192EB9">
        <w:rPr>
          <w:b/>
        </w:rPr>
        <w:t xml:space="preserve"> </w:t>
      </w:r>
      <w:r w:rsidRPr="00192EB9">
        <w:t>(helping</w:t>
      </w:r>
      <w:r w:rsidR="009726F2" w:rsidRPr="00192EB9">
        <w:t xml:space="preserve"> to build resilience) include:</w:t>
      </w:r>
    </w:p>
    <w:p w:rsidR="009E2C36" w:rsidRPr="00192EB9" w:rsidRDefault="009E2C36" w:rsidP="009E2C36">
      <w:pPr>
        <w:pStyle w:val="VPBulletsbody-againstmargin"/>
      </w:pPr>
      <w:r w:rsidRPr="00192EB9">
        <w:t>having a large social support network (family, fr</w:t>
      </w:r>
      <w:r w:rsidR="009726F2" w:rsidRPr="00192EB9">
        <w:t>iends, people in the community)</w:t>
      </w:r>
    </w:p>
    <w:p w:rsidR="009E2C36" w:rsidRPr="00192EB9" w:rsidRDefault="009E2C36" w:rsidP="009E2C36">
      <w:pPr>
        <w:pStyle w:val="VPBulletsbody-againstmargin"/>
      </w:pPr>
      <w:r w:rsidRPr="00192EB9">
        <w:t xml:space="preserve">having optimism, aspirations, hopes and plans for the future, </w:t>
      </w:r>
      <w:r w:rsidR="009726F2" w:rsidRPr="00192EB9">
        <w:t>and faith that life has meaning</w:t>
      </w:r>
    </w:p>
    <w:p w:rsidR="009E2C36" w:rsidRPr="00192EB9" w:rsidRDefault="009E2C36" w:rsidP="009E2C36">
      <w:pPr>
        <w:pStyle w:val="VPBulletsbody-againstmargin"/>
      </w:pPr>
      <w:r w:rsidRPr="00192EB9">
        <w:t>h</w:t>
      </w:r>
      <w:r w:rsidR="009726F2" w:rsidRPr="00192EB9">
        <w:t>aving at least one close friend</w:t>
      </w:r>
    </w:p>
    <w:p w:rsidR="009E2C36" w:rsidRPr="00192EB9" w:rsidRDefault="009E2C36" w:rsidP="009E2C36">
      <w:pPr>
        <w:pStyle w:val="VPBulletsbody-againstmargin"/>
      </w:pPr>
      <w:r w:rsidRPr="00192EB9">
        <w:t>having at least one supportive parent who shows warmth and caring, who sets clear limits and expectations</w:t>
      </w:r>
    </w:p>
    <w:p w:rsidR="009E2C36" w:rsidRPr="00192EB9" w:rsidRDefault="009E2C36" w:rsidP="009E2C36">
      <w:pPr>
        <w:pStyle w:val="VPBulletsbody-againstmargin"/>
      </w:pPr>
      <w:r w:rsidRPr="00192EB9">
        <w:t xml:space="preserve">staying longer </w:t>
      </w:r>
      <w:r w:rsidR="00516D05" w:rsidRPr="00192EB9">
        <w:t>on a course</w:t>
      </w:r>
      <w:r w:rsidRPr="00192EB9">
        <w:t xml:space="preserve"> and achieving well</w:t>
      </w:r>
    </w:p>
    <w:p w:rsidR="009E2C36" w:rsidRPr="00192EB9" w:rsidRDefault="009E2C36" w:rsidP="009E2C36">
      <w:pPr>
        <w:pStyle w:val="VPBulletsbody-againstmargin"/>
      </w:pPr>
      <w:r w:rsidRPr="00192EB9">
        <w:t>having many personal interests and hobbies that are valued and recognised by others</w:t>
      </w:r>
    </w:p>
    <w:p w:rsidR="009E2C36" w:rsidRPr="00192EB9" w:rsidRDefault="009E2C36" w:rsidP="009E2C36">
      <w:pPr>
        <w:pStyle w:val="VPBulletsbody-againstmargin"/>
      </w:pPr>
      <w:r w:rsidRPr="00192EB9">
        <w:t>having meaningful employment</w:t>
      </w:r>
    </w:p>
    <w:p w:rsidR="009E2C36" w:rsidRPr="00192EB9" w:rsidRDefault="009E2C36" w:rsidP="009E2C36">
      <w:pPr>
        <w:pStyle w:val="VPBulletsbody-againstmargin"/>
      </w:pPr>
      <w:r w:rsidRPr="00192EB9">
        <w:t>living in a safe and supportive neighbourhood</w:t>
      </w:r>
    </w:p>
    <w:p w:rsidR="009E2C36" w:rsidRPr="00192EB9" w:rsidRDefault="009E2C36" w:rsidP="009E2C36">
      <w:pPr>
        <w:pStyle w:val="VPBulletsbody-againstmargin"/>
      </w:pPr>
      <w:r w:rsidRPr="00192EB9">
        <w:t xml:space="preserve">feeling connected to </w:t>
      </w:r>
      <w:r w:rsidR="00DB4B1B" w:rsidRPr="00192EB9">
        <w:t>the community and one’s culture</w:t>
      </w:r>
    </w:p>
    <w:p w:rsidR="009E2C36" w:rsidRPr="00192EB9" w:rsidRDefault="009E2C36" w:rsidP="009E2C36">
      <w:pPr>
        <w:pStyle w:val="VPBulletsbody-againstmargin"/>
      </w:pPr>
      <w:r w:rsidRPr="00192EB9">
        <w:t>having the skills (and opportunity to use them) for leadership, autonomy (working independently), interpersonal communication and leisure activities</w:t>
      </w:r>
    </w:p>
    <w:p w:rsidR="009E2C36" w:rsidRPr="00192EB9" w:rsidRDefault="009E2C36" w:rsidP="009E2C36">
      <w:pPr>
        <w:pStyle w:val="VPBulletsbody-againstmargin"/>
      </w:pPr>
      <w:r w:rsidRPr="00192EB9">
        <w:t>having thinking skills for problem-solving and decision-making</w:t>
      </w:r>
    </w:p>
    <w:p w:rsidR="009E2C36" w:rsidRPr="00192EB9" w:rsidRDefault="009E2C36" w:rsidP="009E2C36">
      <w:pPr>
        <w:pStyle w:val="VPBulletsbody-againstmargin"/>
      </w:pPr>
      <w:r w:rsidRPr="00192EB9">
        <w:t>being able to see things from other people’s perspectives</w:t>
      </w:r>
    </w:p>
    <w:p w:rsidR="009E2C36" w:rsidRPr="00192EB9" w:rsidRDefault="009E2C36" w:rsidP="009E2C36">
      <w:pPr>
        <w:pStyle w:val="VPBulletsbody-againstmargin"/>
      </w:pPr>
      <w:r w:rsidRPr="00192EB9">
        <w:t xml:space="preserve">having positive </w:t>
      </w:r>
      <w:r w:rsidR="009726F2" w:rsidRPr="00192EB9">
        <w:t>interactions with other people.</w:t>
      </w:r>
    </w:p>
    <w:p w:rsidR="009E2C36" w:rsidRPr="00192EB9" w:rsidRDefault="009E2C36" w:rsidP="009E2C36">
      <w:r w:rsidRPr="00192EB9">
        <w:t xml:space="preserve">Source: (adapted) </w:t>
      </w:r>
      <w:r w:rsidRPr="00192EB9">
        <w:rPr>
          <w:i/>
        </w:rPr>
        <w:t>The Youth Development Strategy Aotearoa</w:t>
      </w:r>
      <w:r w:rsidRPr="00192EB9">
        <w:t>, Ministry of Youth Affair</w:t>
      </w:r>
      <w:r w:rsidR="00667A12" w:rsidRPr="00192EB9">
        <w:t xml:space="preserve">s, </w:t>
      </w:r>
      <w:r w:rsidRPr="00192EB9">
        <w:t xml:space="preserve">2002 and </w:t>
      </w:r>
      <w:r w:rsidRPr="00192EB9">
        <w:rPr>
          <w:i/>
        </w:rPr>
        <w:t>The Curriculum in Action</w:t>
      </w:r>
      <w:r w:rsidR="005B70B1" w:rsidRPr="00192EB9">
        <w:rPr>
          <w:i/>
        </w:rPr>
        <w:t xml:space="preserve"> </w:t>
      </w:r>
      <w:r w:rsidR="005B70B1" w:rsidRPr="00192EB9">
        <w:rPr>
          <w:rFonts w:cstheme="minorHAnsi"/>
          <w:i/>
        </w:rPr>
        <w:t xml:space="preserve">− </w:t>
      </w:r>
      <w:r w:rsidRPr="00192EB9">
        <w:rPr>
          <w:i/>
        </w:rPr>
        <w:t>Making Meaning, Making a Difference</w:t>
      </w:r>
      <w:r w:rsidRPr="00192EB9">
        <w:t>, Ministry of Education</w:t>
      </w:r>
      <w:r w:rsidR="00667A12" w:rsidRPr="00192EB9">
        <w:t xml:space="preserve">, </w:t>
      </w:r>
      <w:r w:rsidRPr="00192EB9">
        <w:t>2004.</w:t>
      </w:r>
    </w:p>
    <w:p w:rsidR="009E2C36" w:rsidRPr="00192EB9" w:rsidRDefault="009E2C36" w:rsidP="009E2C36">
      <w:pPr>
        <w:pStyle w:val="VPBulletsbody-againstmargin"/>
        <w:sectPr w:rsidR="009E2C36" w:rsidRPr="00192EB9">
          <w:headerReference w:type="first" r:id="rId12"/>
          <w:pgSz w:w="11906" w:h="16838" w:code="9"/>
          <w:pgMar w:top="1440" w:right="1440" w:bottom="1440" w:left="1440" w:header="709" w:footer="709" w:gutter="0"/>
          <w:cols w:space="708"/>
          <w:docGrid w:linePitch="360"/>
        </w:sectPr>
      </w:pPr>
    </w:p>
    <w:p w:rsidR="00667A12" w:rsidRPr="00192EB9" w:rsidRDefault="009E2C36" w:rsidP="00667A12">
      <w:pPr>
        <w:pStyle w:val="Heading1"/>
      </w:pPr>
      <w:r w:rsidRPr="00192EB9">
        <w:lastRenderedPageBreak/>
        <w:t>Resource B</w:t>
      </w:r>
    </w:p>
    <w:p w:rsidR="009E2C36" w:rsidRPr="00192EB9" w:rsidRDefault="00457193" w:rsidP="00667A12">
      <w:pPr>
        <w:pStyle w:val="Heading2"/>
        <w:numPr>
          <w:ins w:id="1" w:author="Unknown" w:date="2013-04-04T17:21:00Z"/>
        </w:numPr>
      </w:pPr>
      <w:r w:rsidRPr="00192EB9">
        <w:t>Examples of i</w:t>
      </w:r>
      <w:r w:rsidR="009E2C36" w:rsidRPr="00192EB9">
        <w:t>nterview questions</w:t>
      </w:r>
    </w:p>
    <w:p w:rsidR="009E2C36" w:rsidRPr="00192EB9" w:rsidRDefault="009E2C36" w:rsidP="00DB4B1B">
      <w:r w:rsidRPr="00192EB9">
        <w:t>Tell me about the significant change experience you had in your life – what happened?</w:t>
      </w:r>
    </w:p>
    <w:p w:rsidR="009E2C36" w:rsidRPr="00192EB9" w:rsidRDefault="009E2C36" w:rsidP="00DB4B1B">
      <w:r w:rsidRPr="00192EB9">
        <w:t>What was your life like when this change happened</w:t>
      </w:r>
      <w:r w:rsidR="00BA3CC6" w:rsidRPr="00192EB9">
        <w:t xml:space="preserve"> </w:t>
      </w:r>
      <w:r w:rsidRPr="00192EB9">
        <w:t>(how old, where were you living, family and friends support, etc.)</w:t>
      </w:r>
      <w:r w:rsidR="00AB008D" w:rsidRPr="00192EB9">
        <w:t>?</w:t>
      </w:r>
    </w:p>
    <w:p w:rsidR="009E2C36" w:rsidRPr="00192EB9" w:rsidRDefault="009E2C36" w:rsidP="00DB4B1B">
      <w:r w:rsidRPr="00192EB9">
        <w:t>What were your personal traits that influenced your ab</w:t>
      </w:r>
      <w:r w:rsidR="00DB4B1B" w:rsidRPr="00192EB9">
        <w:t xml:space="preserve">ility to cope with this change? </w:t>
      </w:r>
      <w:r w:rsidRPr="00192EB9">
        <w:t>(What was it about you as an individual that made a difference?)</w:t>
      </w:r>
    </w:p>
    <w:p w:rsidR="009E2C36" w:rsidRPr="00192EB9" w:rsidRDefault="009E2C36" w:rsidP="00DB4B1B">
      <w:r w:rsidRPr="00192EB9">
        <w:t>How did other people influence your ability to cope with this change?</w:t>
      </w:r>
    </w:p>
    <w:p w:rsidR="009E2C36" w:rsidRPr="00192EB9" w:rsidRDefault="009E2C36" w:rsidP="00DB4B1B">
      <w:r w:rsidRPr="00192EB9">
        <w:t>What was society like at the time this change happened? What were the laws, cultural norms, etc.?</w:t>
      </w:r>
    </w:p>
    <w:p w:rsidR="009E2C36" w:rsidRPr="00192EB9" w:rsidRDefault="009E2C36" w:rsidP="00DB4B1B">
      <w:r w:rsidRPr="00192EB9">
        <w:t>How did any of these influence your ability to cope with this change?</w:t>
      </w:r>
    </w:p>
    <w:p w:rsidR="009E2C36" w:rsidRPr="00192EB9" w:rsidRDefault="009E2C36" w:rsidP="00DB4B1B">
      <w:r w:rsidRPr="00192EB9">
        <w:t>When this change happened, what did you do to cope? (What actions</w:t>
      </w:r>
      <w:r w:rsidR="00FD793C" w:rsidRPr="00192EB9">
        <w:t>?</w:t>
      </w:r>
      <w:r w:rsidRPr="00192EB9">
        <w:t>)</w:t>
      </w:r>
    </w:p>
    <w:p w:rsidR="009E2C36" w:rsidRPr="00192EB9" w:rsidRDefault="009E2C36" w:rsidP="00DB4B1B">
      <w:r w:rsidRPr="00192EB9">
        <w:t>What did any of your family or friends do to help you cope? (What actions</w:t>
      </w:r>
      <w:r w:rsidR="00FD793C" w:rsidRPr="00192EB9">
        <w:t>?</w:t>
      </w:r>
      <w:r w:rsidRPr="00192EB9">
        <w:t>)</w:t>
      </w:r>
    </w:p>
    <w:p w:rsidR="009E2C36" w:rsidRPr="00192EB9" w:rsidRDefault="009E2C36" w:rsidP="00DB4B1B">
      <w:r w:rsidRPr="00192EB9">
        <w:t>Can you think of any systems or support that existed within the community that helped you cope with the change? Identify them.</w:t>
      </w:r>
    </w:p>
    <w:p w:rsidR="009E2C36" w:rsidRPr="00192EB9" w:rsidRDefault="009E2C36" w:rsidP="00DB4B1B">
      <w:r w:rsidRPr="00192EB9">
        <w:t>When you look back upon it now, what was the best thing about the change you experienced?</w:t>
      </w:r>
    </w:p>
    <w:p w:rsidR="009E2C36" w:rsidRPr="00192EB9" w:rsidRDefault="009E2C36" w:rsidP="00DB4B1B">
      <w:r w:rsidRPr="00192EB9">
        <w:t>What is the biggest thing you’ve learnt from the experience?</w:t>
      </w:r>
    </w:p>
    <w:p w:rsidR="009E2C36" w:rsidRPr="00192EB9" w:rsidRDefault="009E2C36" w:rsidP="00DB4B1B">
      <w:r w:rsidRPr="00192EB9">
        <w:t>If someone you knew was going to experience the same thing you did, what would you tell them to help them?</w:t>
      </w:r>
    </w:p>
    <w:p w:rsidR="009E2C36" w:rsidRPr="00192EB9" w:rsidRDefault="009E2C36" w:rsidP="00DB4B1B">
      <w:r w:rsidRPr="00192EB9">
        <w:t>How do you think this change experience has influenced your life now?</w:t>
      </w:r>
    </w:p>
    <w:p w:rsidR="009E2C36" w:rsidRPr="00192EB9" w:rsidRDefault="009E2C36" w:rsidP="00DB4B1B">
      <w:r w:rsidRPr="00192EB9">
        <w:t>How has the experience helped you to cope with other changes in your life?</w:t>
      </w:r>
    </w:p>
    <w:p w:rsidR="009E2C36" w:rsidRPr="00192EB9" w:rsidRDefault="009E2C36" w:rsidP="00DB4B1B">
      <w:r w:rsidRPr="00192EB9">
        <w:t>Finish this sentence: My life is a good example of resilience because</w:t>
      </w:r>
      <w:r w:rsidR="00417371" w:rsidRPr="00192EB9">
        <w:t xml:space="preserve"> </w:t>
      </w:r>
      <w:r w:rsidRPr="00192EB9">
        <w:t>...</w:t>
      </w:r>
    </w:p>
    <w:p w:rsidR="005C29A8" w:rsidRPr="00192EB9" w:rsidRDefault="000B2BAA" w:rsidP="005C29A8">
      <w:pPr>
        <w:pStyle w:val="Heading1"/>
      </w:pPr>
      <w:r w:rsidRPr="00192EB9">
        <w:t>Resource C</w:t>
      </w:r>
    </w:p>
    <w:p w:rsidR="000B2BAA" w:rsidRPr="00192EB9" w:rsidRDefault="000B2BAA" w:rsidP="007C6681">
      <w:pPr>
        <w:pStyle w:val="Heading2"/>
        <w:numPr>
          <w:ins w:id="2" w:author="Unknown"/>
        </w:numPr>
      </w:pPr>
      <w:r w:rsidRPr="00192EB9">
        <w:t>Interview Agreement Form</w:t>
      </w:r>
    </w:p>
    <w:p w:rsidR="000B2BAA" w:rsidRPr="00192EB9" w:rsidRDefault="000B2BAA" w:rsidP="000B2BAA">
      <w:pPr>
        <w:rPr>
          <w:color w:val="000000"/>
        </w:rPr>
      </w:pPr>
      <w:r w:rsidRPr="00192EB9">
        <w:t>I agree to be interviewed by __________________________________ (</w:t>
      </w:r>
      <w:r w:rsidR="005C29A8" w:rsidRPr="00192EB9">
        <w:t>learner</w:t>
      </w:r>
      <w:r w:rsidRPr="00192EB9">
        <w:t xml:space="preserve">) for the Health </w:t>
      </w:r>
      <w:r w:rsidR="008A2DFD" w:rsidRPr="00192EB9">
        <w:t>a</w:t>
      </w:r>
      <w:r w:rsidRPr="00192EB9">
        <w:t xml:space="preserve">ssignment on role models of resilience. I understand that my story of coping with a significant life change will be used as the basis to develop </w:t>
      </w:r>
      <w:r w:rsidR="00516D05" w:rsidRPr="00192EB9">
        <w:t>an evaluation</w:t>
      </w:r>
      <w:r w:rsidRPr="00192EB9">
        <w:t xml:space="preserve"> to help explain the concept of resilience to a wider audience. By agreeing to take part in this interview, I understand that this assignment will be assessed for </w:t>
      </w:r>
      <w:r w:rsidR="00510FAB" w:rsidRPr="00192EB9">
        <w:t>evidence towards</w:t>
      </w:r>
      <w:r w:rsidRPr="00192EB9">
        <w:t xml:space="preserve"> Health Achievement Standard 2.2: </w:t>
      </w:r>
      <w:r w:rsidRPr="00192EB9">
        <w:rPr>
          <w:i/>
        </w:rPr>
        <w:t>Evaluate factors that influence people’s ability to manage change</w:t>
      </w:r>
      <w:r w:rsidRPr="00192EB9">
        <w:t xml:space="preserve">, </w:t>
      </w:r>
      <w:r w:rsidR="009726F2" w:rsidRPr="00192EB9">
        <w:rPr>
          <w:color w:val="000000"/>
        </w:rPr>
        <w:t>worth 5 NCEA Level 2 credits.</w:t>
      </w:r>
    </w:p>
    <w:p w:rsidR="005C29A8" w:rsidRPr="00192EB9" w:rsidRDefault="005C29A8" w:rsidP="000B2BAA">
      <w:pPr>
        <w:numPr>
          <w:ins w:id="3" w:author="Unknown" w:date="2013-04-04T17:20:00Z"/>
        </w:numPr>
        <w:rPr>
          <w:color w:val="000000"/>
        </w:rPr>
      </w:pPr>
    </w:p>
    <w:p w:rsidR="00137489" w:rsidRPr="00192EB9" w:rsidRDefault="00137489" w:rsidP="00137489">
      <w:r w:rsidRPr="00192EB9">
        <w:t>Signature: ________________________________________________ Date: _____________</w:t>
      </w:r>
    </w:p>
    <w:p w:rsidR="006365C4" w:rsidRPr="009E2C36" w:rsidRDefault="006365C4" w:rsidP="00C62253">
      <w:pPr>
        <w:rPr>
          <w:lang w:val="en-GB"/>
        </w:rPr>
      </w:pPr>
    </w:p>
    <w:p w:rsidR="006365C4" w:rsidRDefault="006365C4" w:rsidP="00C62253">
      <w:pPr>
        <w:sectPr w:rsidR="006365C4">
          <w:headerReference w:type="first" r:id="rId13"/>
          <w:pgSz w:w="11906" w:h="16838" w:code="9"/>
          <w:pgMar w:top="1440" w:right="1440" w:bottom="1440" w:left="1440" w:header="709" w:footer="709" w:gutter="0"/>
          <w:cols w:space="708"/>
          <w:docGrid w:linePitch="360"/>
        </w:sectPr>
      </w:pPr>
    </w:p>
    <w:p w:rsidR="00E053F6" w:rsidRDefault="00CA2937" w:rsidP="00CA2937">
      <w:pPr>
        <w:pStyle w:val="VPARBoxedHeading"/>
      </w:pPr>
      <w:r>
        <w:lastRenderedPageBreak/>
        <w:t>Vocational Pathway Assessment Resource</w:t>
      </w:r>
    </w:p>
    <w:p w:rsidR="00255DF0" w:rsidRPr="00F27C34" w:rsidRDefault="00255DF0" w:rsidP="00255DF0">
      <w:pPr>
        <w:tabs>
          <w:tab w:val="left" w:pos="2552"/>
        </w:tabs>
        <w:rPr>
          <w:rStyle w:val="xStyleBold"/>
          <w:rFonts w:ascii="Calibri" w:hAnsi="Calibri"/>
          <w:b w:val="0"/>
          <w:color w:val="auto"/>
          <w:sz w:val="28"/>
          <w:szCs w:val="20"/>
        </w:rPr>
      </w:pPr>
      <w:r w:rsidRPr="00F27C34">
        <w:rPr>
          <w:rStyle w:val="xStyleBold"/>
        </w:rPr>
        <w:t>Achievement standard:</w:t>
      </w:r>
      <w:r w:rsidRPr="00F27C34">
        <w:rPr>
          <w:rStyle w:val="xStyleBold"/>
        </w:rPr>
        <w:tab/>
      </w:r>
      <w:sdt>
        <w:sdtPr>
          <w:alias w:val="registered standard number"/>
          <w:tag w:val="registered standard number"/>
          <w:id w:val="76297720"/>
          <w:placeholder>
            <w:docPart w:val="865081D5BA554700AAE900398D38C876"/>
          </w:placeholder>
          <w:text/>
        </w:sdtPr>
        <w:sdtEndPr>
          <w:rPr>
            <w:rStyle w:val="xStyleBold"/>
            <w:b/>
            <w:bCs/>
          </w:rPr>
        </w:sdtEndPr>
        <w:sdtContent>
          <w:r w:rsidR="000B2BAA">
            <w:t>91236</w:t>
          </w:r>
        </w:sdtContent>
      </w:sdt>
    </w:p>
    <w:p w:rsidR="00255DF0" w:rsidRPr="00F27C34" w:rsidRDefault="00255DF0" w:rsidP="00F27C34">
      <w:pPr>
        <w:pStyle w:val="xStyleLeft0cmHanging45cm"/>
        <w:rPr>
          <w:rStyle w:val="xStyleBold"/>
          <w:rFonts w:eastAsiaTheme="minorEastAsia"/>
          <w:szCs w:val="24"/>
        </w:rPr>
      </w:pPr>
      <w:r w:rsidRPr="00F27C34">
        <w:rPr>
          <w:rStyle w:val="xStyleBold"/>
        </w:rPr>
        <w:t>Standard title:</w:t>
      </w:r>
      <w:r w:rsidRPr="00F27C34">
        <w:rPr>
          <w:rStyle w:val="xStyleBold"/>
        </w:rPr>
        <w:tab/>
      </w:r>
      <w:sdt>
        <w:sdtPr>
          <w:alias w:val="standard title"/>
          <w:tag w:val="standard title"/>
          <w:id w:val="76297721"/>
          <w:placeholder>
            <w:docPart w:val="F780702E73EC43B2BC25591CC714E53E"/>
          </w:placeholder>
          <w:text/>
        </w:sdtPr>
        <w:sdtEndPr>
          <w:rPr>
            <w:rStyle w:val="xStyleBold"/>
            <w:b/>
            <w:bCs/>
          </w:rPr>
        </w:sdtEndPr>
        <w:sdtContent>
          <w:r w:rsidR="000B2BAA">
            <w:t>Evaluate factors that influence people’s ability to manage change</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892884104"/>
          <w:placeholder>
            <w:docPart w:val="302BF743926F470282EFED5F1415162E"/>
          </w:placeholder>
          <w:text/>
        </w:sdtPr>
        <w:sdtEndPr>
          <w:rPr>
            <w:rStyle w:val="xStyleBold"/>
            <w:b/>
            <w:bCs/>
          </w:rPr>
        </w:sdtEndPr>
        <w:sdtContent>
          <w:r w:rsidR="000B2BAA">
            <w:t>2</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alias w:val="numberof credits"/>
          <w:tag w:val="numberof credits"/>
          <w:id w:val="76297722"/>
          <w:placeholder>
            <w:docPart w:val="5334F93479954F578B7728FBC9CA6285"/>
          </w:placeholder>
          <w:text/>
        </w:sdtPr>
        <w:sdtEndPr>
          <w:rPr>
            <w:rStyle w:val="xStyleBold"/>
            <w:b/>
            <w:bCs/>
          </w:rPr>
        </w:sdtEndPr>
        <w:sdtContent>
          <w:r w:rsidR="000B2BAA">
            <w:t>5</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2"/>
          <w:placeholder>
            <w:docPart w:val="FF28DD543DF24A8BA3BC1D6DC92E9D25"/>
          </w:placeholder>
          <w:text/>
        </w:sdtPr>
        <w:sdtEndPr>
          <w:rPr>
            <w:rStyle w:val="xStyleBold"/>
            <w:b/>
            <w:bCs/>
          </w:rPr>
        </w:sdtEndPr>
        <w:sdtContent>
          <w:r w:rsidR="000B2BAA">
            <w:t>F</w:t>
          </w:r>
          <w:r w:rsidR="000E5B6B">
            <w:t>inancial</w:t>
          </w:r>
          <w:r w:rsidR="000B2BAA">
            <w:t xml:space="preserve"> support systems</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alias w:val="subject name"/>
          <w:tag w:val="subject name"/>
          <w:id w:val="76297724"/>
          <w:placeholder>
            <w:docPart w:val="DC7D200AC709437799487942095A80DF"/>
          </w:placeholder>
          <w:text/>
        </w:sdtPr>
        <w:sdtEndPr>
          <w:rPr>
            <w:rStyle w:val="xStyleBold"/>
            <w:b/>
            <w:bCs/>
          </w:rPr>
        </w:sdtEndPr>
        <w:sdtContent>
          <w:r w:rsidR="00D05592">
            <w:t>Health</w:t>
          </w:r>
        </w:sdtContent>
      </w:sdt>
      <w:r w:rsidR="00C963A6">
        <w:t xml:space="preserve"> </w:t>
      </w:r>
      <w:r w:rsidR="00C963A6" w:rsidRPr="00CB5956">
        <w:t>VP</w:t>
      </w:r>
      <w:r w:rsidR="00C963A6">
        <w:t>-</w:t>
      </w:r>
      <w:sdt>
        <w:sdtPr>
          <w:alias w:val="resource number"/>
          <w:tag w:val="resource number"/>
          <w:id w:val="401076292"/>
          <w:placeholder>
            <w:docPart w:val="3439C8315DA7404B9652493142A9DE0D"/>
          </w:placeholder>
          <w:text/>
        </w:sdtPr>
        <w:sdtEndPr>
          <w:rPr>
            <w:rStyle w:val="xStyleBold"/>
            <w:b/>
            <w:bCs/>
          </w:rPr>
        </w:sdtEndPr>
        <w:sdtContent>
          <w:r w:rsidR="000B2BAA">
            <w:t>2</w:t>
          </w:r>
          <w:r w:rsidR="00825A23">
            <w:t>.</w:t>
          </w:r>
          <w:r w:rsidR="000B2BAA">
            <w:t>2</w:t>
          </w:r>
          <w:r w:rsidR="00E75398">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636886451"/>
          <w:placeholder>
            <w:docPart w:val="05F77C4E764443169DA378AA46927677"/>
          </w:placeholder>
          <w:text/>
        </w:sdtPr>
        <w:sdtEndPr>
          <w:rPr>
            <w:rStyle w:val="xStyleBold"/>
            <w:b/>
            <w:bCs/>
          </w:rPr>
        </w:sdtEndPr>
        <w:sdtContent>
          <w:r w:rsidR="000E5B6B">
            <w:t>Services</w:t>
          </w:r>
          <w:r w:rsidR="00825A23">
            <w:t xml:space="preserve"> Industries</w:t>
          </w:r>
        </w:sdtContent>
      </w:sdt>
    </w:p>
    <w:p w:rsidR="00CA2937" w:rsidRDefault="00CA2937" w:rsidP="00255DF0">
      <w:pPr>
        <w:pStyle w:val="VPAELBannerAfter8pt"/>
      </w:pPr>
      <w:r>
        <w:t>Assessor/</w:t>
      </w:r>
      <w:r w:rsidR="007F08F8">
        <w:t xml:space="preserve">Educator </w:t>
      </w:r>
      <w:r w:rsidR="00656F4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Default="00CA2937" w:rsidP="00CA2937">
      <w:pPr>
        <w:pStyle w:val="Heading1"/>
      </w:pPr>
      <w:r>
        <w:t>Context/setting</w:t>
      </w:r>
    </w:p>
    <w:p w:rsidR="003F167D" w:rsidRPr="00192EB9" w:rsidRDefault="007D2E59" w:rsidP="007D2E59">
      <w:r w:rsidRPr="00192EB9">
        <w:t xml:space="preserve">This activity requires learners to </w:t>
      </w:r>
      <w:r w:rsidR="009D6D59" w:rsidRPr="00192EB9">
        <w:t xml:space="preserve">comprehensively evaluate </w:t>
      </w:r>
      <w:r w:rsidR="008A7B8F" w:rsidRPr="00192EB9">
        <w:t xml:space="preserve">factors that influence people’s ability to </w:t>
      </w:r>
      <w:r w:rsidR="00516D05" w:rsidRPr="00192EB9">
        <w:t xml:space="preserve">cope with and </w:t>
      </w:r>
      <w:r w:rsidR="008A7B8F" w:rsidRPr="00192EB9">
        <w:t>manage change</w:t>
      </w:r>
      <w:r w:rsidR="00287ACB" w:rsidRPr="00192EB9">
        <w:t xml:space="preserve"> </w:t>
      </w:r>
      <w:r w:rsidR="00516D05" w:rsidRPr="00192EB9">
        <w:t>when they have experienced a life change that has had a significant effect o</w:t>
      </w:r>
      <w:r w:rsidR="00287ACB" w:rsidRPr="00192EB9">
        <w:t>n their personal finances</w:t>
      </w:r>
      <w:r w:rsidR="003F438D" w:rsidRPr="00192EB9">
        <w:t>.</w:t>
      </w:r>
    </w:p>
    <w:p w:rsidR="00516D05" w:rsidRPr="00192EB9" w:rsidRDefault="00516D05" w:rsidP="00516D05">
      <w:r w:rsidRPr="00192EB9">
        <w:t>Care should be taken before beginning this activity, to instruct learners how to use ethical research procedures when interviewing individuals</w:t>
      </w:r>
      <w:r w:rsidR="001E41E6" w:rsidRPr="00192EB9">
        <w:t>,</w:t>
      </w:r>
      <w:r w:rsidRPr="00192EB9">
        <w:t xml:space="preserve"> and allowing them to remain anonymous, if they wish.</w:t>
      </w:r>
    </w:p>
    <w:p w:rsidR="009F50F0" w:rsidRPr="00192EB9" w:rsidRDefault="009F50F0" w:rsidP="00516D05">
      <w:r w:rsidRPr="00192EB9">
        <w:t>Learners will present their evaluation in a format agreed with you.</w:t>
      </w:r>
    </w:p>
    <w:p w:rsidR="00CA2937" w:rsidRPr="00192EB9" w:rsidRDefault="00CA2937" w:rsidP="00CA2937">
      <w:pPr>
        <w:pStyle w:val="Heading1"/>
      </w:pPr>
      <w:r w:rsidRPr="00192EB9">
        <w:t>Conditions</w:t>
      </w:r>
    </w:p>
    <w:p w:rsidR="00BC12E0" w:rsidRPr="00192EB9" w:rsidRDefault="00BC12E0" w:rsidP="00A54FE0">
      <w:r w:rsidRPr="00192EB9">
        <w:t>Learners could interview the person i</w:t>
      </w:r>
      <w:r w:rsidR="00AF1769" w:rsidRPr="00192EB9">
        <w:t>ndividually or in small groups.</w:t>
      </w:r>
      <w:r w:rsidR="00192EB9" w:rsidRPr="00192EB9">
        <w:t xml:space="preserve"> The interview is not assessed.</w:t>
      </w:r>
    </w:p>
    <w:p w:rsidR="008A7B8F" w:rsidRDefault="00C3493E" w:rsidP="00C3493E">
      <w:r w:rsidRPr="00192EB9">
        <w:lastRenderedPageBreak/>
        <w:t>This is an open-book activity during which learners may refer to their</w:t>
      </w:r>
      <w:r w:rsidR="002B1423" w:rsidRPr="00192EB9">
        <w:t xml:space="preserve"> </w:t>
      </w:r>
      <w:r w:rsidR="00996AF5" w:rsidRPr="00192EB9">
        <w:t>interview,</w:t>
      </w:r>
      <w:r w:rsidRPr="00192EB9">
        <w:t xml:space="preserve"> learning journal and notes.</w:t>
      </w:r>
    </w:p>
    <w:p w:rsidR="00FF6128" w:rsidRPr="00192EB9" w:rsidRDefault="00FF6128" w:rsidP="00C3493E">
      <w:pPr>
        <w:rPr>
          <w:lang w:eastAsia="en-NZ"/>
        </w:rPr>
      </w:pPr>
      <w:r w:rsidRPr="00FF6128">
        <w:rPr>
          <w:lang w:eastAsia="en-NZ"/>
        </w:rPr>
        <w:t>The final evaluation will be individually assessed.</w:t>
      </w:r>
    </w:p>
    <w:p w:rsidR="00CA2937" w:rsidRPr="00192EB9" w:rsidRDefault="00CA2937" w:rsidP="00CA2937">
      <w:pPr>
        <w:pStyle w:val="Heading1"/>
      </w:pPr>
      <w:r w:rsidRPr="00192EB9">
        <w:t>Resource requirements</w:t>
      </w:r>
    </w:p>
    <w:p w:rsidR="00A114ED" w:rsidRPr="00192EB9" w:rsidRDefault="00A114ED" w:rsidP="00A114ED">
      <w:r w:rsidRPr="00192EB9">
        <w:t>Learners will need access to</w:t>
      </w:r>
      <w:r w:rsidR="006754BB" w:rsidRPr="00192EB9">
        <w:t xml:space="preserve"> interview responses and their notes/learning journal.</w:t>
      </w:r>
    </w:p>
    <w:p w:rsidR="008A7B8F" w:rsidRPr="00192EB9" w:rsidRDefault="0068210A" w:rsidP="008A7B8F">
      <w:r w:rsidRPr="00192EB9">
        <w:t>L</w:t>
      </w:r>
      <w:r w:rsidR="008A7B8F" w:rsidRPr="00192EB9">
        <w:t>earners may also need access to additional research material, for instance</w:t>
      </w:r>
      <w:r w:rsidR="00BA3CC6" w:rsidRPr="00192EB9">
        <w:t>,</w:t>
      </w:r>
      <w:r w:rsidR="008A7B8F" w:rsidRPr="00192EB9">
        <w:t xml:space="preserve"> internet access and/or reference books</w:t>
      </w:r>
      <w:r w:rsidR="00AD6F31" w:rsidRPr="00192EB9">
        <w:t>,</w:t>
      </w:r>
      <w:r w:rsidR="008A7B8F" w:rsidRPr="00192EB9">
        <w:t xml:space="preserve"> in order to complete this assessment activity.</w:t>
      </w:r>
    </w:p>
    <w:p w:rsidR="00A114ED" w:rsidRPr="00192EB9" w:rsidRDefault="00A114ED" w:rsidP="00A114ED">
      <w:pPr>
        <w:pStyle w:val="NCEAbodytext"/>
        <w:rPr>
          <w:rFonts w:ascii="Calibri" w:hAnsi="Calibri" w:cs="Calibri"/>
          <w:sz w:val="24"/>
          <w:szCs w:val="24"/>
        </w:rPr>
      </w:pPr>
      <w:r w:rsidRPr="00192EB9">
        <w:rPr>
          <w:rFonts w:ascii="Calibri" w:hAnsi="Calibri" w:cs="Calibri"/>
          <w:sz w:val="24"/>
          <w:szCs w:val="24"/>
        </w:rPr>
        <w:t xml:space="preserve">Suitable websites </w:t>
      </w:r>
      <w:r w:rsidR="00516D05" w:rsidRPr="00192EB9">
        <w:rPr>
          <w:rFonts w:ascii="Calibri" w:hAnsi="Calibri" w:cs="Calibri"/>
          <w:sz w:val="24"/>
          <w:szCs w:val="24"/>
        </w:rPr>
        <w:t xml:space="preserve">to support this activity </w:t>
      </w:r>
      <w:r w:rsidRPr="00192EB9">
        <w:rPr>
          <w:rFonts w:ascii="Calibri" w:hAnsi="Calibri" w:cs="Calibri"/>
          <w:sz w:val="24"/>
          <w:szCs w:val="24"/>
        </w:rPr>
        <w:t>include:</w:t>
      </w:r>
    </w:p>
    <w:p w:rsidR="00863295" w:rsidRPr="00192EB9" w:rsidRDefault="00D94567" w:rsidP="00863295">
      <w:pPr>
        <w:rPr>
          <w:rStyle w:val="Hyperlink"/>
        </w:rPr>
      </w:pPr>
      <w:hyperlink r:id="rId14" w:history="1">
        <w:r w:rsidR="00863295" w:rsidRPr="00192EB9">
          <w:rPr>
            <w:rStyle w:val="Hyperlink"/>
          </w:rPr>
          <w:t>http://www.cab.org.nz/Pages/home.aspx</w:t>
        </w:r>
      </w:hyperlink>
    </w:p>
    <w:p w:rsidR="00863295" w:rsidRPr="00192EB9" w:rsidRDefault="00D94567" w:rsidP="00863295">
      <w:pPr>
        <w:rPr>
          <w:rStyle w:val="Hyperlink"/>
        </w:rPr>
      </w:pPr>
      <w:hyperlink r:id="rId15" w:history="1">
        <w:r w:rsidR="00863295" w:rsidRPr="00192EB9">
          <w:rPr>
            <w:rStyle w:val="Hyperlink"/>
          </w:rPr>
          <w:t>http://www.workandincome.govt.nz/</w:t>
        </w:r>
      </w:hyperlink>
    </w:p>
    <w:p w:rsidR="00863295" w:rsidRPr="00192EB9" w:rsidRDefault="00D94567" w:rsidP="00863295">
      <w:pPr>
        <w:rPr>
          <w:rStyle w:val="Hyperlink"/>
        </w:rPr>
      </w:pPr>
      <w:hyperlink r:id="rId16" w:history="1">
        <w:r w:rsidR="00863295" w:rsidRPr="00192EB9">
          <w:rPr>
            <w:rStyle w:val="Hyperlink"/>
          </w:rPr>
          <w:t>http://www.familybudgeting.org.nz/</w:t>
        </w:r>
      </w:hyperlink>
    </w:p>
    <w:p w:rsidR="00863295" w:rsidRPr="00192EB9" w:rsidRDefault="00D94567" w:rsidP="00863295">
      <w:pPr>
        <w:rPr>
          <w:rStyle w:val="Hyperlink"/>
        </w:rPr>
      </w:pPr>
      <w:hyperlink r:id="rId17" w:history="1">
        <w:r w:rsidR="00863295" w:rsidRPr="00192EB9">
          <w:rPr>
            <w:rStyle w:val="Hyperlink"/>
          </w:rPr>
          <w:t>http://www.familyservices.govt.nz/working-with-us/programmes-services/connected-services/budget-advice-services.html</w:t>
        </w:r>
      </w:hyperlink>
    </w:p>
    <w:p w:rsidR="00863295" w:rsidRPr="00192EB9" w:rsidRDefault="00D94567" w:rsidP="00863295">
      <w:pPr>
        <w:rPr>
          <w:rStyle w:val="Hyperlink"/>
        </w:rPr>
      </w:pPr>
      <w:hyperlink r:id="rId18" w:history="1">
        <w:r w:rsidR="00863295" w:rsidRPr="00192EB9">
          <w:rPr>
            <w:rStyle w:val="Hyperlink"/>
          </w:rPr>
          <w:t>http://www.msd.govt.nz/what-we-can-do/seniorcitizens/entitlements/retirement-income.html</w:t>
        </w:r>
      </w:hyperlink>
    </w:p>
    <w:p w:rsidR="00863295" w:rsidRPr="00192EB9" w:rsidRDefault="00D94567" w:rsidP="00863295">
      <w:pPr>
        <w:rPr>
          <w:rStyle w:val="Hyperlink"/>
        </w:rPr>
      </w:pPr>
      <w:hyperlink r:id="rId19" w:history="1">
        <w:r w:rsidR="00863295" w:rsidRPr="00192EB9">
          <w:rPr>
            <w:rStyle w:val="Hyperlink"/>
          </w:rPr>
          <w:t>http://www.relationshipsaotearoa.org.nz/</w:t>
        </w:r>
      </w:hyperlink>
    </w:p>
    <w:p w:rsidR="00863295" w:rsidRPr="00192EB9" w:rsidRDefault="00D94567" w:rsidP="00863295">
      <w:pPr>
        <w:rPr>
          <w:rStyle w:val="Hyperlink"/>
        </w:rPr>
      </w:pPr>
      <w:hyperlink r:id="rId20" w:history="1">
        <w:r w:rsidR="00863295" w:rsidRPr="00192EB9">
          <w:rPr>
            <w:rStyle w:val="Hyperlink"/>
          </w:rPr>
          <w:t>http://www.ethnicaffairs.govt.nz/</w:t>
        </w:r>
      </w:hyperlink>
    </w:p>
    <w:p w:rsidR="00CA2937" w:rsidRPr="00192EB9" w:rsidRDefault="00CA2937" w:rsidP="00A114ED">
      <w:pPr>
        <w:pStyle w:val="Heading1"/>
      </w:pPr>
      <w:r w:rsidRPr="00192EB9">
        <w:t>Additional information</w:t>
      </w:r>
    </w:p>
    <w:p w:rsidR="00202A57" w:rsidRPr="00192EB9" w:rsidRDefault="00237A27" w:rsidP="00A114ED">
      <w:r w:rsidRPr="00192EB9">
        <w:t>None.</w:t>
      </w:r>
    </w:p>
    <w:p w:rsidR="00CA2937" w:rsidRPr="00192EB9" w:rsidRDefault="00CA2937" w:rsidP="00E053F6"/>
    <w:p w:rsidR="0003223B" w:rsidRPr="00192EB9" w:rsidRDefault="0003223B" w:rsidP="00E053F6">
      <w:pPr>
        <w:sectPr w:rsidR="0003223B" w:rsidRPr="00192EB9">
          <w:headerReference w:type="default" r:id="rId21"/>
          <w:headerReference w:type="first" r:id="rId22"/>
          <w:pgSz w:w="11906" w:h="16838" w:code="9"/>
          <w:pgMar w:top="1440" w:right="1440" w:bottom="1440" w:left="1440" w:header="709" w:footer="709" w:gutter="0"/>
          <w:cols w:space="708"/>
          <w:docGrid w:linePitch="360"/>
        </w:sectPr>
      </w:pPr>
    </w:p>
    <w:p w:rsidR="0003223B" w:rsidRPr="00192EB9" w:rsidRDefault="0003223B" w:rsidP="0003223B">
      <w:pPr>
        <w:pStyle w:val="Heading1"/>
      </w:pPr>
      <w:r w:rsidRPr="00192EB9">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CC5558" w:rsidRPr="00192EB9">
            <w:t>Health</w:t>
          </w:r>
          <w:r w:rsidR="00C2253C" w:rsidRPr="00192EB9">
            <w:t xml:space="preserve"> </w:t>
          </w:r>
          <w:r w:rsidR="00E32668" w:rsidRPr="00192EB9">
            <w:t>91236</w:t>
          </w:r>
        </w:sdtContent>
      </w:sdt>
      <w:r w:rsidRPr="00192EB9">
        <w:t xml:space="preserve"> </w:t>
      </w:r>
      <w:r w:rsidR="00C2253C" w:rsidRPr="00192EB9">
        <w:t>–</w:t>
      </w:r>
      <w:r w:rsidRPr="00192EB9">
        <w:t xml:space="preserve"> </w:t>
      </w:r>
      <w:sdt>
        <w:sdtPr>
          <w:alias w:val="Resource title"/>
          <w:tag w:val="Resource title"/>
          <w:id w:val="401076186"/>
          <w:placeholder>
            <w:docPart w:val="083CA754EB534A9CAD35BD9C4117F048"/>
          </w:placeholder>
        </w:sdtPr>
        <w:sdtContent>
          <w:r w:rsidR="00E32668" w:rsidRPr="00192EB9">
            <w:t>F</w:t>
          </w:r>
          <w:r w:rsidR="009B2310" w:rsidRPr="00192EB9">
            <w:t>inancial</w:t>
          </w:r>
          <w:r w:rsidR="00E32668" w:rsidRPr="00192EB9">
            <w:t xml:space="preserve"> support systems</w:t>
          </w:r>
        </w:sdtContent>
      </w:sdt>
    </w:p>
    <w:tbl>
      <w:tblPr>
        <w:tblW w:w="0" w:type="auto"/>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724"/>
        <w:gridCol w:w="4725"/>
        <w:gridCol w:w="4725"/>
      </w:tblGrid>
      <w:tr w:rsidR="00CA2937" w:rsidRPr="00192EB9">
        <w:tc>
          <w:tcPr>
            <w:tcW w:w="4724" w:type="dxa"/>
          </w:tcPr>
          <w:p w:rsidR="00CA2937" w:rsidRPr="00192EB9" w:rsidRDefault="00D47620" w:rsidP="000D2EBA">
            <w:pPr>
              <w:pStyle w:val="VP11ptBoldCenteredBefore3ptAfter3pt"/>
            </w:pPr>
            <w:r w:rsidRPr="00192EB9">
              <w:t>Evidence/Judgements for Achievement</w:t>
            </w:r>
          </w:p>
        </w:tc>
        <w:tc>
          <w:tcPr>
            <w:tcW w:w="4725" w:type="dxa"/>
          </w:tcPr>
          <w:p w:rsidR="00CA2937" w:rsidRPr="00192EB9" w:rsidRDefault="00D47620" w:rsidP="000D2EBA">
            <w:pPr>
              <w:pStyle w:val="VP11ptBoldCenteredBefore3ptAfter3pt"/>
            </w:pPr>
            <w:r w:rsidRPr="00192EB9">
              <w:t>Evidence/Judgements for Achievement with Merit</w:t>
            </w:r>
          </w:p>
        </w:tc>
        <w:tc>
          <w:tcPr>
            <w:tcW w:w="4725" w:type="dxa"/>
          </w:tcPr>
          <w:p w:rsidR="00CA2937" w:rsidRPr="00192EB9" w:rsidRDefault="00D47620" w:rsidP="000D2EBA">
            <w:pPr>
              <w:pStyle w:val="VP11ptBoldCenteredBefore3ptAfter3pt"/>
            </w:pPr>
            <w:r w:rsidRPr="00192EB9">
              <w:t>Evidence/Judgements for Achievement with Excellence</w:t>
            </w:r>
          </w:p>
        </w:tc>
      </w:tr>
      <w:tr w:rsidR="00286990" w:rsidRPr="00192EB9">
        <w:tc>
          <w:tcPr>
            <w:tcW w:w="4724" w:type="dxa"/>
          </w:tcPr>
          <w:p w:rsidR="00286990" w:rsidRPr="00192EB9" w:rsidRDefault="00286990" w:rsidP="00E32668">
            <w:pPr>
              <w:pStyle w:val="VPScheduletext"/>
            </w:pPr>
            <w:r w:rsidRPr="00192EB9">
              <w:t xml:space="preserve">The learner evaluates factors that influence </w:t>
            </w:r>
            <w:r w:rsidR="008A7B8F" w:rsidRPr="00192EB9">
              <w:t>people’s</w:t>
            </w:r>
            <w:r w:rsidRPr="00192EB9">
              <w:t xml:space="preserve"> ability to manage change</w:t>
            </w:r>
            <w:r w:rsidR="00D34F91" w:rsidRPr="00192EB9">
              <w:t xml:space="preserve"> when they have experienced a life change that has had a significant effect o</w:t>
            </w:r>
            <w:r w:rsidR="00287ACB" w:rsidRPr="00192EB9">
              <w:t>n their personal finances</w:t>
            </w:r>
            <w:r w:rsidRPr="00192EB9">
              <w:t xml:space="preserve"> by:</w:t>
            </w:r>
          </w:p>
          <w:p w:rsidR="00286990" w:rsidRPr="00192EB9" w:rsidRDefault="00597511" w:rsidP="007133D5">
            <w:pPr>
              <w:pStyle w:val="VPSchedulebullets"/>
            </w:pPr>
            <w:r w:rsidRPr="00192EB9">
              <w:t>e</w:t>
            </w:r>
            <w:r w:rsidR="00286990" w:rsidRPr="00192EB9">
              <w:t xml:space="preserve">xplaining risk and protective factors that contribute to </w:t>
            </w:r>
            <w:r w:rsidR="006754BB" w:rsidRPr="00192EB9">
              <w:t>the interviewee’s</w:t>
            </w:r>
            <w:r w:rsidR="00D34F91" w:rsidRPr="00192EB9">
              <w:t xml:space="preserve"> </w:t>
            </w:r>
            <w:r w:rsidR="00694DA8" w:rsidRPr="00192EB9">
              <w:t xml:space="preserve">ability </w:t>
            </w:r>
            <w:r w:rsidR="00286990" w:rsidRPr="00192EB9">
              <w:t xml:space="preserve">to manage </w:t>
            </w:r>
            <w:r w:rsidR="006754BB" w:rsidRPr="00192EB9">
              <w:t xml:space="preserve">the </w:t>
            </w:r>
            <w:r w:rsidR="00286990" w:rsidRPr="00192EB9">
              <w:t>change situation</w:t>
            </w:r>
          </w:p>
          <w:p w:rsidR="00286990" w:rsidRPr="00192EB9" w:rsidRDefault="006754BB" w:rsidP="00597511">
            <w:pPr>
              <w:pStyle w:val="VPSchedulebullets"/>
            </w:pPr>
            <w:r w:rsidRPr="00192EB9">
              <w:t xml:space="preserve">recommending a combination of personal, interpersonal and societal strategies to help maintain the protective factors and/or minimise the risk factors </w:t>
            </w:r>
          </w:p>
          <w:p w:rsidR="00357871" w:rsidRDefault="00286990">
            <w:pPr>
              <w:pStyle w:val="VPScheduletext"/>
            </w:pPr>
            <w:r w:rsidRPr="00192EB9">
              <w:t>For example</w:t>
            </w:r>
            <w:r w:rsidR="0024299B" w:rsidRPr="00192EB9">
              <w:t>, the learner explains</w:t>
            </w:r>
            <w:r w:rsidRPr="00192EB9">
              <w:t>:</w:t>
            </w:r>
          </w:p>
          <w:p w:rsidR="00357871" w:rsidRDefault="008A13C4">
            <w:pPr>
              <w:pStyle w:val="VPSchedulebullets"/>
              <w:numPr>
                <w:ilvl w:val="0"/>
                <w:numId w:val="0"/>
              </w:numPr>
              <w:rPr>
                <w:i/>
              </w:rPr>
            </w:pPr>
            <w:r w:rsidRPr="00192EB9">
              <w:t>Interpersonal protective</w:t>
            </w:r>
            <w:r w:rsidR="00975FF9" w:rsidRPr="00192EB9">
              <w:t xml:space="preserve"> factor</w:t>
            </w:r>
            <w:r w:rsidR="00287ACB" w:rsidRPr="00192EB9">
              <w:rPr>
                <w:i/>
              </w:rPr>
              <w:t xml:space="preserve">: </w:t>
            </w:r>
            <w:r w:rsidR="00AB51D2" w:rsidRPr="00192EB9">
              <w:rPr>
                <w:i/>
              </w:rPr>
              <w:t>At the time when my interviewee had the accident</w:t>
            </w:r>
            <w:r w:rsidRPr="00192EB9">
              <w:rPr>
                <w:i/>
              </w:rPr>
              <w:t>,</w:t>
            </w:r>
            <w:r w:rsidR="00AB51D2" w:rsidRPr="00192EB9">
              <w:rPr>
                <w:i/>
              </w:rPr>
              <w:t xml:space="preserve"> he was fortunate to have an established social support network of family and friends nearby. They immediately took over the running of the business and household, organised relief staff, provided the household with meals and did housework so his partner could spend time in hospital with him. This is a protective factor because it meant immediately he did not have to worry about the business</w:t>
            </w:r>
            <w:r w:rsidRPr="00192EB9">
              <w:rPr>
                <w:i/>
              </w:rPr>
              <w:t>,</w:t>
            </w:r>
            <w:r w:rsidR="00AB51D2" w:rsidRPr="00192EB9">
              <w:rPr>
                <w:i/>
              </w:rPr>
              <w:t xml:space="preserve"> and the physical and emotional needs of the family were also being supported and taken care of with the help provided. This meant he could focus on his immediate recovery and his partner could support him in hospital without the </w:t>
            </w:r>
            <w:r w:rsidR="00AB51D2" w:rsidRPr="00192EB9">
              <w:rPr>
                <w:i/>
              </w:rPr>
              <w:lastRenderedPageBreak/>
              <w:t>worry about what was going on at home and with the business.</w:t>
            </w:r>
          </w:p>
          <w:p w:rsidR="00357871" w:rsidRDefault="00AB51D2">
            <w:pPr>
              <w:pStyle w:val="VPSchedulebullets"/>
              <w:numPr>
                <w:ilvl w:val="0"/>
                <w:numId w:val="0"/>
              </w:numPr>
              <w:rPr>
                <w:i/>
              </w:rPr>
            </w:pPr>
            <w:r w:rsidRPr="00192EB9">
              <w:t>Personal strategy</w:t>
            </w:r>
            <w:r w:rsidR="00287ACB" w:rsidRPr="00192EB9">
              <w:rPr>
                <w:i/>
              </w:rPr>
              <w:t xml:space="preserve">: </w:t>
            </w:r>
            <w:r w:rsidRPr="00192EB9">
              <w:rPr>
                <w:i/>
              </w:rPr>
              <w:t>A personal strategy that my interviewee used to support himself and help manage the change was that he allowed other people (</w:t>
            </w:r>
            <w:r w:rsidR="00552566" w:rsidRPr="00192EB9">
              <w:rPr>
                <w:i/>
              </w:rPr>
              <w:t xml:space="preserve">community, </w:t>
            </w:r>
            <w:r w:rsidRPr="00192EB9">
              <w:rPr>
                <w:i/>
              </w:rPr>
              <w:t>friends and family) to help and support him and he trusted them to do the right thing as far as looking after the business went. He also could ask them for further help if he needed it. This enabled him to be resilient because he could focus on his immediate recovery and knew he did not need to worry about what was going on at home.</w:t>
            </w:r>
          </w:p>
          <w:p w:rsidR="00286990" w:rsidRPr="00192EB9" w:rsidRDefault="009D6D59" w:rsidP="00745069">
            <w:pPr>
              <w:pStyle w:val="VPScheduletext"/>
              <w:rPr>
                <w:i/>
                <w:iCs/>
                <w:color w:val="FF0000"/>
              </w:rPr>
            </w:pPr>
            <w:r w:rsidRPr="00192EB9">
              <w:rPr>
                <w:i/>
                <w:iCs/>
                <w:color w:val="FF0000"/>
              </w:rPr>
              <w:t>The above expected learner responses</w:t>
            </w:r>
            <w:r w:rsidR="00286990" w:rsidRPr="00192EB9">
              <w:rPr>
                <w:i/>
                <w:iCs/>
                <w:color w:val="FF0000"/>
              </w:rPr>
              <w:t xml:space="preserve"> are indicative only and relate to just part of what is required.</w:t>
            </w:r>
          </w:p>
          <w:p w:rsidR="00286990" w:rsidRPr="00192EB9" w:rsidRDefault="00286990" w:rsidP="00AD61D9">
            <w:pPr>
              <w:pStyle w:val="VPScheduletext"/>
            </w:pPr>
          </w:p>
        </w:tc>
        <w:tc>
          <w:tcPr>
            <w:tcW w:w="4725" w:type="dxa"/>
          </w:tcPr>
          <w:p w:rsidR="00286990" w:rsidRPr="00192EB9" w:rsidRDefault="00286990" w:rsidP="00C678F9">
            <w:pPr>
              <w:pStyle w:val="VPScheduletext"/>
            </w:pPr>
            <w:r w:rsidRPr="00192EB9">
              <w:lastRenderedPageBreak/>
              <w:t>The learner evaluates</w:t>
            </w:r>
            <w:r w:rsidR="00DB53A2" w:rsidRPr="00192EB9">
              <w:t>,</w:t>
            </w:r>
            <w:r w:rsidRPr="00192EB9">
              <w:t xml:space="preserve"> </w:t>
            </w:r>
            <w:r w:rsidR="00DB53A2" w:rsidRPr="00192EB9">
              <w:t>in-</w:t>
            </w:r>
            <w:r w:rsidRPr="00192EB9">
              <w:t xml:space="preserve">depth, factors that influence </w:t>
            </w:r>
            <w:r w:rsidR="009D22A1" w:rsidRPr="00192EB9">
              <w:t>people’s ability to manage change</w:t>
            </w:r>
            <w:r w:rsidR="00D34F91" w:rsidRPr="00192EB9">
              <w:t xml:space="preserve"> when they have experienced a life change that has had a significant effect o</w:t>
            </w:r>
            <w:r w:rsidR="009D22A1" w:rsidRPr="00192EB9">
              <w:t>n their personal finances by</w:t>
            </w:r>
            <w:r w:rsidRPr="00192EB9">
              <w:t>:</w:t>
            </w:r>
          </w:p>
          <w:p w:rsidR="00286990" w:rsidRPr="00192EB9" w:rsidRDefault="00597511" w:rsidP="00D548EA">
            <w:pPr>
              <w:pStyle w:val="VPSchedulebullets"/>
              <w:rPr>
                <w:color w:val="000000"/>
              </w:rPr>
            </w:pPr>
            <w:r w:rsidRPr="00192EB9">
              <w:rPr>
                <w:color w:val="000000"/>
              </w:rPr>
              <w:t>e</w:t>
            </w:r>
            <w:r w:rsidR="00286990" w:rsidRPr="00192EB9">
              <w:rPr>
                <w:color w:val="000000"/>
              </w:rPr>
              <w:t>xplaining in detail</w:t>
            </w:r>
            <w:r w:rsidR="007D42DE" w:rsidRPr="00192EB9">
              <w:rPr>
                <w:color w:val="000000"/>
              </w:rPr>
              <w:t>,</w:t>
            </w:r>
            <w:r w:rsidR="00286990" w:rsidRPr="00192EB9">
              <w:t xml:space="preserve"> risk and protective factors that are </w:t>
            </w:r>
            <w:r w:rsidR="00286990" w:rsidRPr="00192EB9">
              <w:rPr>
                <w:color w:val="000000"/>
              </w:rPr>
              <w:t>clearly linked to</w:t>
            </w:r>
            <w:r w:rsidR="009D22A1" w:rsidRPr="00192EB9">
              <w:t xml:space="preserve"> </w:t>
            </w:r>
            <w:r w:rsidR="006754BB" w:rsidRPr="00192EB9">
              <w:t xml:space="preserve">the interviewee’s ability to manage the </w:t>
            </w:r>
            <w:r w:rsidR="009D22A1" w:rsidRPr="00192EB9">
              <w:t xml:space="preserve">change </w:t>
            </w:r>
            <w:r w:rsidR="007D42DE" w:rsidRPr="00192EB9">
              <w:t>situation</w:t>
            </w:r>
            <w:r w:rsidR="00B03DC2" w:rsidRPr="00192EB9">
              <w:t xml:space="preserve"> and the</w:t>
            </w:r>
            <w:r w:rsidR="006754BB" w:rsidRPr="00192EB9">
              <w:t xml:space="preserve"> effect on </w:t>
            </w:r>
            <w:r w:rsidR="00B03DC2" w:rsidRPr="00192EB9">
              <w:t xml:space="preserve">their </w:t>
            </w:r>
            <w:r w:rsidR="006754BB" w:rsidRPr="00192EB9">
              <w:t>resilience</w:t>
            </w:r>
            <w:r w:rsidR="00D34F91" w:rsidRPr="00192EB9">
              <w:t xml:space="preserve"> </w:t>
            </w:r>
          </w:p>
          <w:p w:rsidR="00286990" w:rsidRPr="00192EB9" w:rsidRDefault="006754BB" w:rsidP="00D548EA">
            <w:pPr>
              <w:pStyle w:val="VPSchedulebullets"/>
              <w:rPr>
                <w:color w:val="000000"/>
              </w:rPr>
            </w:pPr>
            <w:r w:rsidRPr="00192EB9">
              <w:t>recommending personal, interpersonal and societal strategies that are specific to the change situation to help maintain the protective factors and/or minimise the risk factors</w:t>
            </w:r>
          </w:p>
          <w:p w:rsidR="00357871" w:rsidRDefault="00286990">
            <w:pPr>
              <w:pStyle w:val="VPSchedulebullets"/>
              <w:numPr>
                <w:ilvl w:val="0"/>
                <w:numId w:val="0"/>
              </w:numPr>
            </w:pPr>
            <w:r w:rsidRPr="00192EB9">
              <w:t>For example</w:t>
            </w:r>
            <w:r w:rsidR="0024299B" w:rsidRPr="00192EB9">
              <w:t>, the learner explains</w:t>
            </w:r>
            <w:r w:rsidRPr="00192EB9">
              <w:t>:</w:t>
            </w:r>
          </w:p>
          <w:p w:rsidR="00357871" w:rsidRDefault="00794C7E">
            <w:pPr>
              <w:pStyle w:val="VPSchedulebullets"/>
              <w:numPr>
                <w:ilvl w:val="0"/>
                <w:numId w:val="0"/>
              </w:numPr>
            </w:pPr>
            <w:r w:rsidRPr="00192EB9">
              <w:t>Interpersonal protective</w:t>
            </w:r>
            <w:r w:rsidR="00975FF9" w:rsidRPr="00192EB9">
              <w:t xml:space="preserve"> factor</w:t>
            </w:r>
            <w:r w:rsidR="00287ACB" w:rsidRPr="00192EB9">
              <w:t xml:space="preserve">: </w:t>
            </w:r>
            <w:r w:rsidR="00AB51D2" w:rsidRPr="00192EB9">
              <w:rPr>
                <w:i/>
              </w:rPr>
              <w:t>At the time when my interviewee was hospitalised with a back</w:t>
            </w:r>
            <w:r w:rsidR="007C6681" w:rsidRPr="00192EB9">
              <w:rPr>
                <w:i/>
              </w:rPr>
              <w:t xml:space="preserve"> </w:t>
            </w:r>
            <w:r w:rsidR="00AB51D2" w:rsidRPr="00192EB9">
              <w:rPr>
                <w:i/>
              </w:rPr>
              <w:t>injury he was fortunate to have an established social support network of family and friends nearby. Having</w:t>
            </w:r>
            <w:r w:rsidR="00975FF9" w:rsidRPr="00192EB9">
              <w:rPr>
                <w:i/>
              </w:rPr>
              <w:t xml:space="preserve"> a</w:t>
            </w:r>
            <w:r w:rsidR="00AB51D2" w:rsidRPr="00192EB9">
              <w:rPr>
                <w:i/>
              </w:rPr>
              <w:t xml:space="preserve"> family member with him at the hospital after the accident meant there was someone there to support him</w:t>
            </w:r>
            <w:r w:rsidR="007C6681" w:rsidRPr="00192EB9">
              <w:rPr>
                <w:i/>
              </w:rPr>
              <w:t xml:space="preserve">. They could also </w:t>
            </w:r>
            <w:r w:rsidR="00AB51D2" w:rsidRPr="00192EB9">
              <w:rPr>
                <w:i/>
              </w:rPr>
              <w:t xml:space="preserve">take in what the medical </w:t>
            </w:r>
            <w:r w:rsidR="00B83145" w:rsidRPr="00192EB9">
              <w:rPr>
                <w:i/>
              </w:rPr>
              <w:t>staff were</w:t>
            </w:r>
            <w:r w:rsidR="00AB51D2" w:rsidRPr="00192EB9">
              <w:rPr>
                <w:i/>
              </w:rPr>
              <w:t xml:space="preserve"> saying because he could have been in shock and might not remember later what he was being told. On the day of the accident his family and friends also took over the running of the business, checking to see what he had planned and rang the clients to </w:t>
            </w:r>
            <w:r w:rsidR="00AB51D2" w:rsidRPr="00192EB9">
              <w:rPr>
                <w:i/>
              </w:rPr>
              <w:lastRenderedPageBreak/>
              <w:t xml:space="preserve">explain what had happened. They also found someone in the community </w:t>
            </w:r>
            <w:r w:rsidR="00427B40" w:rsidRPr="00192EB9">
              <w:rPr>
                <w:i/>
              </w:rPr>
              <w:t xml:space="preserve">who </w:t>
            </w:r>
            <w:r w:rsidR="00AB51D2" w:rsidRPr="00192EB9">
              <w:rPr>
                <w:i/>
              </w:rPr>
              <w:t xml:space="preserve">was available to take over the business in the short term. In addition </w:t>
            </w:r>
            <w:r w:rsidR="00552566" w:rsidRPr="00192EB9">
              <w:rPr>
                <w:i/>
              </w:rPr>
              <w:t xml:space="preserve">friends </w:t>
            </w:r>
            <w:r w:rsidR="00AB51D2" w:rsidRPr="00192EB9">
              <w:rPr>
                <w:i/>
              </w:rPr>
              <w:t>provided the family with meals and did housework so his partner could spend time in hospital with him. This is a protective factor that supported him and developed resilience because he was able to focus on being calm and work towards his recovery, without having to organise others to take over the business. This protective factor meant that even though my interviewee was going through a very painful and stressful situation</w:t>
            </w:r>
            <w:r w:rsidR="0051691A" w:rsidRPr="00192EB9">
              <w:rPr>
                <w:i/>
              </w:rPr>
              <w:t xml:space="preserve">, </w:t>
            </w:r>
            <w:r w:rsidR="00AB51D2" w:rsidRPr="00192EB9">
              <w:rPr>
                <w:i/>
              </w:rPr>
              <w:t>some of the stresses of his life</w:t>
            </w:r>
            <w:r w:rsidR="007C6681" w:rsidRPr="00192EB9">
              <w:rPr>
                <w:i/>
              </w:rPr>
              <w:t xml:space="preserve"> (e.g. financial)</w:t>
            </w:r>
            <w:r w:rsidR="00AB51D2" w:rsidRPr="00192EB9">
              <w:rPr>
                <w:i/>
              </w:rPr>
              <w:t xml:space="preserve"> were removed and taken care of by others which enabled him to be resilient.</w:t>
            </w:r>
          </w:p>
          <w:p w:rsidR="00357871" w:rsidRDefault="00156482">
            <w:pPr>
              <w:pStyle w:val="VPSchedulebullets"/>
              <w:numPr>
                <w:ilvl w:val="0"/>
                <w:numId w:val="0"/>
              </w:numPr>
              <w:rPr>
                <w:rFonts w:eastAsia="Times New Roman"/>
                <w:b/>
                <w:bCs/>
                <w:i/>
              </w:rPr>
            </w:pPr>
            <w:r w:rsidRPr="00192EB9">
              <w:t>Personal strategy</w:t>
            </w:r>
            <w:r w:rsidR="00287ACB" w:rsidRPr="00192EB9">
              <w:t xml:space="preserve">: </w:t>
            </w:r>
            <w:r w:rsidR="00AB51D2" w:rsidRPr="00192EB9">
              <w:rPr>
                <w:i/>
              </w:rPr>
              <w:t>A personal strategy that my interviewee used to support himself and help manage the change was that he had the confidence and trust to allow other people (</w:t>
            </w:r>
            <w:r w:rsidR="00552566" w:rsidRPr="00192EB9">
              <w:rPr>
                <w:i/>
              </w:rPr>
              <w:t xml:space="preserve">community, </w:t>
            </w:r>
            <w:r w:rsidR="00AB51D2" w:rsidRPr="00192EB9">
              <w:rPr>
                <w:i/>
              </w:rPr>
              <w:t xml:space="preserve">friends and family) to help and support him and he knew they would do the right thing as far as looking after </w:t>
            </w:r>
            <w:r w:rsidR="007C6681" w:rsidRPr="00192EB9">
              <w:rPr>
                <w:i/>
              </w:rPr>
              <w:t>the business went. This enhances</w:t>
            </w:r>
            <w:r w:rsidR="00AB51D2" w:rsidRPr="00192EB9">
              <w:rPr>
                <w:i/>
              </w:rPr>
              <w:t xml:space="preserve"> the protective factor of having a large social support network. He also knew he could ask them for further help with the business if he required it as time went on. Assertively asking people to help and accepting their help when we need</w:t>
            </w:r>
            <w:r w:rsidR="00417371" w:rsidRPr="00192EB9">
              <w:rPr>
                <w:i/>
              </w:rPr>
              <w:t xml:space="preserve"> it</w:t>
            </w:r>
            <w:r w:rsidR="00AB51D2" w:rsidRPr="00192EB9">
              <w:rPr>
                <w:i/>
              </w:rPr>
              <w:t xml:space="preserve"> means they know we are genuine in our reques</w:t>
            </w:r>
            <w:r w:rsidR="007C6681" w:rsidRPr="00192EB9">
              <w:rPr>
                <w:i/>
              </w:rPr>
              <w:t xml:space="preserve">ts and </w:t>
            </w:r>
            <w:r w:rsidR="00233180" w:rsidRPr="00192EB9">
              <w:rPr>
                <w:i/>
              </w:rPr>
              <w:t xml:space="preserve">that </w:t>
            </w:r>
            <w:r w:rsidR="007C6681" w:rsidRPr="00192EB9">
              <w:rPr>
                <w:i/>
              </w:rPr>
              <w:t xml:space="preserve">assistance is required. </w:t>
            </w:r>
            <w:r w:rsidR="00AB51D2" w:rsidRPr="00192EB9">
              <w:rPr>
                <w:i/>
              </w:rPr>
              <w:t>This allows people who are managing change to focus on what is most important</w:t>
            </w:r>
            <w:r w:rsidR="00233180" w:rsidRPr="00192EB9">
              <w:rPr>
                <w:i/>
              </w:rPr>
              <w:t>,</w:t>
            </w:r>
            <w:r w:rsidR="00AB51D2" w:rsidRPr="00192EB9">
              <w:rPr>
                <w:i/>
              </w:rPr>
              <w:t xml:space="preserve"> and in this situation it was being in hospital and recovering </w:t>
            </w:r>
            <w:r w:rsidR="00AB51D2" w:rsidRPr="00192EB9">
              <w:rPr>
                <w:i/>
              </w:rPr>
              <w:lastRenderedPageBreak/>
              <w:t xml:space="preserve">from his injuries. This enabled him to be resilient because he did not need to worry about what was going on at home or </w:t>
            </w:r>
            <w:r w:rsidR="004716FB" w:rsidRPr="00192EB9">
              <w:rPr>
                <w:i/>
              </w:rPr>
              <w:t xml:space="preserve">with </w:t>
            </w:r>
            <w:r w:rsidR="00AB51D2" w:rsidRPr="00192EB9">
              <w:rPr>
                <w:i/>
              </w:rPr>
              <w:t>the business</w:t>
            </w:r>
            <w:r w:rsidR="004716FB" w:rsidRPr="00192EB9">
              <w:rPr>
                <w:i/>
              </w:rPr>
              <w:t>. This enabled</w:t>
            </w:r>
            <w:r w:rsidR="00AB51D2" w:rsidRPr="00192EB9">
              <w:rPr>
                <w:i/>
              </w:rPr>
              <w:t xml:space="preserve"> him to be less stressed and have the belief if he worked at it, he would recover from his injuries.</w:t>
            </w:r>
          </w:p>
          <w:p w:rsidR="00286990" w:rsidRPr="00192EB9" w:rsidRDefault="009D6D59" w:rsidP="003B2E13">
            <w:pPr>
              <w:pStyle w:val="VPScheduletext"/>
              <w:rPr>
                <w:i/>
                <w:iCs/>
                <w:color w:val="FF0000"/>
              </w:rPr>
            </w:pPr>
            <w:r w:rsidRPr="00192EB9">
              <w:rPr>
                <w:i/>
                <w:iCs/>
                <w:color w:val="FF0000"/>
              </w:rPr>
              <w:t xml:space="preserve">The above </w:t>
            </w:r>
            <w:r w:rsidR="00286990" w:rsidRPr="00192EB9">
              <w:rPr>
                <w:i/>
                <w:iCs/>
                <w:color w:val="FF0000"/>
              </w:rPr>
              <w:t xml:space="preserve">expected </w:t>
            </w:r>
            <w:r w:rsidRPr="00192EB9">
              <w:rPr>
                <w:i/>
                <w:iCs/>
                <w:color w:val="FF0000"/>
              </w:rPr>
              <w:t>learner responses</w:t>
            </w:r>
            <w:r w:rsidR="00286990" w:rsidRPr="00192EB9">
              <w:rPr>
                <w:i/>
                <w:iCs/>
                <w:color w:val="FF0000"/>
              </w:rPr>
              <w:t xml:space="preserve"> are indicative only and relate to just part of what is required.</w:t>
            </w:r>
          </w:p>
          <w:p w:rsidR="00286990" w:rsidRPr="00192EB9" w:rsidRDefault="00286990" w:rsidP="00D47620">
            <w:pPr>
              <w:pStyle w:val="VPScheduletext"/>
            </w:pPr>
          </w:p>
        </w:tc>
        <w:tc>
          <w:tcPr>
            <w:tcW w:w="4725" w:type="dxa"/>
          </w:tcPr>
          <w:p w:rsidR="00286990" w:rsidRPr="00192EB9" w:rsidRDefault="00286990" w:rsidP="00286990">
            <w:pPr>
              <w:pStyle w:val="VPScheduletext"/>
            </w:pPr>
            <w:r w:rsidRPr="00192EB9">
              <w:lastRenderedPageBreak/>
              <w:t>The learner evaluates</w:t>
            </w:r>
            <w:r w:rsidR="00DB53A2" w:rsidRPr="00192EB9">
              <w:t>,</w:t>
            </w:r>
            <w:r w:rsidRPr="00192EB9">
              <w:t xml:space="preserve"> comprehensively, factors that influence </w:t>
            </w:r>
            <w:r w:rsidR="007D42DE" w:rsidRPr="00192EB9">
              <w:t>people’s</w:t>
            </w:r>
            <w:r w:rsidR="0085410C" w:rsidRPr="00192EB9">
              <w:t xml:space="preserve"> ability </w:t>
            </w:r>
            <w:r w:rsidRPr="00192EB9">
              <w:t>to manage change</w:t>
            </w:r>
            <w:r w:rsidR="00D34F91" w:rsidRPr="00192EB9">
              <w:t xml:space="preserve"> when they have experienced a life change that has had a significant effect o</w:t>
            </w:r>
            <w:r w:rsidR="009D22A1" w:rsidRPr="00192EB9">
              <w:t>n their personal finances</w:t>
            </w:r>
            <w:r w:rsidRPr="00192EB9">
              <w:t xml:space="preserve"> by:</w:t>
            </w:r>
          </w:p>
          <w:p w:rsidR="00D34F91" w:rsidRPr="00192EB9" w:rsidRDefault="008723BF" w:rsidP="00AB51D2">
            <w:pPr>
              <w:pStyle w:val="VPSchedulebullets"/>
            </w:pPr>
            <w:r w:rsidRPr="00192EB9">
              <w:t>d</w:t>
            </w:r>
            <w:r w:rsidR="00286990" w:rsidRPr="00192EB9">
              <w:t>emonstrating critical understanding</w:t>
            </w:r>
            <w:r w:rsidR="00D34F91" w:rsidRPr="00192EB9">
              <w:t>s</w:t>
            </w:r>
            <w:r w:rsidR="00286990" w:rsidRPr="00192EB9">
              <w:t xml:space="preserve"> </w:t>
            </w:r>
            <w:r w:rsidR="007D42DE" w:rsidRPr="00192EB9">
              <w:t xml:space="preserve">of </w:t>
            </w:r>
            <w:r w:rsidR="00286990" w:rsidRPr="00192EB9">
              <w:t xml:space="preserve">risk and protective factors influencing </w:t>
            </w:r>
            <w:r w:rsidR="009F50F0" w:rsidRPr="00192EB9">
              <w:t xml:space="preserve">the interviewee’s </w:t>
            </w:r>
            <w:r w:rsidR="00694DA8" w:rsidRPr="00192EB9">
              <w:t xml:space="preserve"> ability </w:t>
            </w:r>
            <w:r w:rsidR="00286990" w:rsidRPr="00192EB9">
              <w:t>to manage change</w:t>
            </w:r>
            <w:r w:rsidR="008104F6" w:rsidRPr="00192EB9">
              <w:t xml:space="preserve"> situation</w:t>
            </w:r>
            <w:r w:rsidR="007D42DE" w:rsidRPr="00192EB9">
              <w:t>s</w:t>
            </w:r>
            <w:r w:rsidR="006754BB" w:rsidRPr="00192EB9">
              <w:t>, and strategies for maintaining the protective factors and minimising the risk factors</w:t>
            </w:r>
          </w:p>
          <w:p w:rsidR="005B06A6" w:rsidRPr="00192EB9" w:rsidRDefault="005B06A6" w:rsidP="005B06A6">
            <w:pPr>
              <w:pStyle w:val="VPSchedulebullets"/>
              <w:numPr>
                <w:ilvl w:val="0"/>
                <w:numId w:val="0"/>
              </w:numPr>
              <w:ind w:left="284"/>
            </w:pPr>
            <w:r w:rsidRPr="00192EB9">
              <w:t>Critical understanding will be shown by the learner through a relevant combination of:</w:t>
            </w:r>
          </w:p>
          <w:p w:rsidR="00286990" w:rsidRPr="00192EB9" w:rsidRDefault="00286990" w:rsidP="00AB51D2">
            <w:pPr>
              <w:pStyle w:val="VPScheduletext"/>
              <w:numPr>
                <w:ilvl w:val="1"/>
                <w:numId w:val="4"/>
              </w:numPr>
            </w:pPr>
            <w:r w:rsidRPr="00192EB9">
              <w:t>show</w:t>
            </w:r>
            <w:r w:rsidR="00C30A17" w:rsidRPr="00192EB9">
              <w:t>ing</w:t>
            </w:r>
            <w:r w:rsidRPr="00192EB9">
              <w:t xml:space="preserve"> a conceptually sound understanding of resilience</w:t>
            </w:r>
          </w:p>
          <w:p w:rsidR="00286990" w:rsidRPr="00192EB9" w:rsidRDefault="00C30A17" w:rsidP="00AB51D2">
            <w:pPr>
              <w:pStyle w:val="VPScheduletext"/>
              <w:numPr>
                <w:ilvl w:val="1"/>
                <w:numId w:val="4"/>
              </w:numPr>
            </w:pPr>
            <w:r w:rsidRPr="00192EB9">
              <w:t>showing</w:t>
            </w:r>
            <w:r w:rsidR="00A20D3C" w:rsidRPr="00192EB9">
              <w:t xml:space="preserve"> </w:t>
            </w:r>
            <w:r w:rsidR="00286990" w:rsidRPr="00192EB9">
              <w:t>insight into the change situation beyond the immediate evidence</w:t>
            </w:r>
          </w:p>
          <w:p w:rsidR="00286990" w:rsidRPr="00192EB9" w:rsidRDefault="00286990" w:rsidP="00AB51D2">
            <w:pPr>
              <w:pStyle w:val="VPScheduletext"/>
              <w:numPr>
                <w:ilvl w:val="1"/>
                <w:numId w:val="4"/>
              </w:numPr>
            </w:pPr>
            <w:r w:rsidRPr="00192EB9">
              <w:t>explain</w:t>
            </w:r>
            <w:r w:rsidR="00C30A17" w:rsidRPr="00192EB9">
              <w:t>ing</w:t>
            </w:r>
            <w:r w:rsidRPr="00192EB9">
              <w:t xml:space="preserve"> how the change situation could lead to many inter-related changes</w:t>
            </w:r>
          </w:p>
          <w:p w:rsidR="00975FF9" w:rsidRPr="00192EB9" w:rsidRDefault="00975FF9" w:rsidP="00AB51D2">
            <w:pPr>
              <w:pStyle w:val="VPScheduletext"/>
              <w:numPr>
                <w:ilvl w:val="1"/>
                <w:numId w:val="4"/>
              </w:numPr>
            </w:pPr>
            <w:r w:rsidRPr="00192EB9">
              <w:t>linking the risk and protective factors to the relevant determinants of health</w:t>
            </w:r>
          </w:p>
          <w:p w:rsidR="00A20D3C" w:rsidRPr="00192EB9" w:rsidRDefault="00C30A17" w:rsidP="00AB51D2">
            <w:pPr>
              <w:pStyle w:val="VPScheduletext"/>
              <w:numPr>
                <w:ilvl w:val="1"/>
                <w:numId w:val="4"/>
              </w:numPr>
            </w:pPr>
            <w:r w:rsidRPr="00192EB9">
              <w:t>explaining</w:t>
            </w:r>
            <w:r w:rsidR="00A20D3C" w:rsidRPr="00192EB9">
              <w:t xml:space="preserve"> inter-relationships bet</w:t>
            </w:r>
            <w:r w:rsidRPr="00192EB9">
              <w:t>ween the recommended strategies</w:t>
            </w:r>
          </w:p>
          <w:p w:rsidR="00357871" w:rsidRDefault="00A20D3C">
            <w:pPr>
              <w:pStyle w:val="VPSchedulebullets"/>
              <w:numPr>
                <w:ilvl w:val="0"/>
                <w:numId w:val="0"/>
              </w:numPr>
            </w:pPr>
            <w:r w:rsidRPr="00192EB9">
              <w:t>For example</w:t>
            </w:r>
            <w:r w:rsidR="0024299B" w:rsidRPr="00192EB9">
              <w:t>, the learner explains</w:t>
            </w:r>
            <w:r w:rsidRPr="00192EB9">
              <w:t>:</w:t>
            </w:r>
          </w:p>
          <w:p w:rsidR="00357871" w:rsidRDefault="00026D5A">
            <w:pPr>
              <w:pStyle w:val="VPSchedulebullets"/>
              <w:numPr>
                <w:ilvl w:val="0"/>
                <w:numId w:val="0"/>
              </w:numPr>
              <w:rPr>
                <w:i/>
              </w:rPr>
            </w:pPr>
            <w:r w:rsidRPr="00192EB9">
              <w:t>Interpersonal protective</w:t>
            </w:r>
            <w:r w:rsidR="00975FF9" w:rsidRPr="00192EB9">
              <w:t xml:space="preserve"> factor</w:t>
            </w:r>
            <w:r w:rsidR="007D42DE" w:rsidRPr="00192EB9">
              <w:t xml:space="preserve">: </w:t>
            </w:r>
            <w:r w:rsidR="00AB51D2" w:rsidRPr="00192EB9">
              <w:rPr>
                <w:i/>
              </w:rPr>
              <w:t>At the time when my interviewee had the accident and was hospitalised with a back injury</w:t>
            </w:r>
            <w:r w:rsidR="009204FE" w:rsidRPr="00192EB9">
              <w:rPr>
                <w:i/>
              </w:rPr>
              <w:t>,</w:t>
            </w:r>
            <w:r w:rsidR="00AB51D2" w:rsidRPr="00192EB9">
              <w:rPr>
                <w:i/>
              </w:rPr>
              <w:t xml:space="preserve"> he was fortunate </w:t>
            </w:r>
            <w:r w:rsidR="00AB51D2" w:rsidRPr="00192EB9">
              <w:rPr>
                <w:i/>
              </w:rPr>
              <w:lastRenderedPageBreak/>
              <w:t>to have an established social support network of family and friends nearby. Family met him at the h</w:t>
            </w:r>
            <w:r w:rsidRPr="00192EB9">
              <w:rPr>
                <w:i/>
              </w:rPr>
              <w:t>ospital after the accident. H</w:t>
            </w:r>
            <w:r w:rsidR="00AB51D2" w:rsidRPr="00192EB9">
              <w:rPr>
                <w:i/>
              </w:rPr>
              <w:t>aving</w:t>
            </w:r>
            <w:r w:rsidR="00B32DA7" w:rsidRPr="00192EB9">
              <w:rPr>
                <w:i/>
              </w:rPr>
              <w:t xml:space="preserve"> a</w:t>
            </w:r>
            <w:r w:rsidR="00AB51D2" w:rsidRPr="00192EB9">
              <w:rPr>
                <w:i/>
              </w:rPr>
              <w:t xml:space="preserve"> family member with him at the hospital meant the</w:t>
            </w:r>
            <w:r w:rsidR="00B32DA7" w:rsidRPr="00192EB9">
              <w:rPr>
                <w:i/>
              </w:rPr>
              <w:t xml:space="preserve">re was someone there </w:t>
            </w:r>
            <w:r w:rsidR="00AB51D2" w:rsidRPr="00192EB9">
              <w:rPr>
                <w:i/>
              </w:rPr>
              <w:t xml:space="preserve">to take in what the medical </w:t>
            </w:r>
            <w:r w:rsidR="00B32DA7" w:rsidRPr="00192EB9">
              <w:rPr>
                <w:i/>
              </w:rPr>
              <w:t>staff</w:t>
            </w:r>
            <w:r w:rsidRPr="00192EB9">
              <w:rPr>
                <w:i/>
              </w:rPr>
              <w:t xml:space="preserve"> were</w:t>
            </w:r>
            <w:r w:rsidR="00AB51D2" w:rsidRPr="00192EB9">
              <w:rPr>
                <w:i/>
              </w:rPr>
              <w:t xml:space="preserve"> saying because he could have been in shock and might not remember later what he was being told. Also it meant that he was not alone and had someone else there for support, to talk to and provide comfort. In the hospital often there is a lot</w:t>
            </w:r>
            <w:r w:rsidRPr="00192EB9">
              <w:rPr>
                <w:i/>
              </w:rPr>
              <w:t xml:space="preserve"> of waiting while they do tests, </w:t>
            </w:r>
            <w:r w:rsidR="005B06A6" w:rsidRPr="00192EB9">
              <w:rPr>
                <w:i/>
              </w:rPr>
              <w:t>attend to</w:t>
            </w:r>
            <w:r w:rsidRPr="00192EB9">
              <w:rPr>
                <w:i/>
              </w:rPr>
              <w:t xml:space="preserve"> </w:t>
            </w:r>
            <w:r w:rsidR="00AB51D2" w:rsidRPr="00192EB9">
              <w:rPr>
                <w:i/>
              </w:rPr>
              <w:t xml:space="preserve">injuries and complete operations. </w:t>
            </w:r>
            <w:r w:rsidR="009204FE" w:rsidRPr="00192EB9">
              <w:rPr>
                <w:i/>
              </w:rPr>
              <w:t>H</w:t>
            </w:r>
            <w:r w:rsidR="00AB51D2" w:rsidRPr="00192EB9">
              <w:rPr>
                <w:i/>
              </w:rPr>
              <w:t>aving a family member there mean</w:t>
            </w:r>
            <w:r w:rsidR="009204FE" w:rsidRPr="00192EB9">
              <w:rPr>
                <w:i/>
              </w:rPr>
              <w:t>t</w:t>
            </w:r>
            <w:r w:rsidR="00AB51D2" w:rsidRPr="00192EB9">
              <w:rPr>
                <w:i/>
              </w:rPr>
              <w:t xml:space="preserve"> there </w:t>
            </w:r>
            <w:r w:rsidR="009204FE" w:rsidRPr="00192EB9">
              <w:rPr>
                <w:i/>
              </w:rPr>
              <w:t>was</w:t>
            </w:r>
            <w:r w:rsidR="00AB51D2" w:rsidRPr="00192EB9">
              <w:rPr>
                <w:i/>
              </w:rPr>
              <w:t xml:space="preserve"> someone to talk to, he was not alone during that time and </w:t>
            </w:r>
            <w:r w:rsidR="007B0361" w:rsidRPr="00192EB9">
              <w:rPr>
                <w:i/>
              </w:rPr>
              <w:t xml:space="preserve">was </w:t>
            </w:r>
            <w:r w:rsidR="00AB51D2" w:rsidRPr="00192EB9">
              <w:rPr>
                <w:i/>
              </w:rPr>
              <w:t>able to cope with the unknown, be</w:t>
            </w:r>
            <w:r w:rsidR="007B0361" w:rsidRPr="00192EB9">
              <w:rPr>
                <w:i/>
              </w:rPr>
              <w:t>ing</w:t>
            </w:r>
            <w:r w:rsidR="00AB51D2" w:rsidRPr="00192EB9">
              <w:rPr>
                <w:i/>
              </w:rPr>
              <w:t xml:space="preserve"> strong and resilient. On the day of the accident his family and friends also took over the running of the business, checking to see what he had planned to do</w:t>
            </w:r>
            <w:r w:rsidR="00DE60BB" w:rsidRPr="00192EB9">
              <w:rPr>
                <w:i/>
              </w:rPr>
              <w:t>,</w:t>
            </w:r>
            <w:r w:rsidR="00AB51D2" w:rsidRPr="00192EB9">
              <w:rPr>
                <w:i/>
              </w:rPr>
              <w:t xml:space="preserve"> and rang the clients to explain what had happened. They also found someone in the community </w:t>
            </w:r>
            <w:r w:rsidR="00A128BA" w:rsidRPr="00192EB9">
              <w:rPr>
                <w:i/>
              </w:rPr>
              <w:t xml:space="preserve">who was semi-retired </w:t>
            </w:r>
            <w:r w:rsidR="00AB51D2" w:rsidRPr="00192EB9">
              <w:rPr>
                <w:i/>
              </w:rPr>
              <w:t>that was available to take over the business in the short term</w:t>
            </w:r>
            <w:r w:rsidR="009204FE" w:rsidRPr="00192EB9">
              <w:rPr>
                <w:i/>
              </w:rPr>
              <w:t xml:space="preserve"> </w:t>
            </w:r>
            <w:r w:rsidR="009204FE" w:rsidRPr="00192EB9">
              <w:rPr>
                <w:rFonts w:cstheme="minorHAnsi"/>
                <w:i/>
              </w:rPr>
              <w:t>−</w:t>
            </w:r>
            <w:r w:rsidR="00AB51D2" w:rsidRPr="00192EB9">
              <w:rPr>
                <w:i/>
              </w:rPr>
              <w:t xml:space="preserve"> so even though there was an extra wage having to be paid</w:t>
            </w:r>
            <w:r w:rsidR="009204FE" w:rsidRPr="00192EB9">
              <w:rPr>
                <w:i/>
              </w:rPr>
              <w:t>,</w:t>
            </w:r>
            <w:r w:rsidR="00AB51D2" w:rsidRPr="00192EB9">
              <w:rPr>
                <w:i/>
              </w:rPr>
              <w:t xml:space="preserve"> the clients were </w:t>
            </w:r>
            <w:r w:rsidR="00D96B08" w:rsidRPr="00192EB9">
              <w:rPr>
                <w:i/>
              </w:rPr>
              <w:t>well</w:t>
            </w:r>
            <w:r w:rsidR="00AB51D2" w:rsidRPr="00192EB9">
              <w:rPr>
                <w:i/>
              </w:rPr>
              <w:t xml:space="preserve"> </w:t>
            </w:r>
            <w:r w:rsidR="009204FE" w:rsidRPr="00192EB9">
              <w:rPr>
                <w:i/>
              </w:rPr>
              <w:t>looked after</w:t>
            </w:r>
            <w:r w:rsidR="00AB51D2" w:rsidRPr="00192EB9">
              <w:rPr>
                <w:i/>
              </w:rPr>
              <w:t xml:space="preserve">. In addition </w:t>
            </w:r>
            <w:r w:rsidR="00552566" w:rsidRPr="00192EB9">
              <w:rPr>
                <w:i/>
              </w:rPr>
              <w:t xml:space="preserve">friends </w:t>
            </w:r>
            <w:r w:rsidR="00AB51D2" w:rsidRPr="00192EB9">
              <w:rPr>
                <w:i/>
              </w:rPr>
              <w:t>provided the family with meals and did housework so his partner could spend time in hospital with him. This is linked to the social determinant of health because having the constant support of family and friends during the time of the accident and the period after was a protective factor that supported him, and developed his resilience. He was able to focus on being calm and</w:t>
            </w:r>
            <w:r w:rsidR="00B32DA7" w:rsidRPr="00192EB9">
              <w:rPr>
                <w:i/>
              </w:rPr>
              <w:t xml:space="preserve"> put all</w:t>
            </w:r>
            <w:r w:rsidR="00D96B08" w:rsidRPr="00192EB9">
              <w:rPr>
                <w:i/>
              </w:rPr>
              <w:t xml:space="preserve"> his energy into</w:t>
            </w:r>
            <w:r w:rsidR="00AB51D2" w:rsidRPr="00192EB9">
              <w:rPr>
                <w:i/>
              </w:rPr>
              <w:t xml:space="preserve"> his recovery without having to </w:t>
            </w:r>
            <w:r w:rsidR="00AB51D2" w:rsidRPr="00192EB9">
              <w:rPr>
                <w:i/>
              </w:rPr>
              <w:lastRenderedPageBreak/>
              <w:t xml:space="preserve">organise others to take over the business. This reassured him that he did not need to worry about what was going on in the </w:t>
            </w:r>
            <w:r w:rsidR="00DE60BB" w:rsidRPr="00192EB9">
              <w:rPr>
                <w:i/>
              </w:rPr>
              <w:t>business,</w:t>
            </w:r>
            <w:r w:rsidR="00AB51D2" w:rsidRPr="00192EB9">
              <w:rPr>
                <w:i/>
              </w:rPr>
              <w:t xml:space="preserve"> it was in safe hands</w:t>
            </w:r>
            <w:r w:rsidR="00DE60BB" w:rsidRPr="00192EB9">
              <w:rPr>
                <w:i/>
              </w:rPr>
              <w:t>,</w:t>
            </w:r>
            <w:r w:rsidR="00AB51D2" w:rsidRPr="00192EB9">
              <w:rPr>
                <w:i/>
              </w:rPr>
              <w:t xml:space="preserve"> and his family were being supported at home as well. This protective factor meant that even though my interviewee was going through a very stressful situation</w:t>
            </w:r>
            <w:r w:rsidR="00B32DA7" w:rsidRPr="00192EB9">
              <w:rPr>
                <w:i/>
              </w:rPr>
              <w:t>,</w:t>
            </w:r>
            <w:r w:rsidR="00AB51D2" w:rsidRPr="00192EB9">
              <w:rPr>
                <w:i/>
              </w:rPr>
              <w:t xml:space="preserve"> some of the stresses of his life were removed and taken care of</w:t>
            </w:r>
            <w:r w:rsidR="00233180" w:rsidRPr="00192EB9">
              <w:rPr>
                <w:i/>
              </w:rPr>
              <w:t>, s</w:t>
            </w:r>
            <w:r w:rsidR="00B32DA7" w:rsidRPr="00192EB9">
              <w:rPr>
                <w:i/>
              </w:rPr>
              <w:t>uch as</w:t>
            </w:r>
            <w:r w:rsidR="00AB51D2" w:rsidRPr="00192EB9">
              <w:rPr>
                <w:i/>
              </w:rPr>
              <w:t xml:space="preserve"> friends looking afte</w:t>
            </w:r>
            <w:r w:rsidR="00DE60BB" w:rsidRPr="00192EB9">
              <w:rPr>
                <w:i/>
              </w:rPr>
              <w:t>r his famil</w:t>
            </w:r>
            <w:r w:rsidR="00B32DA7" w:rsidRPr="00192EB9">
              <w:rPr>
                <w:i/>
              </w:rPr>
              <w:t>y’s</w:t>
            </w:r>
            <w:r w:rsidR="00AB51D2" w:rsidRPr="00192EB9">
              <w:rPr>
                <w:i/>
              </w:rPr>
              <w:t xml:space="preserve"> physical needs (food, housework and physical comfort), his own physical needs being attended to by hospital staff and his emotional needs (not having to worry about the business, knowing that clients w</w:t>
            </w:r>
            <w:r w:rsidR="00D96B08" w:rsidRPr="00192EB9">
              <w:rPr>
                <w:i/>
              </w:rPr>
              <w:t>ere</w:t>
            </w:r>
            <w:r w:rsidR="00AB51D2" w:rsidRPr="00192EB9">
              <w:rPr>
                <w:i/>
              </w:rPr>
              <w:t xml:space="preserve"> </w:t>
            </w:r>
            <w:r w:rsidR="00D96B08" w:rsidRPr="00192EB9">
              <w:rPr>
                <w:i/>
              </w:rPr>
              <w:t>looked after</w:t>
            </w:r>
            <w:r w:rsidR="00AB51D2" w:rsidRPr="00192EB9">
              <w:rPr>
                <w:i/>
              </w:rPr>
              <w:t>, there was some immediate financial security, knowing his family and friends were there t</w:t>
            </w:r>
            <w:r w:rsidR="00B32DA7" w:rsidRPr="00192EB9">
              <w:rPr>
                <w:i/>
              </w:rPr>
              <w:t>o support him) which enabled him</w:t>
            </w:r>
            <w:r w:rsidR="007D42DE" w:rsidRPr="00192EB9">
              <w:rPr>
                <w:i/>
              </w:rPr>
              <w:t xml:space="preserve"> to be resilient.</w:t>
            </w:r>
          </w:p>
          <w:p w:rsidR="00357871" w:rsidRDefault="003213A1">
            <w:pPr>
              <w:pStyle w:val="VPSchedulebullets"/>
              <w:numPr>
                <w:ilvl w:val="0"/>
                <w:numId w:val="0"/>
              </w:numPr>
            </w:pPr>
            <w:r w:rsidRPr="00192EB9">
              <w:t>Personal strategy</w:t>
            </w:r>
            <w:r w:rsidR="007D42DE" w:rsidRPr="00192EB9">
              <w:t xml:space="preserve">: </w:t>
            </w:r>
            <w:r w:rsidR="00AB51D2" w:rsidRPr="00192EB9">
              <w:rPr>
                <w:i/>
              </w:rPr>
              <w:t xml:space="preserve">A personal strategy that my interviewee used to support himself and help manage the change after the accident was that </w:t>
            </w:r>
            <w:r w:rsidR="00B32DA7" w:rsidRPr="00192EB9">
              <w:rPr>
                <w:i/>
              </w:rPr>
              <w:t>he had the confidence and trust</w:t>
            </w:r>
            <w:r w:rsidR="00AB51D2" w:rsidRPr="00192EB9">
              <w:rPr>
                <w:i/>
              </w:rPr>
              <w:t xml:space="preserve"> to allow other people (</w:t>
            </w:r>
            <w:r w:rsidR="00552566" w:rsidRPr="00192EB9">
              <w:rPr>
                <w:i/>
              </w:rPr>
              <w:t xml:space="preserve">community, </w:t>
            </w:r>
            <w:r w:rsidR="00AB51D2" w:rsidRPr="00192EB9">
              <w:rPr>
                <w:i/>
              </w:rPr>
              <w:t xml:space="preserve">friends and family) to help and support him. This enhances the protective factor of having a large social support network. He also knew he could ask them for further help in the business if he required it. </w:t>
            </w:r>
            <w:r w:rsidR="00D96B08" w:rsidRPr="00192EB9">
              <w:rPr>
                <w:i/>
              </w:rPr>
              <w:t>From the outside</w:t>
            </w:r>
            <w:r w:rsidR="00B32DA7" w:rsidRPr="00192EB9">
              <w:rPr>
                <w:i/>
              </w:rPr>
              <w:t>,</w:t>
            </w:r>
            <w:r w:rsidR="00D96B08" w:rsidRPr="00192EB9">
              <w:rPr>
                <w:i/>
              </w:rPr>
              <w:t xml:space="preserve"> running a </w:t>
            </w:r>
            <w:r w:rsidR="00233180" w:rsidRPr="00192EB9">
              <w:rPr>
                <w:i/>
              </w:rPr>
              <w:t>business</w:t>
            </w:r>
            <w:r w:rsidR="00D96B08" w:rsidRPr="00192EB9">
              <w:rPr>
                <w:i/>
              </w:rPr>
              <w:t xml:space="preserve"> in </w:t>
            </w:r>
            <w:r w:rsidR="00AB51D2" w:rsidRPr="00192EB9">
              <w:rPr>
                <w:i/>
              </w:rPr>
              <w:t xml:space="preserve">a </w:t>
            </w:r>
            <w:r w:rsidRPr="00192EB9">
              <w:rPr>
                <w:i/>
              </w:rPr>
              <w:t xml:space="preserve">remote </w:t>
            </w:r>
            <w:r w:rsidR="00AB51D2" w:rsidRPr="00192EB9">
              <w:rPr>
                <w:i/>
              </w:rPr>
              <w:t xml:space="preserve">rural community could seem </w:t>
            </w:r>
            <w:r w:rsidR="00D96B08" w:rsidRPr="00192EB9">
              <w:rPr>
                <w:i/>
              </w:rPr>
              <w:t>difficult</w:t>
            </w:r>
            <w:r w:rsidR="00B32DA7" w:rsidRPr="00192EB9">
              <w:rPr>
                <w:i/>
              </w:rPr>
              <w:t>. H</w:t>
            </w:r>
            <w:r w:rsidR="00AB51D2" w:rsidRPr="00192EB9">
              <w:rPr>
                <w:i/>
              </w:rPr>
              <w:t>owever, there are strong connections between the people, shared values of supporting each other</w:t>
            </w:r>
            <w:r w:rsidR="00B32DA7" w:rsidRPr="00192EB9">
              <w:rPr>
                <w:i/>
              </w:rPr>
              <w:t>, and</w:t>
            </w:r>
            <w:r w:rsidR="00AB51D2" w:rsidRPr="00192EB9">
              <w:rPr>
                <w:i/>
              </w:rPr>
              <w:t xml:space="preserve"> inherently understand</w:t>
            </w:r>
            <w:r w:rsidR="00B32DA7" w:rsidRPr="00192EB9">
              <w:rPr>
                <w:i/>
              </w:rPr>
              <w:t>ing</w:t>
            </w:r>
            <w:r w:rsidR="00AB51D2" w:rsidRPr="00192EB9">
              <w:rPr>
                <w:i/>
              </w:rPr>
              <w:t xml:space="preserve"> that it is important to help each other</w:t>
            </w:r>
            <w:r w:rsidR="00B32DA7" w:rsidRPr="00192EB9">
              <w:rPr>
                <w:i/>
              </w:rPr>
              <w:t>.</w:t>
            </w:r>
            <w:r w:rsidR="00D96B08" w:rsidRPr="00192EB9">
              <w:rPr>
                <w:rFonts w:cstheme="minorHAnsi"/>
                <w:i/>
              </w:rPr>
              <w:t xml:space="preserve"> </w:t>
            </w:r>
            <w:r w:rsidR="00B32DA7" w:rsidRPr="00192EB9">
              <w:rPr>
                <w:i/>
              </w:rPr>
              <w:t>B</w:t>
            </w:r>
            <w:r w:rsidR="00AB51D2" w:rsidRPr="00192EB9">
              <w:rPr>
                <w:i/>
              </w:rPr>
              <w:t xml:space="preserve">oth my interviewee and his partner would have come to the assistance of others in the </w:t>
            </w:r>
            <w:r w:rsidR="00AB51D2" w:rsidRPr="00192EB9">
              <w:rPr>
                <w:i/>
              </w:rPr>
              <w:lastRenderedPageBreak/>
              <w:t>community before</w:t>
            </w:r>
            <w:r w:rsidR="00233180" w:rsidRPr="00192EB9">
              <w:rPr>
                <w:i/>
              </w:rPr>
              <w:t>,</w:t>
            </w:r>
            <w:r w:rsidR="00AB51D2" w:rsidRPr="00192EB9">
              <w:rPr>
                <w:i/>
              </w:rPr>
              <w:t xml:space="preserve"> and would be able to</w:t>
            </w:r>
            <w:r w:rsidR="008D4817" w:rsidRPr="00192EB9">
              <w:rPr>
                <w:i/>
              </w:rPr>
              <w:t xml:space="preserve"> accept help because of it. A</w:t>
            </w:r>
            <w:r w:rsidR="00AB51D2" w:rsidRPr="00192EB9">
              <w:rPr>
                <w:i/>
              </w:rPr>
              <w:t>ssertively asking people to help means you are being clear in terms of what help you need</w:t>
            </w:r>
            <w:r w:rsidR="00B32DA7" w:rsidRPr="00192EB9">
              <w:rPr>
                <w:i/>
              </w:rPr>
              <w:t>. A</w:t>
            </w:r>
            <w:r w:rsidR="00AB51D2" w:rsidRPr="00192EB9">
              <w:rPr>
                <w:i/>
              </w:rPr>
              <w:t xml:space="preserve">ccepting their help when needed means they know we are genuine in our requests and that assistance is required. It also means their help can be focused, </w:t>
            </w:r>
            <w:r w:rsidR="00B32DA7" w:rsidRPr="00192EB9">
              <w:rPr>
                <w:i/>
              </w:rPr>
              <w:t>rather than</w:t>
            </w:r>
            <w:r w:rsidR="00AB51D2" w:rsidRPr="00192EB9">
              <w:rPr>
                <w:i/>
              </w:rPr>
              <w:t xml:space="preserve"> doing things that may not be of use for the person managing the change. This allows people who are managing change to focus on what is most important</w:t>
            </w:r>
            <w:r w:rsidR="004460A3" w:rsidRPr="00192EB9">
              <w:rPr>
                <w:i/>
              </w:rPr>
              <w:t xml:space="preserve">, which </w:t>
            </w:r>
            <w:r w:rsidR="00AB51D2" w:rsidRPr="00192EB9">
              <w:rPr>
                <w:i/>
              </w:rPr>
              <w:t xml:space="preserve">in this situation which was being in hospital and recovering from his injuries. This enabled him to be resilient because he did not need to worry about what was going on at home and </w:t>
            </w:r>
            <w:r w:rsidRPr="00192EB9">
              <w:rPr>
                <w:i/>
              </w:rPr>
              <w:t xml:space="preserve">with </w:t>
            </w:r>
            <w:r w:rsidR="00AB51D2" w:rsidRPr="00192EB9">
              <w:rPr>
                <w:i/>
              </w:rPr>
              <w:t>the business</w:t>
            </w:r>
            <w:r w:rsidRPr="00192EB9">
              <w:rPr>
                <w:i/>
              </w:rPr>
              <w:t>,</w:t>
            </w:r>
            <w:r w:rsidR="00AB51D2" w:rsidRPr="00192EB9">
              <w:rPr>
                <w:i/>
              </w:rPr>
              <w:t xml:space="preserve"> enabling him to be less stressed and have the belief </w:t>
            </w:r>
            <w:r w:rsidR="00233180" w:rsidRPr="00192EB9">
              <w:rPr>
                <w:i/>
              </w:rPr>
              <w:t xml:space="preserve">that </w:t>
            </w:r>
            <w:r w:rsidR="00AB51D2" w:rsidRPr="00192EB9">
              <w:rPr>
                <w:i/>
              </w:rPr>
              <w:t>if he worked at it, he would recover from his injuries.</w:t>
            </w:r>
          </w:p>
          <w:p w:rsidR="00286990" w:rsidRPr="00192EB9" w:rsidRDefault="009D6D59" w:rsidP="00F95998">
            <w:pPr>
              <w:pStyle w:val="VPScheduletext"/>
              <w:rPr>
                <w:i/>
                <w:color w:val="FF0000"/>
              </w:rPr>
            </w:pPr>
            <w:r w:rsidRPr="00192EB9">
              <w:rPr>
                <w:i/>
                <w:color w:val="FF0000"/>
              </w:rPr>
              <w:t>The above expected learner responses</w:t>
            </w:r>
            <w:r w:rsidR="00286990" w:rsidRPr="00192EB9">
              <w:rPr>
                <w:i/>
                <w:color w:val="FF0000"/>
              </w:rPr>
              <w:t xml:space="preserve"> are indicative only and relate to just part of what is required.</w:t>
            </w:r>
          </w:p>
        </w:tc>
      </w:tr>
    </w:tbl>
    <w:sdt>
      <w:sdtPr>
        <w:id w:val="309290819"/>
        <w:lock w:val="sdtContentLocked"/>
        <w:placeholder>
          <w:docPart w:val="DefaultPlaceholder_22675703"/>
        </w:placeholder>
      </w:sdtPr>
      <w:sdtContent>
        <w:p w:rsidR="006C5D9A" w:rsidRDefault="006C5D9A">
          <w:r w:rsidRPr="002B7AA3">
            <w:t>Final grades will be decided using professional judg</w:t>
          </w:r>
          <w:r w:rsidR="000C29A8">
            <w:t>e</w:t>
          </w:r>
          <w:r w:rsidRPr="002B7AA3">
            <w:t>ment based on an examination of the evidence provided against the criteria in the Achievement Standard. Judgements should be holistic, rather than based on a checklist approach</w:t>
          </w:r>
          <w:r>
            <w:t>.</w:t>
          </w:r>
        </w:p>
      </w:sdtContent>
    </w:sdt>
    <w:p w:rsidR="00833535" w:rsidRDefault="00833535" w:rsidP="00AD61D9"/>
    <w:sectPr w:rsidR="00833535" w:rsidSect="00CA2937">
      <w:footerReference w:type="default" r:id="rId23"/>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A84" w:rsidRDefault="00F01A84" w:rsidP="006C5D0E">
      <w:pPr>
        <w:spacing w:before="0" w:after="0"/>
      </w:pPr>
      <w:r>
        <w:separator/>
      </w:r>
    </w:p>
  </w:endnote>
  <w:endnote w:type="continuationSeparator" w:id="0">
    <w:p w:rsidR="00F01A84" w:rsidRDefault="00F01A84"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EB9" w:rsidRPr="00CB5956" w:rsidRDefault="00192EB9"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E75398">
      <w:rPr>
        <w:sz w:val="20"/>
        <w:szCs w:val="20"/>
      </w:rPr>
      <w:t>5</w:t>
    </w:r>
    <w:r w:rsidRPr="00CB5956">
      <w:rPr>
        <w:sz w:val="20"/>
        <w:szCs w:val="20"/>
      </w:rPr>
      <w:tab/>
      <w:t xml:space="preserve">Page </w:t>
    </w:r>
    <w:r w:rsidR="00D94567" w:rsidRPr="00CB5956">
      <w:rPr>
        <w:sz w:val="20"/>
        <w:szCs w:val="20"/>
      </w:rPr>
      <w:fldChar w:fldCharType="begin"/>
    </w:r>
    <w:r w:rsidRPr="00CB5956">
      <w:rPr>
        <w:sz w:val="20"/>
        <w:szCs w:val="20"/>
      </w:rPr>
      <w:instrText xml:space="preserve"> PAGE </w:instrText>
    </w:r>
    <w:r w:rsidR="00D94567" w:rsidRPr="00CB5956">
      <w:rPr>
        <w:sz w:val="20"/>
        <w:szCs w:val="20"/>
      </w:rPr>
      <w:fldChar w:fldCharType="separate"/>
    </w:r>
    <w:r w:rsidR="00876204">
      <w:rPr>
        <w:noProof/>
        <w:sz w:val="20"/>
        <w:szCs w:val="20"/>
      </w:rPr>
      <w:t>2</w:t>
    </w:r>
    <w:r w:rsidR="00D94567" w:rsidRPr="00CB5956">
      <w:rPr>
        <w:sz w:val="20"/>
        <w:szCs w:val="20"/>
      </w:rPr>
      <w:fldChar w:fldCharType="end"/>
    </w:r>
    <w:r w:rsidRPr="00CB5956">
      <w:rPr>
        <w:sz w:val="20"/>
        <w:szCs w:val="20"/>
      </w:rPr>
      <w:t xml:space="preserve"> of </w:t>
    </w:r>
    <w:r w:rsidR="00D94567" w:rsidRPr="00CB5956">
      <w:rPr>
        <w:sz w:val="20"/>
        <w:szCs w:val="20"/>
      </w:rPr>
      <w:fldChar w:fldCharType="begin"/>
    </w:r>
    <w:r w:rsidRPr="00CB5956">
      <w:rPr>
        <w:sz w:val="20"/>
        <w:szCs w:val="20"/>
      </w:rPr>
      <w:instrText xml:space="preserve"> NUMPAGES </w:instrText>
    </w:r>
    <w:r w:rsidR="00D94567" w:rsidRPr="00CB5956">
      <w:rPr>
        <w:sz w:val="20"/>
        <w:szCs w:val="20"/>
      </w:rPr>
      <w:fldChar w:fldCharType="separate"/>
    </w:r>
    <w:r w:rsidR="00876204">
      <w:rPr>
        <w:noProof/>
        <w:sz w:val="20"/>
        <w:szCs w:val="20"/>
      </w:rPr>
      <w:t>11</w:t>
    </w:r>
    <w:r w:rsidR="00D94567"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EB9" w:rsidRPr="00CB5956" w:rsidRDefault="00192EB9"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E75398">
      <w:rPr>
        <w:sz w:val="20"/>
        <w:szCs w:val="20"/>
      </w:rPr>
      <w:t>5</w:t>
    </w:r>
    <w:r w:rsidRPr="00CB5956">
      <w:rPr>
        <w:sz w:val="20"/>
        <w:szCs w:val="20"/>
      </w:rPr>
      <w:tab/>
      <w:t xml:space="preserve">Page </w:t>
    </w:r>
    <w:r w:rsidR="00D94567" w:rsidRPr="00CB5956">
      <w:rPr>
        <w:sz w:val="20"/>
        <w:szCs w:val="20"/>
      </w:rPr>
      <w:fldChar w:fldCharType="begin"/>
    </w:r>
    <w:r w:rsidRPr="00CB5956">
      <w:rPr>
        <w:sz w:val="20"/>
        <w:szCs w:val="20"/>
      </w:rPr>
      <w:instrText xml:space="preserve"> PAGE </w:instrText>
    </w:r>
    <w:r w:rsidR="00D94567" w:rsidRPr="00CB5956">
      <w:rPr>
        <w:sz w:val="20"/>
        <w:szCs w:val="20"/>
      </w:rPr>
      <w:fldChar w:fldCharType="separate"/>
    </w:r>
    <w:r w:rsidR="00876204">
      <w:rPr>
        <w:noProof/>
        <w:sz w:val="20"/>
        <w:szCs w:val="20"/>
      </w:rPr>
      <w:t>1</w:t>
    </w:r>
    <w:r w:rsidR="00D94567" w:rsidRPr="00CB5956">
      <w:rPr>
        <w:sz w:val="20"/>
        <w:szCs w:val="20"/>
      </w:rPr>
      <w:fldChar w:fldCharType="end"/>
    </w:r>
    <w:r w:rsidRPr="00CB5956">
      <w:rPr>
        <w:sz w:val="20"/>
        <w:szCs w:val="20"/>
      </w:rPr>
      <w:t xml:space="preserve"> of </w:t>
    </w:r>
    <w:r w:rsidR="00D94567" w:rsidRPr="00CB5956">
      <w:rPr>
        <w:sz w:val="20"/>
        <w:szCs w:val="20"/>
      </w:rPr>
      <w:fldChar w:fldCharType="begin"/>
    </w:r>
    <w:r w:rsidRPr="00CB5956">
      <w:rPr>
        <w:sz w:val="20"/>
        <w:szCs w:val="20"/>
      </w:rPr>
      <w:instrText xml:space="preserve"> NUMPAGES </w:instrText>
    </w:r>
    <w:r w:rsidR="00D94567" w:rsidRPr="00CB5956">
      <w:rPr>
        <w:sz w:val="20"/>
        <w:szCs w:val="20"/>
      </w:rPr>
      <w:fldChar w:fldCharType="separate"/>
    </w:r>
    <w:r w:rsidR="00876204">
      <w:rPr>
        <w:noProof/>
        <w:sz w:val="20"/>
        <w:szCs w:val="20"/>
      </w:rPr>
      <w:t>11</w:t>
    </w:r>
    <w:r w:rsidR="00D94567"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EB9" w:rsidRPr="006C5D0E" w:rsidRDefault="00192EB9"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E75398">
      <w:rPr>
        <w:sz w:val="20"/>
        <w:szCs w:val="20"/>
      </w:rPr>
      <w:t>5</w:t>
    </w:r>
    <w:r w:rsidRPr="006C5D0E">
      <w:rPr>
        <w:color w:val="808080"/>
        <w:sz w:val="20"/>
        <w:szCs w:val="20"/>
      </w:rPr>
      <w:tab/>
      <w:t xml:space="preserve">Page </w:t>
    </w:r>
    <w:r w:rsidR="00D94567" w:rsidRPr="006C5D0E">
      <w:rPr>
        <w:color w:val="808080"/>
        <w:sz w:val="20"/>
        <w:szCs w:val="20"/>
      </w:rPr>
      <w:fldChar w:fldCharType="begin"/>
    </w:r>
    <w:r w:rsidRPr="006C5D0E">
      <w:rPr>
        <w:color w:val="808080"/>
        <w:sz w:val="20"/>
        <w:szCs w:val="20"/>
      </w:rPr>
      <w:instrText xml:space="preserve"> PAGE </w:instrText>
    </w:r>
    <w:r w:rsidR="00D94567" w:rsidRPr="006C5D0E">
      <w:rPr>
        <w:color w:val="808080"/>
        <w:sz w:val="20"/>
        <w:szCs w:val="20"/>
      </w:rPr>
      <w:fldChar w:fldCharType="separate"/>
    </w:r>
    <w:r w:rsidR="00876204">
      <w:rPr>
        <w:noProof/>
        <w:color w:val="808080"/>
        <w:sz w:val="20"/>
        <w:szCs w:val="20"/>
      </w:rPr>
      <w:t>11</w:t>
    </w:r>
    <w:r w:rsidR="00D94567" w:rsidRPr="006C5D0E">
      <w:rPr>
        <w:color w:val="808080"/>
        <w:sz w:val="20"/>
        <w:szCs w:val="20"/>
      </w:rPr>
      <w:fldChar w:fldCharType="end"/>
    </w:r>
    <w:r w:rsidRPr="006C5D0E">
      <w:rPr>
        <w:color w:val="808080"/>
        <w:sz w:val="20"/>
        <w:szCs w:val="20"/>
      </w:rPr>
      <w:t xml:space="preserve"> of </w:t>
    </w:r>
    <w:r w:rsidR="00D94567" w:rsidRPr="006C5D0E">
      <w:rPr>
        <w:color w:val="808080"/>
        <w:sz w:val="20"/>
        <w:szCs w:val="20"/>
      </w:rPr>
      <w:fldChar w:fldCharType="begin"/>
    </w:r>
    <w:r w:rsidRPr="006C5D0E">
      <w:rPr>
        <w:color w:val="808080"/>
        <w:sz w:val="20"/>
        <w:szCs w:val="20"/>
      </w:rPr>
      <w:instrText xml:space="preserve"> NUMPAGES </w:instrText>
    </w:r>
    <w:r w:rsidR="00D94567" w:rsidRPr="006C5D0E">
      <w:rPr>
        <w:color w:val="808080"/>
        <w:sz w:val="20"/>
        <w:szCs w:val="20"/>
      </w:rPr>
      <w:fldChar w:fldCharType="separate"/>
    </w:r>
    <w:r w:rsidR="00876204">
      <w:rPr>
        <w:noProof/>
        <w:color w:val="808080"/>
        <w:sz w:val="20"/>
        <w:szCs w:val="20"/>
      </w:rPr>
      <w:t>11</w:t>
    </w:r>
    <w:r w:rsidR="00D94567"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A84" w:rsidRDefault="00F01A84" w:rsidP="006C5D0E">
      <w:pPr>
        <w:spacing w:before="0" w:after="0"/>
      </w:pPr>
      <w:r>
        <w:separator/>
      </w:r>
    </w:p>
  </w:footnote>
  <w:footnote w:type="continuationSeparator" w:id="0">
    <w:p w:rsidR="00F01A84" w:rsidRDefault="00F01A84"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EB9" w:rsidRPr="00E053F6" w:rsidRDefault="00192EB9"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401076264"/>
        <w:placeholder>
          <w:docPart w:val="EAE9E5F4767D46D69CEC1F1F622C0921"/>
        </w:placeholder>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62"/>
        <w:placeholder>
          <w:docPart w:val="DE0FE45B50034805AB4B08B20BACFC90"/>
        </w:placeholder>
      </w:sdtPr>
      <w:sdtEndPr>
        <w:rPr>
          <w:rStyle w:val="DefaultParagraphFont"/>
          <w:sz w:val="24"/>
          <w:szCs w:val="20"/>
        </w:rPr>
      </w:sdtEndPr>
      <w:sdtContent>
        <w:r>
          <w:rPr>
            <w:rStyle w:val="Style8"/>
          </w:rPr>
          <w:t>2.2</w:t>
        </w:r>
        <w:r w:rsidR="00E75398">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265"/>
        <w:placeholder>
          <w:docPart w:val="795821DD7C6B4A8DA0F94D0DAB0A5776"/>
        </w:placeholder>
      </w:sdtPr>
      <w:sdtEndPr>
        <w:rPr>
          <w:rStyle w:val="DefaultParagraphFont"/>
          <w:sz w:val="24"/>
          <w:szCs w:val="20"/>
        </w:rPr>
      </w:sdtEndPr>
      <w:sdtContent>
        <w:r>
          <w:rPr>
            <w:rStyle w:val="Style9"/>
          </w:rPr>
          <w:t>Services Industries</w:t>
        </w:r>
      </w:sdtContent>
    </w:sdt>
  </w:p>
  <w:p w:rsidR="00192EB9" w:rsidRPr="00E053F6" w:rsidRDefault="00192EB9">
    <w:pPr>
      <w:pStyle w:val="Header"/>
      <w:rPr>
        <w:sz w:val="20"/>
        <w:szCs w:val="20"/>
      </w:rPr>
    </w:pPr>
    <w:r w:rsidRPr="00E053F6">
      <w:rPr>
        <w:sz w:val="20"/>
        <w:szCs w:val="20"/>
      </w:rPr>
      <w:t>PAGE FOR LEARNER USE</w:t>
    </w:r>
  </w:p>
  <w:p w:rsidR="00192EB9" w:rsidRPr="00E053F6" w:rsidRDefault="00192EB9">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EB9" w:rsidRDefault="00876204">
    <w:pPr>
      <w:pStyle w:val="Header"/>
    </w:pPr>
    <w:r w:rsidRPr="00876204">
      <w:rPr>
        <w:noProof/>
        <w:lang w:eastAsia="en-NZ"/>
      </w:rPr>
      <w:drawing>
        <wp:inline distT="0" distB="0" distL="0" distR="0">
          <wp:extent cx="4320000" cy="581706"/>
          <wp:effectExtent l="19050" t="0" r="4350" b="0"/>
          <wp:docPr id="3"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EB9" w:rsidRPr="00E053F6" w:rsidRDefault="00192EB9"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192EB9" w:rsidRPr="00E053F6" w:rsidRDefault="00192EB9"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192EB9" w:rsidRDefault="00192EB9">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EB9" w:rsidRPr="00E053F6" w:rsidRDefault="00192EB9"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192EB9" w:rsidRPr="00E053F6" w:rsidRDefault="00192EB9"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192EB9" w:rsidRDefault="00192EB9">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EB9" w:rsidRPr="00E053F6" w:rsidRDefault="00192EB9"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401076398"/>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99"/>
      </w:sdtPr>
      <w:sdtEndPr>
        <w:rPr>
          <w:rStyle w:val="DefaultParagraphFont"/>
          <w:sz w:val="24"/>
          <w:szCs w:val="20"/>
        </w:rPr>
      </w:sdtEndPr>
      <w:sdtContent>
        <w:r>
          <w:rPr>
            <w:rStyle w:val="Style8"/>
          </w:rPr>
          <w:t>2.2</w:t>
        </w:r>
        <w:r w:rsidR="00E75398">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400"/>
      </w:sdtPr>
      <w:sdtEndPr>
        <w:rPr>
          <w:rStyle w:val="DefaultParagraphFont"/>
          <w:sz w:val="24"/>
          <w:szCs w:val="20"/>
        </w:rPr>
      </w:sdtEndPr>
      <w:sdtContent>
        <w:r>
          <w:rPr>
            <w:rStyle w:val="Style9"/>
          </w:rPr>
          <w:t>Services Industries</w:t>
        </w:r>
      </w:sdtContent>
    </w:sdt>
  </w:p>
  <w:p w:rsidR="00192EB9" w:rsidRPr="00E053F6" w:rsidRDefault="00192EB9"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192EB9" w:rsidRPr="00E053F6" w:rsidRDefault="00192EB9">
    <w:pPr>
      <w:pStyle w:val="Header"/>
      <w:rPr>
        <w:sz w:val="20"/>
        <w:szCs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EB9" w:rsidRPr="00B320A2" w:rsidRDefault="00192EB9"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21"/>
    <w:lvl w:ilvl="0">
      <w:start w:val="1"/>
      <w:numFmt w:val="bullet"/>
      <w:lvlText w:val=""/>
      <w:lvlJc w:val="left"/>
      <w:pPr>
        <w:tabs>
          <w:tab w:val="num" w:pos="0"/>
        </w:tabs>
        <w:ind w:left="340" w:firstLine="340"/>
      </w:pPr>
      <w:rPr>
        <w:rFonts w:ascii="Symbol" w:hAnsi="Symbol"/>
        <w:sz w:val="16"/>
      </w:rPr>
    </w:lvl>
  </w:abstractNum>
  <w:abstractNum w:abstractNumId="1">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2">
    <w:nsid w:val="0EE10995"/>
    <w:multiLevelType w:val="hybridMultilevel"/>
    <w:tmpl w:val="804ECD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3065DA4"/>
    <w:multiLevelType w:val="hybridMultilevel"/>
    <w:tmpl w:val="496C0E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5">
    <w:nsid w:val="2B1450B3"/>
    <w:multiLevelType w:val="hybridMultilevel"/>
    <w:tmpl w:val="CBFCF8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7">
    <w:nsid w:val="2F8A0674"/>
    <w:multiLevelType w:val="hybridMultilevel"/>
    <w:tmpl w:val="89FC2E6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3A906427"/>
    <w:multiLevelType w:val="hybridMultilevel"/>
    <w:tmpl w:val="3D4C13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10">
    <w:nsid w:val="4E0C6726"/>
    <w:multiLevelType w:val="hybridMultilevel"/>
    <w:tmpl w:val="F4723B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524A3477"/>
    <w:multiLevelType w:val="hybridMultilevel"/>
    <w:tmpl w:val="D26637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3">
    <w:nsid w:val="69C44338"/>
    <w:multiLevelType w:val="hybridMultilevel"/>
    <w:tmpl w:val="F87686C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6CCF0A3A"/>
    <w:multiLevelType w:val="hybridMultilevel"/>
    <w:tmpl w:val="0EEA841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nsid w:val="6F1962FB"/>
    <w:multiLevelType w:val="hybridMultilevel"/>
    <w:tmpl w:val="F7145DCA"/>
    <w:lvl w:ilvl="0" w:tplc="FFFFFFFF">
      <w:start w:val="1"/>
      <w:numFmt w:val="bullet"/>
      <w:lvlText w:val=""/>
      <w:lvlJc w:val="left"/>
      <w:pPr>
        <w:tabs>
          <w:tab w:val="num" w:pos="0"/>
        </w:tabs>
      </w:pPr>
      <w:rPr>
        <w:rFonts w:ascii="Symbol" w:hAnsi="Symbol" w:hint="default"/>
        <w:sz w:val="22"/>
      </w:rPr>
    </w:lvl>
    <w:lvl w:ilvl="1" w:tplc="FFFFFFFF">
      <w:start w:val="1"/>
      <w:numFmt w:val="bullet"/>
      <w:lvlText w:val="o"/>
      <w:lvlJc w:val="left"/>
      <w:pPr>
        <w:tabs>
          <w:tab w:val="num" w:pos="1503"/>
        </w:tabs>
        <w:ind w:left="1503" w:hanging="360"/>
      </w:pPr>
      <w:rPr>
        <w:rFonts w:ascii="Courier New" w:hAnsi="Courier New" w:hint="default"/>
      </w:rPr>
    </w:lvl>
    <w:lvl w:ilvl="2" w:tplc="FFFFFFFF" w:tentative="1">
      <w:start w:val="1"/>
      <w:numFmt w:val="bullet"/>
      <w:lvlText w:val=""/>
      <w:lvlJc w:val="left"/>
      <w:pPr>
        <w:tabs>
          <w:tab w:val="num" w:pos="2223"/>
        </w:tabs>
        <w:ind w:left="2223" w:hanging="360"/>
      </w:pPr>
      <w:rPr>
        <w:rFonts w:ascii="Wingdings" w:hAnsi="Wingdings" w:hint="default"/>
      </w:rPr>
    </w:lvl>
    <w:lvl w:ilvl="3" w:tplc="FFFFFFFF" w:tentative="1">
      <w:start w:val="1"/>
      <w:numFmt w:val="bullet"/>
      <w:lvlText w:val=""/>
      <w:lvlJc w:val="left"/>
      <w:pPr>
        <w:tabs>
          <w:tab w:val="num" w:pos="2943"/>
        </w:tabs>
        <w:ind w:left="2943" w:hanging="360"/>
      </w:pPr>
      <w:rPr>
        <w:rFonts w:ascii="Symbol" w:hAnsi="Symbol" w:hint="default"/>
      </w:rPr>
    </w:lvl>
    <w:lvl w:ilvl="4" w:tplc="FFFFFFFF" w:tentative="1">
      <w:start w:val="1"/>
      <w:numFmt w:val="bullet"/>
      <w:lvlText w:val="o"/>
      <w:lvlJc w:val="left"/>
      <w:pPr>
        <w:tabs>
          <w:tab w:val="num" w:pos="3663"/>
        </w:tabs>
        <w:ind w:left="3663" w:hanging="360"/>
      </w:pPr>
      <w:rPr>
        <w:rFonts w:ascii="Courier New" w:hAnsi="Courier New" w:hint="default"/>
      </w:rPr>
    </w:lvl>
    <w:lvl w:ilvl="5" w:tplc="FFFFFFFF" w:tentative="1">
      <w:start w:val="1"/>
      <w:numFmt w:val="bullet"/>
      <w:lvlText w:val=""/>
      <w:lvlJc w:val="left"/>
      <w:pPr>
        <w:tabs>
          <w:tab w:val="num" w:pos="4383"/>
        </w:tabs>
        <w:ind w:left="4383" w:hanging="360"/>
      </w:pPr>
      <w:rPr>
        <w:rFonts w:ascii="Wingdings" w:hAnsi="Wingdings" w:hint="default"/>
      </w:rPr>
    </w:lvl>
    <w:lvl w:ilvl="6" w:tplc="FFFFFFFF" w:tentative="1">
      <w:start w:val="1"/>
      <w:numFmt w:val="bullet"/>
      <w:lvlText w:val=""/>
      <w:lvlJc w:val="left"/>
      <w:pPr>
        <w:tabs>
          <w:tab w:val="num" w:pos="5103"/>
        </w:tabs>
        <w:ind w:left="5103" w:hanging="360"/>
      </w:pPr>
      <w:rPr>
        <w:rFonts w:ascii="Symbol" w:hAnsi="Symbol" w:hint="default"/>
      </w:rPr>
    </w:lvl>
    <w:lvl w:ilvl="7" w:tplc="FFFFFFFF" w:tentative="1">
      <w:start w:val="1"/>
      <w:numFmt w:val="bullet"/>
      <w:lvlText w:val="o"/>
      <w:lvlJc w:val="left"/>
      <w:pPr>
        <w:tabs>
          <w:tab w:val="num" w:pos="5823"/>
        </w:tabs>
        <w:ind w:left="5823" w:hanging="360"/>
      </w:pPr>
      <w:rPr>
        <w:rFonts w:ascii="Courier New" w:hAnsi="Courier New" w:hint="default"/>
      </w:rPr>
    </w:lvl>
    <w:lvl w:ilvl="8" w:tplc="FFFFFFFF" w:tentative="1">
      <w:start w:val="1"/>
      <w:numFmt w:val="bullet"/>
      <w:lvlText w:val=""/>
      <w:lvlJc w:val="left"/>
      <w:pPr>
        <w:tabs>
          <w:tab w:val="num" w:pos="6543"/>
        </w:tabs>
        <w:ind w:left="6543" w:hanging="360"/>
      </w:pPr>
      <w:rPr>
        <w:rFonts w:ascii="Wingdings" w:hAnsi="Wingdings" w:hint="default"/>
      </w:rPr>
    </w:lvl>
  </w:abstractNum>
  <w:abstractNum w:abstractNumId="16">
    <w:nsid w:val="6F2E02A0"/>
    <w:multiLevelType w:val="hybridMultilevel"/>
    <w:tmpl w:val="128261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74146FBD"/>
    <w:multiLevelType w:val="hybridMultilevel"/>
    <w:tmpl w:val="CC7C64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9"/>
  </w:num>
  <w:num w:numId="4">
    <w:abstractNumId w:val="12"/>
  </w:num>
  <w:num w:numId="5">
    <w:abstractNumId w:val="6"/>
  </w:num>
  <w:num w:numId="6">
    <w:abstractNumId w:val="2"/>
  </w:num>
  <w:num w:numId="7">
    <w:abstractNumId w:val="15"/>
  </w:num>
  <w:num w:numId="8">
    <w:abstractNumId w:val="5"/>
  </w:num>
  <w:num w:numId="9">
    <w:abstractNumId w:val="11"/>
  </w:num>
  <w:num w:numId="10">
    <w:abstractNumId w:val="0"/>
  </w:num>
  <w:num w:numId="11">
    <w:abstractNumId w:val="10"/>
  </w:num>
  <w:num w:numId="12">
    <w:abstractNumId w:val="16"/>
  </w:num>
  <w:num w:numId="13">
    <w:abstractNumId w:val="8"/>
  </w:num>
  <w:num w:numId="14">
    <w:abstractNumId w:val="17"/>
  </w:num>
  <w:num w:numId="15">
    <w:abstractNumId w:val="3"/>
  </w:num>
  <w:num w:numId="16">
    <w:abstractNumId w:val="7"/>
  </w:num>
  <w:num w:numId="17">
    <w:abstractNumId w:val="12"/>
  </w:num>
  <w:num w:numId="18">
    <w:abstractNumId w:val="13"/>
  </w:num>
  <w:num w:numId="19">
    <w:abstractNumId w:val="1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stylePaneFormatFilter w:val="3701"/>
  <w:defaultTabStop w:val="720"/>
  <w:drawingGridHorizontalSpacing w:val="120"/>
  <w:displayHorizontalDrawingGridEvery w:val="2"/>
  <w:noPunctuationKerning/>
  <w:characterSpacingControl w:val="doNotCompress"/>
  <w:hdrShapeDefaults>
    <o:shapedefaults v:ext="edit" spidmax="74754"/>
  </w:hdrShapeDefaults>
  <w:footnotePr>
    <w:footnote w:id="-1"/>
    <w:footnote w:id="0"/>
  </w:footnotePr>
  <w:endnotePr>
    <w:endnote w:id="-1"/>
    <w:endnote w:id="0"/>
  </w:endnotePr>
  <w:compat>
    <w:useFELayout/>
  </w:compat>
  <w:rsids>
    <w:rsidRoot w:val="00D66461"/>
    <w:rsid w:val="00005153"/>
    <w:rsid w:val="000151E5"/>
    <w:rsid w:val="00016365"/>
    <w:rsid w:val="0002663F"/>
    <w:rsid w:val="00026D5A"/>
    <w:rsid w:val="00027FC5"/>
    <w:rsid w:val="0003223B"/>
    <w:rsid w:val="00037221"/>
    <w:rsid w:val="00042D50"/>
    <w:rsid w:val="0004443A"/>
    <w:rsid w:val="00046059"/>
    <w:rsid w:val="000478E4"/>
    <w:rsid w:val="00047E2A"/>
    <w:rsid w:val="00050CD5"/>
    <w:rsid w:val="00054C0D"/>
    <w:rsid w:val="000568EC"/>
    <w:rsid w:val="00057392"/>
    <w:rsid w:val="00060F4C"/>
    <w:rsid w:val="00063A4C"/>
    <w:rsid w:val="00065474"/>
    <w:rsid w:val="00066B85"/>
    <w:rsid w:val="0007554D"/>
    <w:rsid w:val="00081BBC"/>
    <w:rsid w:val="00094A0F"/>
    <w:rsid w:val="00094F1F"/>
    <w:rsid w:val="000A1A28"/>
    <w:rsid w:val="000A522B"/>
    <w:rsid w:val="000A5CD6"/>
    <w:rsid w:val="000A7F13"/>
    <w:rsid w:val="000B18C2"/>
    <w:rsid w:val="000B2BAA"/>
    <w:rsid w:val="000C29A8"/>
    <w:rsid w:val="000C4759"/>
    <w:rsid w:val="000D2EBA"/>
    <w:rsid w:val="000E4DDD"/>
    <w:rsid w:val="000E5B6B"/>
    <w:rsid w:val="00100CC1"/>
    <w:rsid w:val="00100DE9"/>
    <w:rsid w:val="00100F13"/>
    <w:rsid w:val="00104CC8"/>
    <w:rsid w:val="00112223"/>
    <w:rsid w:val="0011597A"/>
    <w:rsid w:val="00115D38"/>
    <w:rsid w:val="00126BFC"/>
    <w:rsid w:val="00126F29"/>
    <w:rsid w:val="00131807"/>
    <w:rsid w:val="00137489"/>
    <w:rsid w:val="00146081"/>
    <w:rsid w:val="00147815"/>
    <w:rsid w:val="00150EAB"/>
    <w:rsid w:val="001548E4"/>
    <w:rsid w:val="00156482"/>
    <w:rsid w:val="001578C7"/>
    <w:rsid w:val="0016202D"/>
    <w:rsid w:val="001729AB"/>
    <w:rsid w:val="00192EB9"/>
    <w:rsid w:val="00195EC0"/>
    <w:rsid w:val="0019623B"/>
    <w:rsid w:val="00197E3F"/>
    <w:rsid w:val="001A79C2"/>
    <w:rsid w:val="001B23E6"/>
    <w:rsid w:val="001B53BC"/>
    <w:rsid w:val="001B6DE1"/>
    <w:rsid w:val="001C29D2"/>
    <w:rsid w:val="001C63E9"/>
    <w:rsid w:val="001C7D48"/>
    <w:rsid w:val="001D05D9"/>
    <w:rsid w:val="001D31D0"/>
    <w:rsid w:val="001D6C35"/>
    <w:rsid w:val="001D79A3"/>
    <w:rsid w:val="001E1BCB"/>
    <w:rsid w:val="001E1C10"/>
    <w:rsid w:val="001E41E6"/>
    <w:rsid w:val="001E521E"/>
    <w:rsid w:val="001F4B19"/>
    <w:rsid w:val="001F515B"/>
    <w:rsid w:val="001F7A9B"/>
    <w:rsid w:val="00202445"/>
    <w:rsid w:val="00202A57"/>
    <w:rsid w:val="0020313D"/>
    <w:rsid w:val="002107F3"/>
    <w:rsid w:val="0022281E"/>
    <w:rsid w:val="002229BA"/>
    <w:rsid w:val="00224E0D"/>
    <w:rsid w:val="00225C83"/>
    <w:rsid w:val="002261EF"/>
    <w:rsid w:val="00233180"/>
    <w:rsid w:val="00237A27"/>
    <w:rsid w:val="0024299B"/>
    <w:rsid w:val="002515A2"/>
    <w:rsid w:val="00251778"/>
    <w:rsid w:val="002538F8"/>
    <w:rsid w:val="00255DF0"/>
    <w:rsid w:val="002614F8"/>
    <w:rsid w:val="00264A52"/>
    <w:rsid w:val="00266124"/>
    <w:rsid w:val="0027347A"/>
    <w:rsid w:val="00275FD6"/>
    <w:rsid w:val="00286990"/>
    <w:rsid w:val="00287ACB"/>
    <w:rsid w:val="0029099A"/>
    <w:rsid w:val="002945BC"/>
    <w:rsid w:val="002A0559"/>
    <w:rsid w:val="002A126D"/>
    <w:rsid w:val="002A4744"/>
    <w:rsid w:val="002A4AD8"/>
    <w:rsid w:val="002A64CA"/>
    <w:rsid w:val="002B1423"/>
    <w:rsid w:val="002B309F"/>
    <w:rsid w:val="002B7AA3"/>
    <w:rsid w:val="002B7E58"/>
    <w:rsid w:val="002D0805"/>
    <w:rsid w:val="002D0A92"/>
    <w:rsid w:val="002D69FE"/>
    <w:rsid w:val="002D6D66"/>
    <w:rsid w:val="002E5928"/>
    <w:rsid w:val="002F178F"/>
    <w:rsid w:val="003001E5"/>
    <w:rsid w:val="0031302B"/>
    <w:rsid w:val="00313D53"/>
    <w:rsid w:val="00314FE8"/>
    <w:rsid w:val="003160D6"/>
    <w:rsid w:val="003211B0"/>
    <w:rsid w:val="003213A1"/>
    <w:rsid w:val="00324B37"/>
    <w:rsid w:val="00326F14"/>
    <w:rsid w:val="003304A5"/>
    <w:rsid w:val="003341BF"/>
    <w:rsid w:val="00335C45"/>
    <w:rsid w:val="00337B00"/>
    <w:rsid w:val="00346EFB"/>
    <w:rsid w:val="00351033"/>
    <w:rsid w:val="003554C3"/>
    <w:rsid w:val="00357871"/>
    <w:rsid w:val="003609DC"/>
    <w:rsid w:val="00364E6D"/>
    <w:rsid w:val="0036540D"/>
    <w:rsid w:val="00367073"/>
    <w:rsid w:val="00385082"/>
    <w:rsid w:val="00385226"/>
    <w:rsid w:val="003949D7"/>
    <w:rsid w:val="003A3097"/>
    <w:rsid w:val="003B17D5"/>
    <w:rsid w:val="003B2E13"/>
    <w:rsid w:val="003B5208"/>
    <w:rsid w:val="003C106D"/>
    <w:rsid w:val="003C4E5F"/>
    <w:rsid w:val="003C6DD6"/>
    <w:rsid w:val="003D30DC"/>
    <w:rsid w:val="003D5785"/>
    <w:rsid w:val="003D6A26"/>
    <w:rsid w:val="003D6F1D"/>
    <w:rsid w:val="003E653C"/>
    <w:rsid w:val="003E7B4D"/>
    <w:rsid w:val="003E7CAD"/>
    <w:rsid w:val="003F167D"/>
    <w:rsid w:val="003F438D"/>
    <w:rsid w:val="0040348F"/>
    <w:rsid w:val="004079F7"/>
    <w:rsid w:val="00411E87"/>
    <w:rsid w:val="004121A2"/>
    <w:rsid w:val="00412742"/>
    <w:rsid w:val="004140FE"/>
    <w:rsid w:val="004153A7"/>
    <w:rsid w:val="00417371"/>
    <w:rsid w:val="00421EE8"/>
    <w:rsid w:val="00426295"/>
    <w:rsid w:val="00427B40"/>
    <w:rsid w:val="0043647F"/>
    <w:rsid w:val="00436E99"/>
    <w:rsid w:val="004376E6"/>
    <w:rsid w:val="00444A42"/>
    <w:rsid w:val="004460A3"/>
    <w:rsid w:val="00451819"/>
    <w:rsid w:val="00455354"/>
    <w:rsid w:val="00457193"/>
    <w:rsid w:val="00461DCF"/>
    <w:rsid w:val="004716FB"/>
    <w:rsid w:val="004758D9"/>
    <w:rsid w:val="00476D14"/>
    <w:rsid w:val="00481DD8"/>
    <w:rsid w:val="00483278"/>
    <w:rsid w:val="004869A9"/>
    <w:rsid w:val="004963C3"/>
    <w:rsid w:val="00496DD6"/>
    <w:rsid w:val="004B6469"/>
    <w:rsid w:val="004D1849"/>
    <w:rsid w:val="004D4FAF"/>
    <w:rsid w:val="004D736C"/>
    <w:rsid w:val="004E14EE"/>
    <w:rsid w:val="004F0DE7"/>
    <w:rsid w:val="00501CA2"/>
    <w:rsid w:val="00504965"/>
    <w:rsid w:val="00510FAB"/>
    <w:rsid w:val="005129CF"/>
    <w:rsid w:val="00514927"/>
    <w:rsid w:val="00514FF9"/>
    <w:rsid w:val="00515294"/>
    <w:rsid w:val="0051691A"/>
    <w:rsid w:val="00516D05"/>
    <w:rsid w:val="00521144"/>
    <w:rsid w:val="00521212"/>
    <w:rsid w:val="005225E1"/>
    <w:rsid w:val="005266AB"/>
    <w:rsid w:val="00540C10"/>
    <w:rsid w:val="00541317"/>
    <w:rsid w:val="00545197"/>
    <w:rsid w:val="00547168"/>
    <w:rsid w:val="005476FB"/>
    <w:rsid w:val="00551ED0"/>
    <w:rsid w:val="00552566"/>
    <w:rsid w:val="005525BB"/>
    <w:rsid w:val="00565B03"/>
    <w:rsid w:val="00567F19"/>
    <w:rsid w:val="0059025E"/>
    <w:rsid w:val="00592C23"/>
    <w:rsid w:val="005953D2"/>
    <w:rsid w:val="00597511"/>
    <w:rsid w:val="005A37A8"/>
    <w:rsid w:val="005A4997"/>
    <w:rsid w:val="005B06A6"/>
    <w:rsid w:val="005B15B7"/>
    <w:rsid w:val="005B43B7"/>
    <w:rsid w:val="005B70B1"/>
    <w:rsid w:val="005B77CA"/>
    <w:rsid w:val="005C29A8"/>
    <w:rsid w:val="005C3132"/>
    <w:rsid w:val="005C7111"/>
    <w:rsid w:val="005C7E46"/>
    <w:rsid w:val="005D55CA"/>
    <w:rsid w:val="005E268D"/>
    <w:rsid w:val="005F0895"/>
    <w:rsid w:val="005F37AB"/>
    <w:rsid w:val="005F4F9A"/>
    <w:rsid w:val="006045FA"/>
    <w:rsid w:val="00604F41"/>
    <w:rsid w:val="006067DC"/>
    <w:rsid w:val="006216D8"/>
    <w:rsid w:val="00621A32"/>
    <w:rsid w:val="00622AB9"/>
    <w:rsid w:val="00631D10"/>
    <w:rsid w:val="006365C4"/>
    <w:rsid w:val="006425CC"/>
    <w:rsid w:val="00642B78"/>
    <w:rsid w:val="00654BC0"/>
    <w:rsid w:val="00655A58"/>
    <w:rsid w:val="00656F4A"/>
    <w:rsid w:val="00665C1E"/>
    <w:rsid w:val="00665E37"/>
    <w:rsid w:val="00667A12"/>
    <w:rsid w:val="00672689"/>
    <w:rsid w:val="006728AA"/>
    <w:rsid w:val="006730C5"/>
    <w:rsid w:val="006754BB"/>
    <w:rsid w:val="006807BF"/>
    <w:rsid w:val="0068210A"/>
    <w:rsid w:val="006822F2"/>
    <w:rsid w:val="006854BE"/>
    <w:rsid w:val="00687F34"/>
    <w:rsid w:val="0069294A"/>
    <w:rsid w:val="00694DA8"/>
    <w:rsid w:val="00694F14"/>
    <w:rsid w:val="0069709F"/>
    <w:rsid w:val="006A0EBD"/>
    <w:rsid w:val="006A1D3A"/>
    <w:rsid w:val="006A38E8"/>
    <w:rsid w:val="006A4718"/>
    <w:rsid w:val="006A5AD9"/>
    <w:rsid w:val="006B5100"/>
    <w:rsid w:val="006B74B5"/>
    <w:rsid w:val="006C4385"/>
    <w:rsid w:val="006C5C65"/>
    <w:rsid w:val="006C5D0E"/>
    <w:rsid w:val="006C5D9A"/>
    <w:rsid w:val="006D3B92"/>
    <w:rsid w:val="006D655D"/>
    <w:rsid w:val="006E7BF8"/>
    <w:rsid w:val="006F23D1"/>
    <w:rsid w:val="006F5644"/>
    <w:rsid w:val="006F66D2"/>
    <w:rsid w:val="006F6E36"/>
    <w:rsid w:val="007027C1"/>
    <w:rsid w:val="007133D5"/>
    <w:rsid w:val="00724E3D"/>
    <w:rsid w:val="007271AD"/>
    <w:rsid w:val="00734175"/>
    <w:rsid w:val="007374DE"/>
    <w:rsid w:val="00741F8C"/>
    <w:rsid w:val="00745069"/>
    <w:rsid w:val="00750DDB"/>
    <w:rsid w:val="007534F7"/>
    <w:rsid w:val="00756254"/>
    <w:rsid w:val="007645E6"/>
    <w:rsid w:val="00770BBF"/>
    <w:rsid w:val="007775B3"/>
    <w:rsid w:val="00777DC7"/>
    <w:rsid w:val="00794C7E"/>
    <w:rsid w:val="00797B42"/>
    <w:rsid w:val="00797E16"/>
    <w:rsid w:val="007B0361"/>
    <w:rsid w:val="007B0449"/>
    <w:rsid w:val="007C2FDD"/>
    <w:rsid w:val="007C6681"/>
    <w:rsid w:val="007C7D07"/>
    <w:rsid w:val="007D2012"/>
    <w:rsid w:val="007D2E59"/>
    <w:rsid w:val="007D42DE"/>
    <w:rsid w:val="007D536C"/>
    <w:rsid w:val="007D63F1"/>
    <w:rsid w:val="007D672C"/>
    <w:rsid w:val="007E15BF"/>
    <w:rsid w:val="007F08F8"/>
    <w:rsid w:val="007F2B2F"/>
    <w:rsid w:val="00805571"/>
    <w:rsid w:val="00810455"/>
    <w:rsid w:val="008104F6"/>
    <w:rsid w:val="00811D80"/>
    <w:rsid w:val="00823836"/>
    <w:rsid w:val="00825A23"/>
    <w:rsid w:val="0082757D"/>
    <w:rsid w:val="00833535"/>
    <w:rsid w:val="008403F2"/>
    <w:rsid w:val="0085410C"/>
    <w:rsid w:val="00856CF4"/>
    <w:rsid w:val="008600F8"/>
    <w:rsid w:val="008613D9"/>
    <w:rsid w:val="00861416"/>
    <w:rsid w:val="00863295"/>
    <w:rsid w:val="00864C66"/>
    <w:rsid w:val="00866968"/>
    <w:rsid w:val="008723BF"/>
    <w:rsid w:val="00874195"/>
    <w:rsid w:val="00876204"/>
    <w:rsid w:val="0088133C"/>
    <w:rsid w:val="00884141"/>
    <w:rsid w:val="008860CF"/>
    <w:rsid w:val="00891D8C"/>
    <w:rsid w:val="00892B3E"/>
    <w:rsid w:val="00897891"/>
    <w:rsid w:val="008A048C"/>
    <w:rsid w:val="008A13C4"/>
    <w:rsid w:val="008A2212"/>
    <w:rsid w:val="008A2DFD"/>
    <w:rsid w:val="008A4D0D"/>
    <w:rsid w:val="008A4D70"/>
    <w:rsid w:val="008A7B8F"/>
    <w:rsid w:val="008B1EC8"/>
    <w:rsid w:val="008B2525"/>
    <w:rsid w:val="008C347B"/>
    <w:rsid w:val="008D4817"/>
    <w:rsid w:val="008D5192"/>
    <w:rsid w:val="008D6A1C"/>
    <w:rsid w:val="008D79E4"/>
    <w:rsid w:val="008E1736"/>
    <w:rsid w:val="008E64D5"/>
    <w:rsid w:val="008F0E31"/>
    <w:rsid w:val="008F3DC9"/>
    <w:rsid w:val="00901846"/>
    <w:rsid w:val="00901DA9"/>
    <w:rsid w:val="00905D9D"/>
    <w:rsid w:val="00910B88"/>
    <w:rsid w:val="00913DC3"/>
    <w:rsid w:val="009204FE"/>
    <w:rsid w:val="009251E6"/>
    <w:rsid w:val="0095040B"/>
    <w:rsid w:val="0095270F"/>
    <w:rsid w:val="009554E5"/>
    <w:rsid w:val="00957C87"/>
    <w:rsid w:val="00970206"/>
    <w:rsid w:val="00971DED"/>
    <w:rsid w:val="009723A3"/>
    <w:rsid w:val="009726F2"/>
    <w:rsid w:val="00973326"/>
    <w:rsid w:val="00975D97"/>
    <w:rsid w:val="00975FF9"/>
    <w:rsid w:val="00982299"/>
    <w:rsid w:val="00984763"/>
    <w:rsid w:val="00984A30"/>
    <w:rsid w:val="00986BC6"/>
    <w:rsid w:val="00990F3A"/>
    <w:rsid w:val="00991E73"/>
    <w:rsid w:val="00994BE6"/>
    <w:rsid w:val="00996AF5"/>
    <w:rsid w:val="009A5840"/>
    <w:rsid w:val="009A709A"/>
    <w:rsid w:val="009B2310"/>
    <w:rsid w:val="009B7E87"/>
    <w:rsid w:val="009C186E"/>
    <w:rsid w:val="009C75AF"/>
    <w:rsid w:val="009C7854"/>
    <w:rsid w:val="009C7F64"/>
    <w:rsid w:val="009D22A1"/>
    <w:rsid w:val="009D321C"/>
    <w:rsid w:val="009D6D59"/>
    <w:rsid w:val="009D737C"/>
    <w:rsid w:val="009E0098"/>
    <w:rsid w:val="009E10EA"/>
    <w:rsid w:val="009E27C2"/>
    <w:rsid w:val="009E2C36"/>
    <w:rsid w:val="009E33A1"/>
    <w:rsid w:val="009E7333"/>
    <w:rsid w:val="009F1769"/>
    <w:rsid w:val="009F2E40"/>
    <w:rsid w:val="009F50F0"/>
    <w:rsid w:val="00A00D6C"/>
    <w:rsid w:val="00A02C47"/>
    <w:rsid w:val="00A03782"/>
    <w:rsid w:val="00A114ED"/>
    <w:rsid w:val="00A128BA"/>
    <w:rsid w:val="00A20431"/>
    <w:rsid w:val="00A20D3C"/>
    <w:rsid w:val="00A216B6"/>
    <w:rsid w:val="00A43960"/>
    <w:rsid w:val="00A442EF"/>
    <w:rsid w:val="00A4702D"/>
    <w:rsid w:val="00A4758B"/>
    <w:rsid w:val="00A52EDE"/>
    <w:rsid w:val="00A54081"/>
    <w:rsid w:val="00A54FE0"/>
    <w:rsid w:val="00A556C0"/>
    <w:rsid w:val="00A5698D"/>
    <w:rsid w:val="00A72545"/>
    <w:rsid w:val="00A743BA"/>
    <w:rsid w:val="00A743F2"/>
    <w:rsid w:val="00A84715"/>
    <w:rsid w:val="00A86353"/>
    <w:rsid w:val="00A87198"/>
    <w:rsid w:val="00A90D22"/>
    <w:rsid w:val="00A977AC"/>
    <w:rsid w:val="00AA1863"/>
    <w:rsid w:val="00AA6C65"/>
    <w:rsid w:val="00AB008D"/>
    <w:rsid w:val="00AB2437"/>
    <w:rsid w:val="00AB2B4B"/>
    <w:rsid w:val="00AB3CA5"/>
    <w:rsid w:val="00AB51D2"/>
    <w:rsid w:val="00AC0257"/>
    <w:rsid w:val="00AC4B2E"/>
    <w:rsid w:val="00AC75F6"/>
    <w:rsid w:val="00AD5E9B"/>
    <w:rsid w:val="00AD61D9"/>
    <w:rsid w:val="00AD6F31"/>
    <w:rsid w:val="00AD7E75"/>
    <w:rsid w:val="00AE30C5"/>
    <w:rsid w:val="00AF0314"/>
    <w:rsid w:val="00AF1769"/>
    <w:rsid w:val="00AF1C30"/>
    <w:rsid w:val="00B02CA4"/>
    <w:rsid w:val="00B03DC2"/>
    <w:rsid w:val="00B063FC"/>
    <w:rsid w:val="00B17E31"/>
    <w:rsid w:val="00B234A3"/>
    <w:rsid w:val="00B24024"/>
    <w:rsid w:val="00B2767A"/>
    <w:rsid w:val="00B320A2"/>
    <w:rsid w:val="00B32DA7"/>
    <w:rsid w:val="00B35429"/>
    <w:rsid w:val="00B4061F"/>
    <w:rsid w:val="00B460A9"/>
    <w:rsid w:val="00B465A5"/>
    <w:rsid w:val="00B53E51"/>
    <w:rsid w:val="00B53F81"/>
    <w:rsid w:val="00B573E6"/>
    <w:rsid w:val="00B57B52"/>
    <w:rsid w:val="00B74A8A"/>
    <w:rsid w:val="00B77009"/>
    <w:rsid w:val="00B809EC"/>
    <w:rsid w:val="00B83145"/>
    <w:rsid w:val="00B90262"/>
    <w:rsid w:val="00BA13C5"/>
    <w:rsid w:val="00BA3548"/>
    <w:rsid w:val="00BA3CC6"/>
    <w:rsid w:val="00BA74D8"/>
    <w:rsid w:val="00BA7969"/>
    <w:rsid w:val="00BC12E0"/>
    <w:rsid w:val="00BC48A9"/>
    <w:rsid w:val="00BC7A5C"/>
    <w:rsid w:val="00BE79BF"/>
    <w:rsid w:val="00BF3AA6"/>
    <w:rsid w:val="00C0164D"/>
    <w:rsid w:val="00C05DE1"/>
    <w:rsid w:val="00C0712C"/>
    <w:rsid w:val="00C1052C"/>
    <w:rsid w:val="00C1131B"/>
    <w:rsid w:val="00C15309"/>
    <w:rsid w:val="00C21BC1"/>
    <w:rsid w:val="00C2253C"/>
    <w:rsid w:val="00C25232"/>
    <w:rsid w:val="00C30A17"/>
    <w:rsid w:val="00C3162C"/>
    <w:rsid w:val="00C3493E"/>
    <w:rsid w:val="00C40905"/>
    <w:rsid w:val="00C5116C"/>
    <w:rsid w:val="00C55778"/>
    <w:rsid w:val="00C55BC0"/>
    <w:rsid w:val="00C6224C"/>
    <w:rsid w:val="00C62253"/>
    <w:rsid w:val="00C64D7A"/>
    <w:rsid w:val="00C678D2"/>
    <w:rsid w:val="00C678F9"/>
    <w:rsid w:val="00C7380A"/>
    <w:rsid w:val="00C763F7"/>
    <w:rsid w:val="00C80899"/>
    <w:rsid w:val="00C82309"/>
    <w:rsid w:val="00C85752"/>
    <w:rsid w:val="00C9115D"/>
    <w:rsid w:val="00C94C13"/>
    <w:rsid w:val="00C94F2A"/>
    <w:rsid w:val="00C9515C"/>
    <w:rsid w:val="00C963A6"/>
    <w:rsid w:val="00C96548"/>
    <w:rsid w:val="00CA2937"/>
    <w:rsid w:val="00CB10E3"/>
    <w:rsid w:val="00CB5956"/>
    <w:rsid w:val="00CC1F93"/>
    <w:rsid w:val="00CC486C"/>
    <w:rsid w:val="00CC5558"/>
    <w:rsid w:val="00CE1AA7"/>
    <w:rsid w:val="00CE1D88"/>
    <w:rsid w:val="00CE6753"/>
    <w:rsid w:val="00CF0F24"/>
    <w:rsid w:val="00CF5A94"/>
    <w:rsid w:val="00CF7643"/>
    <w:rsid w:val="00D0392A"/>
    <w:rsid w:val="00D05592"/>
    <w:rsid w:val="00D11B8E"/>
    <w:rsid w:val="00D134BD"/>
    <w:rsid w:val="00D161F7"/>
    <w:rsid w:val="00D31182"/>
    <w:rsid w:val="00D34F91"/>
    <w:rsid w:val="00D453D2"/>
    <w:rsid w:val="00D47620"/>
    <w:rsid w:val="00D548E8"/>
    <w:rsid w:val="00D548EA"/>
    <w:rsid w:val="00D62FC3"/>
    <w:rsid w:val="00D6349E"/>
    <w:rsid w:val="00D66461"/>
    <w:rsid w:val="00D83224"/>
    <w:rsid w:val="00D84869"/>
    <w:rsid w:val="00D85D6D"/>
    <w:rsid w:val="00D94567"/>
    <w:rsid w:val="00D96B08"/>
    <w:rsid w:val="00DA0317"/>
    <w:rsid w:val="00DA6CF6"/>
    <w:rsid w:val="00DB0ED2"/>
    <w:rsid w:val="00DB1F94"/>
    <w:rsid w:val="00DB2D33"/>
    <w:rsid w:val="00DB3ED9"/>
    <w:rsid w:val="00DB4B1B"/>
    <w:rsid w:val="00DB53A2"/>
    <w:rsid w:val="00DB7266"/>
    <w:rsid w:val="00DC3002"/>
    <w:rsid w:val="00DD23B2"/>
    <w:rsid w:val="00DD5E18"/>
    <w:rsid w:val="00DD7809"/>
    <w:rsid w:val="00DE1CA0"/>
    <w:rsid w:val="00DE5DEE"/>
    <w:rsid w:val="00DE60BB"/>
    <w:rsid w:val="00DE7A18"/>
    <w:rsid w:val="00DF0F1C"/>
    <w:rsid w:val="00DF2D48"/>
    <w:rsid w:val="00E053F6"/>
    <w:rsid w:val="00E0606E"/>
    <w:rsid w:val="00E11D04"/>
    <w:rsid w:val="00E16475"/>
    <w:rsid w:val="00E1652E"/>
    <w:rsid w:val="00E238F3"/>
    <w:rsid w:val="00E32668"/>
    <w:rsid w:val="00E32E7E"/>
    <w:rsid w:val="00E35158"/>
    <w:rsid w:val="00E37556"/>
    <w:rsid w:val="00E40C76"/>
    <w:rsid w:val="00E60008"/>
    <w:rsid w:val="00E75398"/>
    <w:rsid w:val="00E8436B"/>
    <w:rsid w:val="00E8797A"/>
    <w:rsid w:val="00E87C63"/>
    <w:rsid w:val="00EA3DD8"/>
    <w:rsid w:val="00EA5250"/>
    <w:rsid w:val="00EB2BCA"/>
    <w:rsid w:val="00EB624A"/>
    <w:rsid w:val="00EC2009"/>
    <w:rsid w:val="00EC5D8F"/>
    <w:rsid w:val="00ED13E0"/>
    <w:rsid w:val="00ED2B4E"/>
    <w:rsid w:val="00ED7CEF"/>
    <w:rsid w:val="00EE1B35"/>
    <w:rsid w:val="00EE2D63"/>
    <w:rsid w:val="00EE6E3B"/>
    <w:rsid w:val="00EE6EF7"/>
    <w:rsid w:val="00EF3F66"/>
    <w:rsid w:val="00F00020"/>
    <w:rsid w:val="00F01A84"/>
    <w:rsid w:val="00F05B9B"/>
    <w:rsid w:val="00F05F17"/>
    <w:rsid w:val="00F0774E"/>
    <w:rsid w:val="00F11D6C"/>
    <w:rsid w:val="00F11E27"/>
    <w:rsid w:val="00F123DF"/>
    <w:rsid w:val="00F20B62"/>
    <w:rsid w:val="00F2327E"/>
    <w:rsid w:val="00F27C34"/>
    <w:rsid w:val="00F27F7C"/>
    <w:rsid w:val="00F30096"/>
    <w:rsid w:val="00F31133"/>
    <w:rsid w:val="00F32372"/>
    <w:rsid w:val="00F44044"/>
    <w:rsid w:val="00F553C8"/>
    <w:rsid w:val="00F56BFE"/>
    <w:rsid w:val="00F57CB0"/>
    <w:rsid w:val="00F619BE"/>
    <w:rsid w:val="00F6222A"/>
    <w:rsid w:val="00F63B74"/>
    <w:rsid w:val="00F711F9"/>
    <w:rsid w:val="00F7781D"/>
    <w:rsid w:val="00F81BC1"/>
    <w:rsid w:val="00F85E81"/>
    <w:rsid w:val="00F87093"/>
    <w:rsid w:val="00F95998"/>
    <w:rsid w:val="00F95C37"/>
    <w:rsid w:val="00FA5624"/>
    <w:rsid w:val="00FA6270"/>
    <w:rsid w:val="00FA6794"/>
    <w:rsid w:val="00FA7265"/>
    <w:rsid w:val="00FA7B1B"/>
    <w:rsid w:val="00FB5CF1"/>
    <w:rsid w:val="00FC1AEC"/>
    <w:rsid w:val="00FC322A"/>
    <w:rsid w:val="00FC450E"/>
    <w:rsid w:val="00FC4C55"/>
    <w:rsid w:val="00FC6731"/>
    <w:rsid w:val="00FD65B6"/>
    <w:rsid w:val="00FD6B94"/>
    <w:rsid w:val="00FD793C"/>
    <w:rsid w:val="00FD7DA0"/>
    <w:rsid w:val="00FE163C"/>
    <w:rsid w:val="00FE35A3"/>
    <w:rsid w:val="00FE5E34"/>
    <w:rsid w:val="00FE7D30"/>
    <w:rsid w:val="00FF6128"/>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link w:val="NCEAL2headingChar"/>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link w:val="NCEAtablebodyChar"/>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uiPriority w:val="99"/>
    <w:qFormat/>
    <w:rsid w:val="00461DCF"/>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uiPriority w:val="99"/>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uiPriority w:val="99"/>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paragraph" w:customStyle="1" w:styleId="NCEAAnnotations">
    <w:name w:val="NCEA Annotations"/>
    <w:basedOn w:val="Normal"/>
    <w:uiPriority w:val="99"/>
    <w:rsid w:val="00655A5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olor w:val="666699"/>
      <w:sz w:val="20"/>
      <w:szCs w:val="20"/>
    </w:rPr>
  </w:style>
  <w:style w:type="paragraph" w:styleId="CommentSubject">
    <w:name w:val="annotation subject"/>
    <w:basedOn w:val="CommentText"/>
    <w:next w:val="CommentText"/>
    <w:link w:val="CommentSubjectChar"/>
    <w:uiPriority w:val="99"/>
    <w:semiHidden/>
    <w:unhideWhenUsed/>
    <w:locked/>
    <w:rsid w:val="00496DD6"/>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496DD6"/>
    <w:rPr>
      <w:rFonts w:asciiTheme="minorHAnsi" w:eastAsia="Times New Roman" w:hAnsiTheme="minorHAnsi"/>
      <w:b/>
      <w:bCs/>
      <w:color w:val="000000" w:themeColor="text1"/>
      <w:lang w:val="en-AU" w:eastAsia="en-US"/>
    </w:rPr>
  </w:style>
  <w:style w:type="character" w:customStyle="1" w:styleId="NCEAL2headingChar">
    <w:name w:val="NCEA L2 heading Char"/>
    <w:link w:val="NCEAL2heading"/>
    <w:locked/>
    <w:rsid w:val="00115D38"/>
    <w:rPr>
      <w:rFonts w:ascii="Arial" w:eastAsia="Times New Roman" w:hAnsi="Arial" w:cs="Arial"/>
      <w:b/>
      <w:sz w:val="28"/>
      <w:lang w:eastAsia="en-NZ"/>
    </w:rPr>
  </w:style>
  <w:style w:type="character" w:customStyle="1" w:styleId="NCEAbodytextChar">
    <w:name w:val="NCEA bodytext Char"/>
    <w:locked/>
    <w:rsid w:val="00FE163C"/>
    <w:rPr>
      <w:rFonts w:ascii="Arial" w:hAnsi="Arial"/>
      <w:sz w:val="22"/>
      <w:lang w:val="en-NZ" w:eastAsia="en-NZ"/>
    </w:rPr>
  </w:style>
  <w:style w:type="paragraph" w:customStyle="1" w:styleId="BodyText-NCEA">
    <w:name w:val="Body Text - NCEA"/>
    <w:basedOn w:val="Normal"/>
    <w:link w:val="BodyText-NCEAChar"/>
    <w:rsid w:val="009E2C36"/>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before="0" w:after="0" w:line="288" w:lineRule="auto"/>
      <w:textAlignment w:val="center"/>
    </w:pPr>
    <w:rPr>
      <w:rFonts w:ascii="Arial" w:eastAsia="Times New Roman" w:hAnsi="Arial"/>
      <w:color w:val="000000"/>
      <w:sz w:val="22"/>
      <w:szCs w:val="22"/>
      <w:lang w:val="en-US"/>
    </w:rPr>
  </w:style>
  <w:style w:type="character" w:customStyle="1" w:styleId="BodyText-NCEAChar">
    <w:name w:val="Body Text - NCEA Char"/>
    <w:link w:val="BodyText-NCEA"/>
    <w:rsid w:val="009E2C36"/>
    <w:rPr>
      <w:rFonts w:ascii="Arial" w:eastAsia="Times New Roman" w:hAnsi="Arial"/>
      <w:color w:val="000000"/>
      <w:sz w:val="22"/>
      <w:szCs w:val="22"/>
      <w:lang w:val="en-US" w:eastAsia="en-US"/>
    </w:rPr>
  </w:style>
  <w:style w:type="paragraph" w:customStyle="1" w:styleId="NCEAHeadInfoL1">
    <w:name w:val="NCEA Head Info L1"/>
    <w:link w:val="NCEAHeadInfoL1Char"/>
    <w:uiPriority w:val="99"/>
    <w:rsid w:val="00B17E31"/>
    <w:pPr>
      <w:spacing w:before="200" w:after="200"/>
    </w:pPr>
    <w:rPr>
      <w:rFonts w:ascii="Arial" w:eastAsia="Times New Roman" w:hAnsi="Arial"/>
      <w:b/>
      <w:sz w:val="22"/>
      <w:szCs w:val="22"/>
      <w:lang w:eastAsia="en-NZ"/>
    </w:rPr>
  </w:style>
  <w:style w:type="character" w:customStyle="1" w:styleId="NCEAHeadInfoL1Char">
    <w:name w:val="NCEA Head Info L1 Char"/>
    <w:link w:val="NCEAHeadInfoL1"/>
    <w:uiPriority w:val="99"/>
    <w:locked/>
    <w:rsid w:val="00B17E31"/>
    <w:rPr>
      <w:rFonts w:ascii="Arial" w:eastAsia="Times New Roman" w:hAnsi="Arial"/>
      <w:b/>
      <w:sz w:val="22"/>
      <w:szCs w:val="22"/>
      <w:lang w:eastAsia="en-NZ"/>
    </w:rPr>
  </w:style>
  <w:style w:type="character" w:customStyle="1" w:styleId="NCEAtablebodyChar">
    <w:name w:val="NCEA table body Char"/>
    <w:link w:val="NCEAtablebody"/>
    <w:uiPriority w:val="99"/>
    <w:locked/>
    <w:rsid w:val="00E32668"/>
    <w:rPr>
      <w:rFonts w:ascii="Arial" w:eastAsia="Times New Roman" w:hAnsi="Arial"/>
      <w:lang w:val="en-AU" w:eastAsia="en-NZ"/>
    </w:rPr>
  </w:style>
  <w:style w:type="paragraph" w:customStyle="1" w:styleId="NCEAtableevidence">
    <w:name w:val="NCEA table evidence"/>
    <w:uiPriority w:val="99"/>
    <w:rsid w:val="007133D5"/>
    <w:pPr>
      <w:spacing w:before="80" w:after="80"/>
    </w:pPr>
    <w:rPr>
      <w:rFonts w:ascii="Arial" w:eastAsia="Times New Roman" w:hAnsi="Arial" w:cs="Arial"/>
      <w:i/>
      <w:szCs w:val="22"/>
      <w:lang w:val="en-AU" w:eastAsia="en-NZ"/>
    </w:rPr>
  </w:style>
  <w:style w:type="paragraph" w:styleId="ListParagraph">
    <w:name w:val="List Paragraph"/>
    <w:basedOn w:val="Normal"/>
    <w:uiPriority w:val="34"/>
    <w:locked/>
    <w:rsid w:val="00516D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link w:val="NCEAL2headingChar"/>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link w:val="NCEAtablebodyChar"/>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uiPriority w:val="99"/>
    <w:qFormat/>
    <w:rsid w:val="00461DCF"/>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uiPriority w:val="99"/>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uiPriority w:val="99"/>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paragraph" w:customStyle="1" w:styleId="NCEAAnnotations">
    <w:name w:val="NCEA Annotations"/>
    <w:basedOn w:val="Normal"/>
    <w:uiPriority w:val="99"/>
    <w:rsid w:val="00655A5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olor w:val="666699"/>
      <w:sz w:val="20"/>
      <w:szCs w:val="20"/>
    </w:rPr>
  </w:style>
  <w:style w:type="paragraph" w:styleId="CommentSubject">
    <w:name w:val="annotation subject"/>
    <w:basedOn w:val="CommentText"/>
    <w:next w:val="CommentText"/>
    <w:link w:val="CommentSubjectChar"/>
    <w:uiPriority w:val="99"/>
    <w:semiHidden/>
    <w:unhideWhenUsed/>
    <w:locked/>
    <w:rsid w:val="00496DD6"/>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496DD6"/>
    <w:rPr>
      <w:rFonts w:asciiTheme="minorHAnsi" w:eastAsia="Times New Roman" w:hAnsiTheme="minorHAnsi"/>
      <w:b/>
      <w:bCs/>
      <w:color w:val="000000" w:themeColor="text1"/>
      <w:lang w:val="en-AU" w:eastAsia="en-US"/>
    </w:rPr>
  </w:style>
  <w:style w:type="character" w:customStyle="1" w:styleId="NCEAL2headingChar">
    <w:name w:val="NCEA L2 heading Char"/>
    <w:link w:val="NCEAL2heading"/>
    <w:locked/>
    <w:rsid w:val="00115D38"/>
    <w:rPr>
      <w:rFonts w:ascii="Arial" w:eastAsia="Times New Roman" w:hAnsi="Arial" w:cs="Arial"/>
      <w:b/>
      <w:sz w:val="28"/>
      <w:lang w:eastAsia="en-NZ"/>
    </w:rPr>
  </w:style>
  <w:style w:type="character" w:customStyle="1" w:styleId="NCEAbodytextChar">
    <w:name w:val="NCEA bodytext Char"/>
    <w:locked/>
    <w:rsid w:val="00FE163C"/>
    <w:rPr>
      <w:rFonts w:ascii="Arial" w:hAnsi="Arial"/>
      <w:sz w:val="22"/>
      <w:lang w:val="en-NZ" w:eastAsia="en-NZ"/>
    </w:rPr>
  </w:style>
  <w:style w:type="paragraph" w:customStyle="1" w:styleId="BodyText-NCEA">
    <w:name w:val="Body Text - NCEA"/>
    <w:basedOn w:val="Normal"/>
    <w:link w:val="BodyText-NCEAChar"/>
    <w:rsid w:val="009E2C36"/>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before="0" w:after="0" w:line="288" w:lineRule="auto"/>
      <w:textAlignment w:val="center"/>
    </w:pPr>
    <w:rPr>
      <w:rFonts w:ascii="Arial" w:eastAsia="Times New Roman" w:hAnsi="Arial"/>
      <w:color w:val="000000"/>
      <w:sz w:val="22"/>
      <w:szCs w:val="22"/>
      <w:lang w:val="en-US"/>
    </w:rPr>
  </w:style>
  <w:style w:type="character" w:customStyle="1" w:styleId="BodyText-NCEAChar">
    <w:name w:val="Body Text - NCEA Char"/>
    <w:link w:val="BodyText-NCEA"/>
    <w:rsid w:val="009E2C36"/>
    <w:rPr>
      <w:rFonts w:ascii="Arial" w:eastAsia="Times New Roman" w:hAnsi="Arial"/>
      <w:color w:val="000000"/>
      <w:sz w:val="22"/>
      <w:szCs w:val="22"/>
      <w:lang w:val="en-US" w:eastAsia="en-US"/>
    </w:rPr>
  </w:style>
  <w:style w:type="paragraph" w:customStyle="1" w:styleId="NCEAHeadInfoL1">
    <w:name w:val="NCEA Head Info L1"/>
    <w:link w:val="NCEAHeadInfoL1Char"/>
    <w:uiPriority w:val="99"/>
    <w:rsid w:val="00B17E31"/>
    <w:pPr>
      <w:spacing w:before="200" w:after="200"/>
    </w:pPr>
    <w:rPr>
      <w:rFonts w:ascii="Arial" w:eastAsia="Times New Roman" w:hAnsi="Arial"/>
      <w:b/>
      <w:sz w:val="22"/>
      <w:szCs w:val="22"/>
      <w:lang w:eastAsia="en-NZ"/>
    </w:rPr>
  </w:style>
  <w:style w:type="character" w:customStyle="1" w:styleId="NCEAHeadInfoL1Char">
    <w:name w:val="NCEA Head Info L1 Char"/>
    <w:link w:val="NCEAHeadInfoL1"/>
    <w:uiPriority w:val="99"/>
    <w:locked/>
    <w:rsid w:val="00B17E31"/>
    <w:rPr>
      <w:rFonts w:ascii="Arial" w:eastAsia="Times New Roman" w:hAnsi="Arial"/>
      <w:b/>
      <w:sz w:val="22"/>
      <w:szCs w:val="22"/>
      <w:lang w:eastAsia="en-NZ"/>
    </w:rPr>
  </w:style>
  <w:style w:type="character" w:customStyle="1" w:styleId="NCEAtablebodyChar">
    <w:name w:val="NCEA table body Char"/>
    <w:link w:val="NCEAtablebody"/>
    <w:uiPriority w:val="99"/>
    <w:locked/>
    <w:rsid w:val="00E32668"/>
    <w:rPr>
      <w:rFonts w:ascii="Arial" w:eastAsia="Times New Roman" w:hAnsi="Arial"/>
      <w:lang w:val="en-AU" w:eastAsia="en-NZ"/>
    </w:rPr>
  </w:style>
  <w:style w:type="paragraph" w:customStyle="1" w:styleId="NCEAtableevidence">
    <w:name w:val="NCEA table evidence"/>
    <w:uiPriority w:val="99"/>
    <w:rsid w:val="007133D5"/>
    <w:pPr>
      <w:spacing w:before="80" w:after="80"/>
    </w:pPr>
    <w:rPr>
      <w:rFonts w:ascii="Arial" w:eastAsia="Times New Roman" w:hAnsi="Arial" w:cs="Arial"/>
      <w:i/>
      <w:szCs w:val="22"/>
      <w:lang w:val="en-AU" w:eastAsia="en-NZ"/>
    </w:rPr>
  </w:style>
  <w:style w:type="paragraph" w:styleId="ListParagraph">
    <w:name w:val="List Paragraph"/>
    <w:basedOn w:val="Normal"/>
    <w:uiPriority w:val="34"/>
    <w:locked/>
    <w:rsid w:val="00516D05"/>
    <w:pPr>
      <w:ind w:left="720"/>
      <w:contextualSpacing/>
    </w:pPr>
  </w:style>
</w:styles>
</file>

<file path=word/webSettings.xml><?xml version="1.0" encoding="utf-8"?>
<w:webSettings xmlns:r="http://schemas.openxmlformats.org/officeDocument/2006/relationships" xmlns:w="http://schemas.openxmlformats.org/wordprocessingml/2006/main">
  <w:divs>
    <w:div w:id="167183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http://www.msd.govt.nz/what-we-can-do/seniorcitizens/entitlements/retirement-income.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familyservices.govt.nz/working-with-us/programmes-services/connected-services/budget-advice-services.html"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familybudgeting.org.nz/" TargetMode="External"/><Relationship Id="rId20" Type="http://schemas.openxmlformats.org/officeDocument/2006/relationships/hyperlink" Target="http://www.ethnicaffairs.govt.n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workandincome.govt.nz/" TargetMode="External"/><Relationship Id="rId23"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www.relationshipsaotearoa.org.nz/"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ab.org.nz/Pages/home.aspx" TargetMode="External"/><Relationship Id="rId22" Type="http://schemas.openxmlformats.org/officeDocument/2006/relationships/header" Target="header6.xml"/><Relationship Id="rId27"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3D7123" w:rsidP="003D7123">
          <w:pPr>
            <w:pStyle w:val="865081D5BA554700AAE900398D38C87639"/>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3D7123" w:rsidP="003D7123">
          <w:pPr>
            <w:pStyle w:val="F780702E73EC43B2BC25591CC714E53E39"/>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3D7123" w:rsidP="003D7123">
          <w:pPr>
            <w:pStyle w:val="5334F93479954F578B7728FBC9CA628539"/>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3D7123" w:rsidP="003D7123">
          <w:pPr>
            <w:pStyle w:val="CE4B252968D84CCFB8BEACC8E689E1BE20"/>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3D7123" w:rsidP="003D7123">
          <w:pPr>
            <w:pStyle w:val="951F63B9863E4CC7A27DE3E05004694920"/>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3D7123" w:rsidP="003D7123">
          <w:pPr>
            <w:pStyle w:val="F7C0F927925B4B388F6E15B3125CC40620"/>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3D7123" w:rsidP="003D7123">
          <w:pPr>
            <w:pStyle w:val="61E69DA00694468AB73E51159B5CD22920"/>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3D7123" w:rsidP="003D7123">
          <w:pPr>
            <w:pStyle w:val="52C3B92BEF8245DD9A917A97F0FE45A220"/>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3D7123" w:rsidP="003D7123">
          <w:pPr>
            <w:pStyle w:val="FF28DD543DF24A8BA3BC1D6DC92E9D2520"/>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3D7123" w:rsidP="003D7123">
          <w:pPr>
            <w:pStyle w:val="D01A1E4F726F440A8D2D793A9A33BC5619"/>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3D7123" w:rsidP="003D7123">
          <w:pPr>
            <w:pStyle w:val="4AA7FD90F7E34A3E89CBBC4F0019E8D718"/>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3D7123" w:rsidP="003D7123">
          <w:pPr>
            <w:pStyle w:val="62B733052D8244A19E737986F51D2FAB18"/>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3D7123" w:rsidP="003D7123">
          <w:pPr>
            <w:pStyle w:val="65B480F46F39441EA2EEF6E26285AABA18"/>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3D7123" w:rsidP="003D7123">
          <w:pPr>
            <w:pStyle w:val="AF80F6F269A24A479A9E7DA3EBE1146D11"/>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3D7123" w:rsidP="003D7123">
          <w:pPr>
            <w:pStyle w:val="083CA754EB534A9CAD35BD9C4117F04810"/>
          </w:pPr>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3D7123" w:rsidP="003D7123">
          <w:pPr>
            <w:pStyle w:val="EAE9E5F4767D46D69CEC1F1F622C09218"/>
          </w:pPr>
          <w:r w:rsidRPr="00490F97">
            <w:rPr>
              <w:rStyle w:val="PlaceholderText"/>
            </w:rPr>
            <w:t>Click here to enter text.</w:t>
          </w:r>
        </w:p>
      </w:docPartBody>
    </w:docPart>
    <w:docPart>
      <w:docPartPr>
        <w:name w:val="795821DD7C6B4A8DA0F94D0DAB0A5776"/>
        <w:category>
          <w:name w:val="General"/>
          <w:gallery w:val="placeholder"/>
        </w:category>
        <w:types>
          <w:type w:val="bbPlcHdr"/>
        </w:types>
        <w:behaviors>
          <w:behavior w:val="content"/>
        </w:behaviors>
        <w:guid w:val="{D8F012A8-C969-4B5B-AE11-31EAE38BECE1}"/>
      </w:docPartPr>
      <w:docPartBody>
        <w:p w:rsidR="00D13118" w:rsidRDefault="003D7123" w:rsidP="003D7123">
          <w:pPr>
            <w:pStyle w:val="795821DD7C6B4A8DA0F94D0DAB0A57768"/>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3D7123" w:rsidP="003D7123">
          <w:pPr>
            <w:pStyle w:val="FF076FBAD6D84A1A81670A73D23557195"/>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3D7123" w:rsidP="003D7123">
          <w:pPr>
            <w:pStyle w:val="DE0FE45B50034805AB4B08B20BACFC902"/>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3D7123" w:rsidP="003D7123">
          <w:pPr>
            <w:pStyle w:val="2214C7DD3D7D48218F3E72521B4A8D151"/>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3D7123" w:rsidP="003D7123">
          <w:pPr>
            <w:pStyle w:val="9D5E4BB0041F4BD0AA622954C1A2E1C41"/>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3D7123" w:rsidP="003D7123">
          <w:pPr>
            <w:pStyle w:val="2EC9CC6863FC42499843069810FB495E1"/>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3D7123" w:rsidP="003D7123">
          <w:pPr>
            <w:pStyle w:val="302BF743926F470282EFED5F1415162E1"/>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3D7123" w:rsidP="003D7123">
          <w:pPr>
            <w:pStyle w:val="56578F969244430093405F158F4FC4041"/>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3D7123" w:rsidP="003D7123">
          <w:pPr>
            <w:pStyle w:val="9C3139978FBE47F9BDCB3117B5FD542B1"/>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3D7123" w:rsidP="003D7123">
          <w:pPr>
            <w:pStyle w:val="A5E108513741433AB06D9029B13ABEEF1"/>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3D7123" w:rsidP="003D7123">
          <w:pPr>
            <w:pStyle w:val="05F77C4E764443169DA378AA469276771"/>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3D7123" w:rsidP="003D7123">
          <w:pPr>
            <w:pStyle w:val="DC7D200AC709437799487942095A80DF1"/>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3D7123" w:rsidP="003D7123">
          <w:pPr>
            <w:pStyle w:val="3439C8315DA7404B9652493142A9DE0D1"/>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002776"/>
    <w:rsid w:val="00012948"/>
    <w:rsid w:val="00045DEC"/>
    <w:rsid w:val="00062CF8"/>
    <w:rsid w:val="000D7321"/>
    <w:rsid w:val="00115D40"/>
    <w:rsid w:val="001434F1"/>
    <w:rsid w:val="001540AA"/>
    <w:rsid w:val="001818DF"/>
    <w:rsid w:val="002337F5"/>
    <w:rsid w:val="00252A60"/>
    <w:rsid w:val="00285FA4"/>
    <w:rsid w:val="00385EF0"/>
    <w:rsid w:val="003D7123"/>
    <w:rsid w:val="003F5D38"/>
    <w:rsid w:val="00445CC2"/>
    <w:rsid w:val="00474B7B"/>
    <w:rsid w:val="004D2431"/>
    <w:rsid w:val="004F018A"/>
    <w:rsid w:val="00505143"/>
    <w:rsid w:val="00506B7D"/>
    <w:rsid w:val="00561817"/>
    <w:rsid w:val="005F7178"/>
    <w:rsid w:val="0061395A"/>
    <w:rsid w:val="00636DE9"/>
    <w:rsid w:val="00683E64"/>
    <w:rsid w:val="006A6F2D"/>
    <w:rsid w:val="007456A8"/>
    <w:rsid w:val="00763C0A"/>
    <w:rsid w:val="007753CB"/>
    <w:rsid w:val="00781541"/>
    <w:rsid w:val="0079690A"/>
    <w:rsid w:val="007D254E"/>
    <w:rsid w:val="007E3E87"/>
    <w:rsid w:val="00832D2A"/>
    <w:rsid w:val="0083324D"/>
    <w:rsid w:val="00863AB7"/>
    <w:rsid w:val="00873B3B"/>
    <w:rsid w:val="0088089C"/>
    <w:rsid w:val="00885488"/>
    <w:rsid w:val="008E56FB"/>
    <w:rsid w:val="00921372"/>
    <w:rsid w:val="00923C08"/>
    <w:rsid w:val="00952283"/>
    <w:rsid w:val="00962B1B"/>
    <w:rsid w:val="009746ED"/>
    <w:rsid w:val="009B4CD3"/>
    <w:rsid w:val="009B6B7C"/>
    <w:rsid w:val="009C44E2"/>
    <w:rsid w:val="009D4849"/>
    <w:rsid w:val="00A57044"/>
    <w:rsid w:val="00AA1639"/>
    <w:rsid w:val="00AC4CD1"/>
    <w:rsid w:val="00AD089B"/>
    <w:rsid w:val="00AE3905"/>
    <w:rsid w:val="00B539F5"/>
    <w:rsid w:val="00B818E2"/>
    <w:rsid w:val="00B87ED1"/>
    <w:rsid w:val="00BB48DE"/>
    <w:rsid w:val="00BD010D"/>
    <w:rsid w:val="00BD3521"/>
    <w:rsid w:val="00C13F76"/>
    <w:rsid w:val="00C17C59"/>
    <w:rsid w:val="00C328AF"/>
    <w:rsid w:val="00C75E79"/>
    <w:rsid w:val="00CD0966"/>
    <w:rsid w:val="00CD2826"/>
    <w:rsid w:val="00D007DF"/>
    <w:rsid w:val="00D10724"/>
    <w:rsid w:val="00D13118"/>
    <w:rsid w:val="00D134A7"/>
    <w:rsid w:val="00D61508"/>
    <w:rsid w:val="00E128E6"/>
    <w:rsid w:val="00E42886"/>
    <w:rsid w:val="00E8737F"/>
    <w:rsid w:val="00ED4005"/>
    <w:rsid w:val="00EE39C8"/>
    <w:rsid w:val="00EE3BBB"/>
    <w:rsid w:val="00F076A5"/>
    <w:rsid w:val="00F27A4B"/>
    <w:rsid w:val="00F454D8"/>
    <w:rsid w:val="00F639A3"/>
    <w:rsid w:val="00F71E75"/>
    <w:rsid w:val="00FA773A"/>
    <w:rsid w:val="00FC7E48"/>
    <w:rsid w:val="00FE3C01"/>
    <w:rsid w:val="00FF16E2"/>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85488"/>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CE4B252968D84CCFB8BEACC8E689E1BE20">
    <w:name w:val="CE4B252968D84CCFB8BEACC8E689E1BE20"/>
    <w:rsid w:val="003D7123"/>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0">
    <w:name w:val="951F63B9863E4CC7A27DE3E05004694920"/>
    <w:rsid w:val="003D7123"/>
    <w:pPr>
      <w:spacing w:before="120" w:after="120" w:line="240" w:lineRule="auto"/>
    </w:pPr>
    <w:rPr>
      <w:rFonts w:cs="Times New Roman"/>
      <w:color w:val="000000" w:themeColor="text1"/>
      <w:sz w:val="24"/>
      <w:szCs w:val="24"/>
      <w:lang w:eastAsia="en-US"/>
    </w:rPr>
  </w:style>
  <w:style w:type="paragraph" w:customStyle="1" w:styleId="2214C7DD3D7D48218F3E72521B4A8D151">
    <w:name w:val="2214C7DD3D7D48218F3E72521B4A8D151"/>
    <w:rsid w:val="003D7123"/>
    <w:pPr>
      <w:spacing w:before="120" w:after="120" w:line="240" w:lineRule="auto"/>
    </w:pPr>
    <w:rPr>
      <w:rFonts w:cs="Times New Roman"/>
      <w:color w:val="000000" w:themeColor="text1"/>
      <w:sz w:val="24"/>
      <w:szCs w:val="24"/>
      <w:lang w:eastAsia="en-US"/>
    </w:rPr>
  </w:style>
  <w:style w:type="paragraph" w:customStyle="1" w:styleId="F7C0F927925B4B388F6E15B3125CC40620">
    <w:name w:val="F7C0F927925B4B388F6E15B3125CC40620"/>
    <w:rsid w:val="003D7123"/>
    <w:pPr>
      <w:spacing w:before="120" w:after="120" w:line="240" w:lineRule="auto"/>
    </w:pPr>
    <w:rPr>
      <w:rFonts w:cs="Times New Roman"/>
      <w:color w:val="000000" w:themeColor="text1"/>
      <w:sz w:val="24"/>
      <w:szCs w:val="24"/>
      <w:lang w:eastAsia="en-US"/>
    </w:rPr>
  </w:style>
  <w:style w:type="paragraph" w:customStyle="1" w:styleId="D01A1E4F726F440A8D2D793A9A33BC5619">
    <w:name w:val="D01A1E4F726F440A8D2D793A9A33BC5619"/>
    <w:rsid w:val="003D7123"/>
    <w:pPr>
      <w:spacing w:before="120" w:after="120" w:line="240" w:lineRule="auto"/>
    </w:pPr>
    <w:rPr>
      <w:rFonts w:cs="Times New Roman"/>
      <w:color w:val="000000" w:themeColor="text1"/>
      <w:sz w:val="24"/>
      <w:szCs w:val="24"/>
      <w:lang w:eastAsia="en-US"/>
    </w:rPr>
  </w:style>
  <w:style w:type="paragraph" w:customStyle="1" w:styleId="61E69DA00694468AB73E51159B5CD22920">
    <w:name w:val="61E69DA00694468AB73E51159B5CD22920"/>
    <w:rsid w:val="003D7123"/>
    <w:pPr>
      <w:spacing w:before="120" w:after="120" w:line="240" w:lineRule="auto"/>
    </w:pPr>
    <w:rPr>
      <w:rFonts w:cs="Times New Roman"/>
      <w:color w:val="000000" w:themeColor="text1"/>
      <w:sz w:val="24"/>
      <w:szCs w:val="24"/>
      <w:lang w:eastAsia="en-US"/>
    </w:rPr>
  </w:style>
  <w:style w:type="paragraph" w:customStyle="1" w:styleId="FF076FBAD6D84A1A81670A73D23557195">
    <w:name w:val="FF076FBAD6D84A1A81670A73D23557195"/>
    <w:rsid w:val="003D7123"/>
    <w:pPr>
      <w:spacing w:before="120" w:after="120" w:line="240" w:lineRule="auto"/>
    </w:pPr>
    <w:rPr>
      <w:rFonts w:cs="Times New Roman"/>
      <w:color w:val="000000" w:themeColor="text1"/>
      <w:sz w:val="24"/>
      <w:szCs w:val="24"/>
      <w:lang w:eastAsia="en-US"/>
    </w:rPr>
  </w:style>
  <w:style w:type="paragraph" w:customStyle="1" w:styleId="52C3B92BEF8245DD9A917A97F0FE45A220">
    <w:name w:val="52C3B92BEF8245DD9A917A97F0FE45A220"/>
    <w:rsid w:val="003D7123"/>
    <w:pPr>
      <w:spacing w:before="120" w:after="120" w:line="240" w:lineRule="auto"/>
    </w:pPr>
    <w:rPr>
      <w:rFonts w:cs="Times New Roman"/>
      <w:color w:val="000000" w:themeColor="text1"/>
      <w:sz w:val="24"/>
      <w:szCs w:val="24"/>
      <w:lang w:eastAsia="en-US"/>
    </w:rPr>
  </w:style>
  <w:style w:type="paragraph" w:customStyle="1" w:styleId="4AA7FD90F7E34A3E89CBBC4F0019E8D718">
    <w:name w:val="4AA7FD90F7E34A3E89CBBC4F0019E8D718"/>
    <w:rsid w:val="003D7123"/>
    <w:pPr>
      <w:spacing w:before="120" w:after="120" w:line="240" w:lineRule="auto"/>
    </w:pPr>
    <w:rPr>
      <w:rFonts w:cs="Times New Roman"/>
      <w:color w:val="000000" w:themeColor="text1"/>
      <w:sz w:val="24"/>
      <w:szCs w:val="24"/>
      <w:lang w:eastAsia="en-US"/>
    </w:rPr>
  </w:style>
  <w:style w:type="paragraph" w:customStyle="1" w:styleId="2EC9CC6863FC42499843069810FB495E1">
    <w:name w:val="2EC9CC6863FC42499843069810FB495E1"/>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1">
    <w:name w:val="9D5E4BB0041F4BD0AA622954C1A2E1C41"/>
    <w:rsid w:val="003D7123"/>
    <w:pPr>
      <w:spacing w:before="120" w:after="120" w:line="240" w:lineRule="auto"/>
    </w:pPr>
    <w:rPr>
      <w:rFonts w:cs="Times New Roman"/>
      <w:color w:val="000000" w:themeColor="text1"/>
      <w:sz w:val="24"/>
      <w:szCs w:val="24"/>
      <w:lang w:eastAsia="en-US"/>
    </w:rPr>
  </w:style>
  <w:style w:type="paragraph" w:customStyle="1" w:styleId="62B733052D8244A19E737986F51D2FAB18">
    <w:name w:val="62B733052D8244A19E737986F51D2FAB18"/>
    <w:rsid w:val="003D7123"/>
    <w:pPr>
      <w:spacing w:before="120" w:after="120" w:line="240" w:lineRule="auto"/>
    </w:pPr>
    <w:rPr>
      <w:rFonts w:cs="Times New Roman"/>
      <w:color w:val="000000" w:themeColor="text1"/>
      <w:sz w:val="24"/>
      <w:szCs w:val="24"/>
      <w:lang w:eastAsia="en-US"/>
    </w:rPr>
  </w:style>
  <w:style w:type="paragraph" w:customStyle="1" w:styleId="65B480F46F39441EA2EEF6E26285AABA18">
    <w:name w:val="65B480F46F39441EA2EEF6E26285AABA18"/>
    <w:rsid w:val="003D7123"/>
    <w:pPr>
      <w:spacing w:before="120" w:after="120" w:line="240" w:lineRule="auto"/>
    </w:pPr>
    <w:rPr>
      <w:rFonts w:cs="Times New Roman"/>
      <w:color w:val="000000" w:themeColor="text1"/>
      <w:sz w:val="24"/>
      <w:szCs w:val="24"/>
      <w:lang w:eastAsia="en-US"/>
    </w:rPr>
  </w:style>
  <w:style w:type="paragraph" w:customStyle="1" w:styleId="9C3139978FBE47F9BDCB3117B5FD542B1">
    <w:name w:val="9C3139978FBE47F9BDCB3117B5FD542B1"/>
    <w:rsid w:val="003D7123"/>
    <w:pPr>
      <w:spacing w:before="120" w:after="120" w:line="240" w:lineRule="auto"/>
    </w:pPr>
    <w:rPr>
      <w:rFonts w:cs="Times New Roman"/>
      <w:color w:val="000000" w:themeColor="text1"/>
      <w:sz w:val="24"/>
      <w:szCs w:val="24"/>
      <w:lang w:eastAsia="en-US"/>
    </w:rPr>
  </w:style>
  <w:style w:type="paragraph" w:customStyle="1" w:styleId="A5E108513741433AB06D9029B13ABEEF1">
    <w:name w:val="A5E108513741433AB06D9029B13ABEEF1"/>
    <w:rsid w:val="003D7123"/>
    <w:pPr>
      <w:spacing w:before="120" w:after="120" w:line="240" w:lineRule="auto"/>
    </w:pPr>
    <w:rPr>
      <w:rFonts w:cs="Times New Roman"/>
      <w:color w:val="000000" w:themeColor="text1"/>
      <w:sz w:val="24"/>
      <w:szCs w:val="24"/>
      <w:lang w:eastAsia="en-US"/>
    </w:rPr>
  </w:style>
  <w:style w:type="paragraph" w:customStyle="1" w:styleId="56578F969244430093405F158F4FC4041">
    <w:name w:val="56578F969244430093405F158F4FC4041"/>
    <w:rsid w:val="003D7123"/>
    <w:pPr>
      <w:spacing w:before="120" w:after="120" w:line="240" w:lineRule="auto"/>
    </w:pPr>
    <w:rPr>
      <w:rFonts w:cs="Times New Roman"/>
      <w:color w:val="000000" w:themeColor="text1"/>
      <w:sz w:val="24"/>
      <w:szCs w:val="24"/>
      <w:lang w:eastAsia="en-US"/>
    </w:rPr>
  </w:style>
  <w:style w:type="paragraph" w:customStyle="1" w:styleId="0BAB75DE33D9403584D83F6A5B1CBE7155">
    <w:name w:val="0BAB75DE33D9403584D83F6A5B1CBE7155"/>
    <w:rsid w:val="003D7123"/>
    <w:pPr>
      <w:spacing w:before="120" w:after="120" w:line="240" w:lineRule="auto"/>
    </w:pPr>
    <w:rPr>
      <w:rFonts w:cs="Times New Roman"/>
      <w:color w:val="000000" w:themeColor="text1"/>
      <w:sz w:val="24"/>
      <w:szCs w:val="24"/>
      <w:lang w:eastAsia="en-US"/>
    </w:rPr>
  </w:style>
  <w:style w:type="paragraph" w:customStyle="1" w:styleId="5A4A31BA376F4452816B6B73CEB2E15C55">
    <w:name w:val="5A4A31BA376F4452816B6B73CEB2E15C55"/>
    <w:rsid w:val="003D7123"/>
    <w:pPr>
      <w:spacing w:before="120" w:after="120" w:line="240" w:lineRule="auto"/>
    </w:pPr>
    <w:rPr>
      <w:rFonts w:cs="Times New Roman"/>
      <w:color w:val="000000" w:themeColor="text1"/>
      <w:sz w:val="24"/>
      <w:szCs w:val="24"/>
      <w:lang w:eastAsia="en-US"/>
    </w:rPr>
  </w:style>
  <w:style w:type="paragraph" w:customStyle="1" w:styleId="F66D35B4065F48C8ACF2F5123C6236DA54">
    <w:name w:val="F66D35B4065F48C8ACF2F5123C6236DA54"/>
    <w:rsid w:val="003D7123"/>
    <w:pPr>
      <w:spacing w:before="120" w:after="120" w:line="240" w:lineRule="auto"/>
    </w:pPr>
    <w:rPr>
      <w:rFonts w:cs="Times New Roman"/>
      <w:color w:val="000000" w:themeColor="text1"/>
      <w:sz w:val="24"/>
      <w:szCs w:val="24"/>
      <w:lang w:eastAsia="en-US"/>
    </w:rPr>
  </w:style>
  <w:style w:type="paragraph" w:customStyle="1" w:styleId="A142C3CA5EBE49C9BB49B0F81BFCA05654">
    <w:name w:val="A142C3CA5EBE49C9BB49B0F81BFCA05654"/>
    <w:rsid w:val="003D7123"/>
    <w:pPr>
      <w:spacing w:before="120" w:after="120" w:line="240" w:lineRule="auto"/>
    </w:pPr>
    <w:rPr>
      <w:rFonts w:cs="Times New Roman"/>
      <w:color w:val="000000" w:themeColor="text1"/>
      <w:sz w:val="24"/>
      <w:szCs w:val="24"/>
      <w:lang w:eastAsia="en-US"/>
    </w:rPr>
  </w:style>
  <w:style w:type="paragraph" w:customStyle="1" w:styleId="865081D5BA554700AAE900398D38C87639">
    <w:name w:val="865081D5BA554700AAE900398D38C87639"/>
    <w:rsid w:val="003D7123"/>
    <w:pPr>
      <w:spacing w:before="120" w:after="120" w:line="240" w:lineRule="auto"/>
    </w:pPr>
    <w:rPr>
      <w:rFonts w:cs="Times New Roman"/>
      <w:color w:val="000000" w:themeColor="text1"/>
      <w:sz w:val="24"/>
      <w:szCs w:val="24"/>
      <w:lang w:eastAsia="en-US"/>
    </w:rPr>
  </w:style>
  <w:style w:type="paragraph" w:customStyle="1" w:styleId="F780702E73EC43B2BC25591CC714E53E39">
    <w:name w:val="F780702E73EC43B2BC25591CC714E53E39"/>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1">
    <w:name w:val="302BF743926F470282EFED5F1415162E1"/>
    <w:rsid w:val="003D7123"/>
    <w:pPr>
      <w:spacing w:before="120" w:after="120" w:line="240" w:lineRule="auto"/>
    </w:pPr>
    <w:rPr>
      <w:rFonts w:cs="Times New Roman"/>
      <w:color w:val="000000" w:themeColor="text1"/>
      <w:sz w:val="24"/>
      <w:szCs w:val="24"/>
      <w:lang w:eastAsia="en-US"/>
    </w:rPr>
  </w:style>
  <w:style w:type="paragraph" w:customStyle="1" w:styleId="5334F93479954F578B7728FBC9CA628539">
    <w:name w:val="5334F93479954F578B7728FBC9CA628539"/>
    <w:rsid w:val="003D7123"/>
    <w:pPr>
      <w:spacing w:before="120" w:after="120" w:line="240" w:lineRule="auto"/>
    </w:pPr>
    <w:rPr>
      <w:rFonts w:cs="Times New Roman"/>
      <w:color w:val="000000" w:themeColor="text1"/>
      <w:sz w:val="24"/>
      <w:szCs w:val="24"/>
      <w:lang w:eastAsia="en-US"/>
    </w:rPr>
  </w:style>
  <w:style w:type="paragraph" w:customStyle="1" w:styleId="FF28DD543DF24A8BA3BC1D6DC92E9D2520">
    <w:name w:val="FF28DD543DF24A8BA3BC1D6DC92E9D2520"/>
    <w:rsid w:val="003D7123"/>
    <w:pPr>
      <w:spacing w:before="120" w:after="120" w:line="240" w:lineRule="auto"/>
    </w:pPr>
    <w:rPr>
      <w:rFonts w:cs="Times New Roman"/>
      <w:color w:val="000000" w:themeColor="text1"/>
      <w:sz w:val="24"/>
      <w:szCs w:val="24"/>
      <w:lang w:eastAsia="en-US"/>
    </w:rPr>
  </w:style>
  <w:style w:type="paragraph" w:customStyle="1" w:styleId="DC7D200AC709437799487942095A80DF1">
    <w:name w:val="DC7D200AC709437799487942095A80DF1"/>
    <w:rsid w:val="003D7123"/>
    <w:pPr>
      <w:spacing w:before="120" w:after="120" w:line="240" w:lineRule="auto"/>
    </w:pPr>
    <w:rPr>
      <w:rFonts w:cs="Times New Roman"/>
      <w:color w:val="000000" w:themeColor="text1"/>
      <w:sz w:val="24"/>
      <w:szCs w:val="24"/>
      <w:lang w:eastAsia="en-US"/>
    </w:rPr>
  </w:style>
  <w:style w:type="paragraph" w:customStyle="1" w:styleId="3439C8315DA7404B9652493142A9DE0D1">
    <w:name w:val="3439C8315DA7404B9652493142A9DE0D1"/>
    <w:rsid w:val="003D7123"/>
    <w:pPr>
      <w:spacing w:before="120" w:after="120" w:line="240" w:lineRule="auto"/>
    </w:pPr>
    <w:rPr>
      <w:rFonts w:cs="Times New Roman"/>
      <w:color w:val="000000" w:themeColor="text1"/>
      <w:sz w:val="24"/>
      <w:szCs w:val="24"/>
      <w:lang w:eastAsia="en-US"/>
    </w:rPr>
  </w:style>
  <w:style w:type="paragraph" w:customStyle="1" w:styleId="05F77C4E764443169DA378AA469276771">
    <w:name w:val="05F77C4E764443169DA378AA469276771"/>
    <w:rsid w:val="003D7123"/>
    <w:pPr>
      <w:spacing w:before="120" w:after="120" w:line="240" w:lineRule="auto"/>
    </w:pPr>
    <w:rPr>
      <w:rFonts w:cs="Times New Roman"/>
      <w:color w:val="000000" w:themeColor="text1"/>
      <w:sz w:val="24"/>
      <w:szCs w:val="24"/>
      <w:lang w:eastAsia="en-US"/>
    </w:rPr>
  </w:style>
  <w:style w:type="paragraph" w:customStyle="1" w:styleId="E9685F448A36499DB1C5754C15C53CC853">
    <w:name w:val="E9685F448A36499DB1C5754C15C53CC853"/>
    <w:rsid w:val="003D7123"/>
    <w:pPr>
      <w:spacing w:before="120" w:after="120" w:line="240" w:lineRule="auto"/>
    </w:pPr>
    <w:rPr>
      <w:rFonts w:cs="Times New Roman"/>
      <w:color w:val="000000" w:themeColor="text1"/>
      <w:sz w:val="24"/>
      <w:szCs w:val="24"/>
      <w:lang w:eastAsia="en-US"/>
    </w:rPr>
  </w:style>
  <w:style w:type="paragraph" w:customStyle="1" w:styleId="D9DB45BB05654D2DB3955933FCDBC9AB53">
    <w:name w:val="D9DB45BB05654D2DB3955933FCDBC9AB53"/>
    <w:rsid w:val="003D7123"/>
    <w:pPr>
      <w:spacing w:before="120" w:after="120" w:line="240" w:lineRule="auto"/>
    </w:pPr>
    <w:rPr>
      <w:rFonts w:cs="Times New Roman"/>
      <w:color w:val="000000" w:themeColor="text1"/>
      <w:sz w:val="24"/>
      <w:szCs w:val="24"/>
      <w:lang w:eastAsia="en-US"/>
    </w:rPr>
  </w:style>
  <w:style w:type="paragraph" w:customStyle="1" w:styleId="8876E9516FD24689A60B8BD35780F4C753">
    <w:name w:val="8876E9516FD24689A60B8BD35780F4C753"/>
    <w:rsid w:val="003D7123"/>
    <w:pPr>
      <w:spacing w:before="120" w:after="120" w:line="240" w:lineRule="auto"/>
    </w:pPr>
    <w:rPr>
      <w:rFonts w:cs="Times New Roman"/>
      <w:color w:val="000000" w:themeColor="text1"/>
      <w:sz w:val="24"/>
      <w:szCs w:val="24"/>
      <w:lang w:eastAsia="en-US"/>
    </w:rPr>
  </w:style>
  <w:style w:type="paragraph" w:customStyle="1" w:styleId="9FD47CBEB61D4A1AADE2A0B0BC93607F53">
    <w:name w:val="9FD47CBEB61D4A1AADE2A0B0BC93607F53"/>
    <w:rsid w:val="003D7123"/>
    <w:pPr>
      <w:spacing w:before="120" w:after="120" w:line="240" w:lineRule="auto"/>
    </w:pPr>
    <w:rPr>
      <w:rFonts w:cs="Times New Roman"/>
      <w:color w:val="000000" w:themeColor="text1"/>
      <w:sz w:val="24"/>
      <w:szCs w:val="24"/>
      <w:lang w:eastAsia="en-US"/>
    </w:rPr>
  </w:style>
  <w:style w:type="paragraph" w:customStyle="1" w:styleId="F4DA3F89E96E459194FD1A4EC961A9AB53">
    <w:name w:val="F4DA3F89E96E459194FD1A4EC961A9AB53"/>
    <w:rsid w:val="003D7123"/>
    <w:pPr>
      <w:spacing w:before="120" w:after="120" w:line="240" w:lineRule="auto"/>
    </w:pPr>
    <w:rPr>
      <w:rFonts w:cs="Times New Roman"/>
      <w:color w:val="000000" w:themeColor="text1"/>
      <w:sz w:val="24"/>
      <w:szCs w:val="24"/>
      <w:lang w:eastAsia="en-US"/>
    </w:rPr>
  </w:style>
  <w:style w:type="paragraph" w:customStyle="1" w:styleId="AF80F6F269A24A479A9E7DA3EBE1146D11">
    <w:name w:val="AF80F6F269A24A479A9E7DA3EBE1146D11"/>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0">
    <w:name w:val="083CA754EB534A9CAD35BD9C4117F04810"/>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2">
    <w:name w:val="9A686B0C1A824F078A68F220197E86ED42"/>
    <w:rsid w:val="003D7123"/>
    <w:pPr>
      <w:spacing w:before="40" w:after="40" w:line="240" w:lineRule="auto"/>
    </w:pPr>
    <w:rPr>
      <w:rFonts w:cs="Times New Roman"/>
      <w:color w:val="000000" w:themeColor="text1"/>
      <w:szCs w:val="24"/>
      <w:lang w:eastAsia="en-US"/>
    </w:rPr>
  </w:style>
  <w:style w:type="paragraph" w:customStyle="1" w:styleId="AD91A445D7444316B619A455A0777C4442">
    <w:name w:val="AD91A445D7444316B619A455A0777C4442"/>
    <w:rsid w:val="003D7123"/>
    <w:pPr>
      <w:spacing w:before="40" w:after="40" w:line="240" w:lineRule="auto"/>
    </w:pPr>
    <w:rPr>
      <w:rFonts w:cs="Times New Roman"/>
      <w:color w:val="000000" w:themeColor="text1"/>
      <w:szCs w:val="24"/>
      <w:lang w:eastAsia="en-US"/>
    </w:rPr>
  </w:style>
  <w:style w:type="paragraph" w:customStyle="1" w:styleId="D596C93063C146D5A1C7659E816D1C8842">
    <w:name w:val="D596C93063C146D5A1C7659E816D1C8842"/>
    <w:rsid w:val="003D7123"/>
    <w:pPr>
      <w:spacing w:before="40" w:after="40" w:line="240" w:lineRule="auto"/>
    </w:pPr>
    <w:rPr>
      <w:rFonts w:cs="Times New Roman"/>
      <w:color w:val="000000" w:themeColor="text1"/>
      <w:szCs w:val="24"/>
      <w:lang w:eastAsia="en-US"/>
    </w:rPr>
  </w:style>
  <w:style w:type="paragraph" w:customStyle="1" w:styleId="EAE9E5F4767D46D69CEC1F1F622C09218">
    <w:name w:val="EAE9E5F4767D46D69CEC1F1F622C0921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2">
    <w:name w:val="DE0FE45B50034805AB4B08B20BACFC902"/>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8">
    <w:name w:val="795821DD7C6B4A8DA0F94D0DAB0A5776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1">
    <w:name w:val="C5AA3B90ACD04826902312BAE759A521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1">
    <w:name w:val="9322941288F64C6C9EB047106BE28D2F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1">
    <w:name w:val="1A6CE2EFCEDC4F8DB2FCEBE6779D70C2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9F04B185F9543458600F092164D5357">
    <w:name w:val="F9F04B185F9543458600F092164D5357"/>
    <w:rsid w:val="00252A60"/>
    <w:rPr>
      <w:lang w:val="en-US" w:eastAsia="en-US"/>
    </w:rPr>
  </w:style>
  <w:style w:type="paragraph" w:customStyle="1" w:styleId="21C9035544C243AE994159527CECC4A4">
    <w:name w:val="21C9035544C243AE994159527CECC4A4"/>
    <w:rsid w:val="00885488"/>
    <w:rPr>
      <w:lang w:val="en-US" w:eastAsia="en-US"/>
    </w:rPr>
  </w:style>
  <w:style w:type="paragraph" w:customStyle="1" w:styleId="FD6AE7BFBAE24C16B48453C151F81C43">
    <w:name w:val="FD6AE7BFBAE24C16B48453C151F81C43"/>
    <w:rsid w:val="00885488"/>
    <w:rPr>
      <w:lang w:val="en-US" w:eastAsia="en-US"/>
    </w:rPr>
  </w:style>
  <w:style w:type="paragraph" w:customStyle="1" w:styleId="C6EB38E380F64831905C56CAC7A3A282">
    <w:name w:val="C6EB38E380F64831905C56CAC7A3A282"/>
    <w:rsid w:val="00885488"/>
    <w:rPr>
      <w:lang w:val="en-US"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C3310-6611-4DE7-A3DC-85D1199DB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23</TotalTime>
  <Pages>11</Pages>
  <Words>3563</Words>
  <Characters>20315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23831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Services Industries - Health 2.2</dc:subject>
  <dc:creator>Ministry of Education</dc:creator>
  <cp:lastModifiedBy>Anne</cp:lastModifiedBy>
  <cp:revision>5</cp:revision>
  <cp:lastPrinted>2013-02-11T02:30:00Z</cp:lastPrinted>
  <dcterms:created xsi:type="dcterms:W3CDTF">2013-10-10T00:38:00Z</dcterms:created>
  <dcterms:modified xsi:type="dcterms:W3CDTF">2017-09-20T02:54:00Z</dcterms:modified>
</cp:coreProperties>
</file>